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E62A0" w14:textId="77777777" w:rsidR="00474172" w:rsidRDefault="00474172" w:rsidP="00474172">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DDA6532" w14:textId="77777777" w:rsidR="00474172" w:rsidRDefault="00474172" w:rsidP="00474172">
      <w:pPr>
        <w:rPr>
          <w:b/>
          <w:sz w:val="28"/>
        </w:rPr>
      </w:pPr>
    </w:p>
    <w:p w14:paraId="3E691D89" w14:textId="77777777" w:rsidR="00474172" w:rsidRPr="00042D47" w:rsidRDefault="00474172" w:rsidP="00474172">
      <w:pPr>
        <w:spacing w:after="240"/>
        <w:rPr>
          <w:b/>
        </w:rPr>
      </w:pPr>
    </w:p>
    <w:p w14:paraId="619ED9AC" w14:textId="77777777" w:rsidR="00474172" w:rsidRDefault="00474172" w:rsidP="00474172">
      <w:pPr>
        <w:spacing w:after="240"/>
        <w:rPr>
          <w:b/>
          <w:sz w:val="28"/>
        </w:rPr>
      </w:pPr>
      <w:r>
        <w:rPr>
          <w:b/>
          <w:sz w:val="28"/>
        </w:rPr>
        <w:t xml:space="preserve">Název vysoké školy:   </w:t>
      </w:r>
      <w:r w:rsidRPr="00983A4A">
        <w:rPr>
          <w:b/>
          <w:sz w:val="28"/>
        </w:rPr>
        <w:t>Univerzita Tomáše Bati ve Zlíně</w:t>
      </w:r>
    </w:p>
    <w:p w14:paraId="26119193" w14:textId="77777777" w:rsidR="00474172" w:rsidRPr="00F61902" w:rsidRDefault="00474172" w:rsidP="00474172">
      <w:pPr>
        <w:spacing w:after="240"/>
        <w:ind w:left="3686" w:hanging="3686"/>
        <w:rPr>
          <w:b/>
        </w:rPr>
      </w:pPr>
    </w:p>
    <w:p w14:paraId="0B0A7212" w14:textId="77777777" w:rsidR="00474172" w:rsidRDefault="00474172" w:rsidP="00474172">
      <w:pPr>
        <w:spacing w:after="240"/>
        <w:rPr>
          <w:b/>
          <w:sz w:val="28"/>
        </w:rPr>
      </w:pPr>
      <w:r>
        <w:rPr>
          <w:b/>
          <w:sz w:val="28"/>
        </w:rPr>
        <w:t xml:space="preserve">Název součásti vysoké školy:   </w:t>
      </w:r>
      <w:r w:rsidRPr="00983A4A">
        <w:rPr>
          <w:b/>
          <w:sz w:val="28"/>
        </w:rPr>
        <w:t>Fakulta technologická</w:t>
      </w:r>
    </w:p>
    <w:p w14:paraId="2AC6E2D3" w14:textId="77777777" w:rsidR="00474172" w:rsidRPr="00F61902" w:rsidRDefault="00474172" w:rsidP="00474172">
      <w:pPr>
        <w:spacing w:after="240"/>
        <w:ind w:left="3544" w:hanging="3544"/>
        <w:rPr>
          <w:b/>
        </w:rPr>
      </w:pPr>
    </w:p>
    <w:p w14:paraId="2AF87AAA" w14:textId="77777777" w:rsidR="00474172" w:rsidRDefault="00474172" w:rsidP="00474172">
      <w:pPr>
        <w:spacing w:after="240"/>
        <w:rPr>
          <w:b/>
          <w:sz w:val="28"/>
        </w:rPr>
      </w:pPr>
      <w:r>
        <w:rPr>
          <w:b/>
          <w:sz w:val="28"/>
        </w:rPr>
        <w:t>Název spolupracující instituce:</w:t>
      </w:r>
    </w:p>
    <w:p w14:paraId="1986A693" w14:textId="77777777" w:rsidR="00474172" w:rsidRPr="00F61902" w:rsidRDefault="00474172" w:rsidP="00474172">
      <w:pPr>
        <w:spacing w:after="240"/>
        <w:rPr>
          <w:b/>
        </w:rPr>
      </w:pPr>
    </w:p>
    <w:p w14:paraId="5DB10E92" w14:textId="2F5B8173" w:rsidR="00474172" w:rsidRDefault="00474172" w:rsidP="00474172">
      <w:pPr>
        <w:spacing w:after="240"/>
        <w:rPr>
          <w:b/>
          <w:sz w:val="28"/>
        </w:rPr>
      </w:pPr>
      <w:r>
        <w:rPr>
          <w:b/>
          <w:sz w:val="28"/>
        </w:rPr>
        <w:t>Název studijního programu:</w:t>
      </w:r>
      <w:r w:rsidR="00DD44D1">
        <w:rPr>
          <w:b/>
          <w:sz w:val="28"/>
        </w:rPr>
        <w:t xml:space="preserve">   </w:t>
      </w:r>
      <w:r w:rsidR="00752CA5" w:rsidRPr="00E436AC">
        <w:rPr>
          <w:b/>
          <w:sz w:val="28"/>
          <w:lang w:val="en-GB"/>
        </w:rPr>
        <w:t>C</w:t>
      </w:r>
      <w:r w:rsidR="003A7BAD" w:rsidRPr="00E436AC">
        <w:rPr>
          <w:b/>
          <w:sz w:val="28"/>
          <w:lang w:val="en-GB"/>
        </w:rPr>
        <w:t>hemi</w:t>
      </w:r>
      <w:r w:rsidR="00E436AC" w:rsidRPr="00E436AC">
        <w:rPr>
          <w:b/>
          <w:sz w:val="28"/>
          <w:lang w:val="en-GB"/>
        </w:rPr>
        <w:t>stry</w:t>
      </w:r>
      <w:r w:rsidR="00752CA5" w:rsidRPr="00E436AC">
        <w:rPr>
          <w:b/>
          <w:sz w:val="28"/>
          <w:lang w:val="en-GB"/>
        </w:rPr>
        <w:t xml:space="preserve">, </w:t>
      </w:r>
      <w:r w:rsidR="00E436AC" w:rsidRPr="00E436AC">
        <w:rPr>
          <w:b/>
          <w:sz w:val="28"/>
          <w:lang w:val="en-GB"/>
        </w:rPr>
        <w:t>T</w:t>
      </w:r>
      <w:r w:rsidR="00752CA5" w:rsidRPr="00E436AC">
        <w:rPr>
          <w:b/>
          <w:sz w:val="28"/>
          <w:lang w:val="en-GB"/>
        </w:rPr>
        <w:t>echnolog</w:t>
      </w:r>
      <w:r w:rsidR="00E436AC" w:rsidRPr="00E436AC">
        <w:rPr>
          <w:b/>
          <w:sz w:val="28"/>
          <w:lang w:val="en-GB"/>
        </w:rPr>
        <w:t>y</w:t>
      </w:r>
      <w:r w:rsidR="00752CA5" w:rsidRPr="00E436AC">
        <w:rPr>
          <w:b/>
          <w:sz w:val="28"/>
          <w:lang w:val="en-GB"/>
        </w:rPr>
        <w:t xml:space="preserve"> a</w:t>
      </w:r>
      <w:r w:rsidR="00E436AC" w:rsidRPr="00E436AC">
        <w:rPr>
          <w:b/>
          <w:sz w:val="28"/>
          <w:lang w:val="en-GB"/>
        </w:rPr>
        <w:t>nd</w:t>
      </w:r>
      <w:r w:rsidR="00752CA5" w:rsidRPr="00E436AC">
        <w:rPr>
          <w:b/>
          <w:sz w:val="28"/>
          <w:lang w:val="en-GB"/>
        </w:rPr>
        <w:t xml:space="preserve"> </w:t>
      </w:r>
      <w:r w:rsidR="00E436AC" w:rsidRPr="00E436AC">
        <w:rPr>
          <w:b/>
          <w:sz w:val="28"/>
          <w:lang w:val="en-GB"/>
        </w:rPr>
        <w:t>A</w:t>
      </w:r>
      <w:r w:rsidR="00752CA5" w:rsidRPr="00E436AC">
        <w:rPr>
          <w:b/>
          <w:sz w:val="28"/>
          <w:lang w:val="en-GB"/>
        </w:rPr>
        <w:t>nal</w:t>
      </w:r>
      <w:r w:rsidR="00E436AC" w:rsidRPr="00E436AC">
        <w:rPr>
          <w:b/>
          <w:sz w:val="28"/>
          <w:lang w:val="en-GB"/>
        </w:rPr>
        <w:t>ysis of Food</w:t>
      </w:r>
    </w:p>
    <w:p w14:paraId="6C88E794" w14:textId="77777777" w:rsidR="00474172" w:rsidRPr="00F61902" w:rsidRDefault="00474172" w:rsidP="00474172">
      <w:pPr>
        <w:spacing w:after="240"/>
        <w:rPr>
          <w:b/>
        </w:rPr>
      </w:pPr>
    </w:p>
    <w:p w14:paraId="5B291239" w14:textId="6E6013D3" w:rsidR="00474172" w:rsidRDefault="00474172" w:rsidP="00474172">
      <w:pPr>
        <w:spacing w:after="240"/>
        <w:ind w:left="3544" w:hanging="3544"/>
        <w:rPr>
          <w:sz w:val="28"/>
        </w:rPr>
      </w:pPr>
      <w:r>
        <w:rPr>
          <w:b/>
          <w:sz w:val="28"/>
        </w:rPr>
        <w:t>Typ žádosti o akreditaci:</w:t>
      </w:r>
      <w:r>
        <w:rPr>
          <w:sz w:val="28"/>
        </w:rPr>
        <w:t xml:space="preserve">   </w:t>
      </w:r>
      <w:r w:rsidRPr="00474172">
        <w:rPr>
          <w:b/>
          <w:bCs/>
          <w:sz w:val="28"/>
          <w:szCs w:val="28"/>
        </w:rPr>
        <w:t>udělení akreditace</w:t>
      </w:r>
      <w:r>
        <w:rPr>
          <w:sz w:val="24"/>
        </w:rPr>
        <w:t xml:space="preserve"> </w:t>
      </w:r>
    </w:p>
    <w:p w14:paraId="51ACFF7B" w14:textId="77777777" w:rsidR="00474172" w:rsidRPr="00F61902" w:rsidRDefault="00474172" w:rsidP="00474172">
      <w:pPr>
        <w:spacing w:after="240"/>
        <w:rPr>
          <w:b/>
        </w:rPr>
      </w:pPr>
    </w:p>
    <w:p w14:paraId="74D1E54D" w14:textId="77777777" w:rsidR="00474172" w:rsidRDefault="00474172" w:rsidP="00474172">
      <w:pPr>
        <w:spacing w:after="240"/>
        <w:rPr>
          <w:b/>
          <w:sz w:val="28"/>
        </w:rPr>
      </w:pPr>
      <w:r>
        <w:rPr>
          <w:b/>
          <w:sz w:val="28"/>
        </w:rPr>
        <w:t xml:space="preserve">Schvalující orgán:   </w:t>
      </w:r>
      <w:r w:rsidRPr="00983A4A">
        <w:rPr>
          <w:b/>
          <w:sz w:val="28"/>
        </w:rPr>
        <w:t>Rada pro vnitřní hodnocení</w:t>
      </w:r>
      <w:r>
        <w:rPr>
          <w:b/>
          <w:sz w:val="28"/>
        </w:rPr>
        <w:t xml:space="preserve"> UTB ve Zlíně</w:t>
      </w:r>
    </w:p>
    <w:p w14:paraId="3356B016" w14:textId="77777777" w:rsidR="00474172" w:rsidRPr="00F61902" w:rsidRDefault="00474172" w:rsidP="00474172">
      <w:pPr>
        <w:spacing w:after="240"/>
        <w:rPr>
          <w:b/>
        </w:rPr>
      </w:pPr>
    </w:p>
    <w:p w14:paraId="1FAE123D" w14:textId="3DE637BA" w:rsidR="00474172" w:rsidRDefault="00474172" w:rsidP="00474172">
      <w:pPr>
        <w:spacing w:after="240"/>
        <w:rPr>
          <w:b/>
          <w:sz w:val="28"/>
        </w:rPr>
      </w:pPr>
      <w:r>
        <w:rPr>
          <w:b/>
          <w:sz w:val="28"/>
        </w:rPr>
        <w:t xml:space="preserve">Datum schválení žádosti:  </w:t>
      </w:r>
    </w:p>
    <w:p w14:paraId="73FE6441" w14:textId="77777777" w:rsidR="00474172" w:rsidRPr="00F61902" w:rsidRDefault="00474172" w:rsidP="00474172">
      <w:pPr>
        <w:spacing w:after="240"/>
        <w:rPr>
          <w:b/>
        </w:rPr>
      </w:pPr>
    </w:p>
    <w:p w14:paraId="0159175D" w14:textId="77777777" w:rsidR="00474172" w:rsidRDefault="00474172" w:rsidP="00474172">
      <w:pPr>
        <w:rPr>
          <w:b/>
          <w:sz w:val="28"/>
        </w:rPr>
      </w:pPr>
      <w:r>
        <w:rPr>
          <w:b/>
          <w:sz w:val="28"/>
        </w:rPr>
        <w:t>Odkaz na elektronickou podobu žádosti:</w:t>
      </w:r>
    </w:p>
    <w:p w14:paraId="51E2071A" w14:textId="36F96665" w:rsidR="00474172" w:rsidRDefault="00E933D8" w:rsidP="00474172">
      <w:pPr>
        <w:spacing w:after="240"/>
        <w:rPr>
          <w:b/>
          <w:sz w:val="28"/>
        </w:rPr>
      </w:pPr>
      <w:hyperlink r:id="rId11" w:history="1">
        <w:r w:rsidR="00E436AC" w:rsidRPr="001B4F83">
          <w:rPr>
            <w:rStyle w:val="Hypertextovodkaz"/>
            <w:sz w:val="28"/>
            <w:szCs w:val="28"/>
            <w:bdr w:val="none" w:sz="0" w:space="0" w:color="auto" w:frame="1"/>
            <w:shd w:val="clear" w:color="auto" w:fill="FFFFFF"/>
          </w:rPr>
          <w:t>http://akreditace.ft.utb.cz/phd_CHTAP_an/</w:t>
        </w:r>
      </w:hyperlink>
      <w:r w:rsidR="004F2788" w:rsidRPr="00CC5A30">
        <w:rPr>
          <w:sz w:val="28"/>
          <w:szCs w:val="28"/>
        </w:rPr>
        <w:t xml:space="preserve"> </w:t>
      </w:r>
      <w:r w:rsidR="00474172" w:rsidRPr="00CC5A30">
        <w:rPr>
          <w:sz w:val="28"/>
          <w:szCs w:val="28"/>
        </w:rPr>
        <w:t>(heslo: ftakreditace)</w:t>
      </w:r>
    </w:p>
    <w:p w14:paraId="673752C0" w14:textId="77777777" w:rsidR="00474172" w:rsidRPr="00F61902" w:rsidRDefault="00474172" w:rsidP="00474172">
      <w:pPr>
        <w:spacing w:after="240"/>
        <w:rPr>
          <w:b/>
        </w:rPr>
      </w:pPr>
    </w:p>
    <w:p w14:paraId="506E810A" w14:textId="77777777" w:rsidR="00474172" w:rsidRDefault="00474172" w:rsidP="00474172">
      <w:pPr>
        <w:rPr>
          <w:b/>
          <w:sz w:val="28"/>
        </w:rPr>
      </w:pPr>
      <w:r>
        <w:rPr>
          <w:b/>
          <w:sz w:val="28"/>
        </w:rPr>
        <w:t>Odkazy na relevantní vnitřní předpisy:</w:t>
      </w:r>
    </w:p>
    <w:p w14:paraId="4C632BFE" w14:textId="77777777" w:rsidR="00E436AC" w:rsidRPr="002A6C6B" w:rsidRDefault="00E933D8" w:rsidP="00E436AC">
      <w:pPr>
        <w:rPr>
          <w:rStyle w:val="Hypertextovodkaz"/>
          <w:sz w:val="28"/>
        </w:rPr>
      </w:pPr>
      <w:hyperlink r:id="rId12" w:history="1">
        <w:r w:rsidR="00E436AC" w:rsidRPr="00324B3E">
          <w:rPr>
            <w:rStyle w:val="Hypertextovodkaz"/>
            <w:sz w:val="28"/>
          </w:rPr>
          <w:t>https://www.utb.cz/univerzita/uredni-deska/vnitrni-normy-a-predpisy/vnitrni-predpisy/</w:t>
        </w:r>
      </w:hyperlink>
    </w:p>
    <w:p w14:paraId="139B92EE" w14:textId="77777777" w:rsidR="00E436AC" w:rsidRPr="002A6C6B" w:rsidRDefault="00E933D8" w:rsidP="00E436AC">
      <w:hyperlink r:id="rId13" w:history="1">
        <w:r w:rsidR="00E436AC" w:rsidRPr="002A6C6B">
          <w:rPr>
            <w:rStyle w:val="Hypertextovodkaz"/>
            <w:sz w:val="28"/>
            <w:szCs w:val="28"/>
          </w:rPr>
          <w:t>https://ft.utb.cz/o-fakulte/uredni-deska/vnitrni-normy-a-predpisy/vnitrni-predpisy/</w:t>
        </w:r>
      </w:hyperlink>
    </w:p>
    <w:p w14:paraId="52607E44" w14:textId="77777777" w:rsidR="00E436AC" w:rsidRPr="002A6C6B" w:rsidRDefault="00E933D8" w:rsidP="00E436AC">
      <w:pPr>
        <w:jc w:val="both"/>
        <w:rPr>
          <w:sz w:val="28"/>
          <w:szCs w:val="28"/>
        </w:rPr>
      </w:pPr>
      <w:hyperlink r:id="rId14" w:history="1">
        <w:r w:rsidR="00E436AC" w:rsidRPr="002A6C6B">
          <w:rPr>
            <w:rStyle w:val="Hypertextovodkaz"/>
            <w:sz w:val="28"/>
            <w:szCs w:val="28"/>
          </w:rPr>
          <w:t>https://www.utb.cz/en/university/official-board/internal-rules-and-regulations/rules-and-regulations/</w:t>
        </w:r>
      </w:hyperlink>
    </w:p>
    <w:p w14:paraId="4E965304" w14:textId="4A499BBB" w:rsidR="00474172" w:rsidRDefault="00E933D8" w:rsidP="00E436AC">
      <w:pPr>
        <w:spacing w:after="240"/>
        <w:rPr>
          <w:rStyle w:val="Hypertextovodkaz"/>
          <w:sz w:val="28"/>
          <w:szCs w:val="28"/>
        </w:rPr>
      </w:pPr>
      <w:hyperlink r:id="rId15" w:history="1">
        <w:r w:rsidR="00E436AC" w:rsidRPr="002A6C6B">
          <w:rPr>
            <w:rStyle w:val="Hypertextovodkaz"/>
            <w:sz w:val="28"/>
            <w:szCs w:val="28"/>
          </w:rPr>
          <w:t>https://ft.utb.cz/en/about-the-faculty/official-board/internal-regulations/</w:t>
        </w:r>
      </w:hyperlink>
    </w:p>
    <w:p w14:paraId="04E81FB7" w14:textId="77777777" w:rsidR="00E436AC" w:rsidRPr="00F61902" w:rsidRDefault="00E436AC" w:rsidP="00E436AC">
      <w:pPr>
        <w:spacing w:after="240"/>
        <w:rPr>
          <w:b/>
        </w:rPr>
      </w:pPr>
    </w:p>
    <w:p w14:paraId="77FB9678" w14:textId="77777777" w:rsidR="00474172" w:rsidRDefault="00474172" w:rsidP="00474172">
      <w:pPr>
        <w:rPr>
          <w:b/>
          <w:sz w:val="28"/>
        </w:rPr>
      </w:pPr>
      <w:r>
        <w:rPr>
          <w:b/>
          <w:sz w:val="28"/>
        </w:rPr>
        <w:t>ISCED F a stručné zdůvodnění: 0721 – Výroba a zpracování potravin</w:t>
      </w:r>
    </w:p>
    <w:p w14:paraId="09C86784" w14:textId="3FB74D0F" w:rsidR="00474172" w:rsidRPr="00474172" w:rsidRDefault="00474172" w:rsidP="00474172">
      <w:pPr>
        <w:spacing w:before="60" w:after="240"/>
        <w:jc w:val="both"/>
        <w:rPr>
          <w:sz w:val="26"/>
          <w:szCs w:val="26"/>
        </w:rPr>
      </w:pPr>
      <w:r w:rsidRPr="00474172">
        <w:rPr>
          <w:sz w:val="26"/>
          <w:szCs w:val="26"/>
        </w:rPr>
        <w:t xml:space="preserve">Základní tematický okruh programu </w:t>
      </w:r>
      <w:r w:rsidR="0069067B" w:rsidRPr="0069067B">
        <w:rPr>
          <w:sz w:val="26"/>
          <w:szCs w:val="26"/>
          <w:lang w:val="en-GB"/>
        </w:rPr>
        <w:t>Chemistry, Technology and Analysis of Food</w:t>
      </w:r>
      <w:r w:rsidR="0069067B" w:rsidRPr="00474172">
        <w:rPr>
          <w:sz w:val="26"/>
          <w:szCs w:val="26"/>
        </w:rPr>
        <w:t xml:space="preserve"> </w:t>
      </w:r>
      <w:r w:rsidRPr="00474172">
        <w:rPr>
          <w:sz w:val="26"/>
          <w:szCs w:val="26"/>
        </w:rPr>
        <w:t>spadá dle Nařízení Vlády č.</w:t>
      </w:r>
      <w:r w:rsidR="00400ABB">
        <w:rPr>
          <w:sz w:val="26"/>
          <w:szCs w:val="26"/>
        </w:rPr>
        <w:t xml:space="preserve"> </w:t>
      </w:r>
      <w:r w:rsidRPr="00474172">
        <w:rPr>
          <w:sz w:val="26"/>
          <w:szCs w:val="26"/>
        </w:rPr>
        <w:t xml:space="preserve">275/2016 Sb. do oblasti vzdělávání Potravinářství. Vzhledem k přirozené multidisciplinaritě vědy o technologii výroby potravin </w:t>
      </w:r>
      <w:r w:rsidR="00991FAB">
        <w:rPr>
          <w:sz w:val="26"/>
          <w:szCs w:val="26"/>
        </w:rPr>
        <w:t xml:space="preserve">a pokrmů </w:t>
      </w:r>
      <w:r w:rsidRPr="00474172">
        <w:rPr>
          <w:sz w:val="26"/>
          <w:szCs w:val="26"/>
        </w:rPr>
        <w:t>zasahují témata a metody použité v programu do dalších oblastí, vždy však s důrazem na chemické látky</w:t>
      </w:r>
      <w:r w:rsidR="009630E4">
        <w:rPr>
          <w:sz w:val="26"/>
          <w:szCs w:val="26"/>
        </w:rPr>
        <w:t xml:space="preserve">, </w:t>
      </w:r>
      <w:r w:rsidR="0011697C">
        <w:rPr>
          <w:sz w:val="26"/>
          <w:szCs w:val="26"/>
        </w:rPr>
        <w:t>procesy</w:t>
      </w:r>
      <w:r w:rsidR="009630E4">
        <w:rPr>
          <w:sz w:val="26"/>
          <w:szCs w:val="26"/>
        </w:rPr>
        <w:t xml:space="preserve"> a technologie</w:t>
      </w:r>
      <w:r w:rsidRPr="00474172">
        <w:rPr>
          <w:sz w:val="26"/>
          <w:szCs w:val="26"/>
        </w:rPr>
        <w:t xml:space="preserve"> využívané při výrobě</w:t>
      </w:r>
      <w:r w:rsidR="0011697C">
        <w:rPr>
          <w:sz w:val="26"/>
          <w:szCs w:val="26"/>
        </w:rPr>
        <w:t>, skladování</w:t>
      </w:r>
      <w:r w:rsidR="009630E4">
        <w:rPr>
          <w:sz w:val="26"/>
          <w:szCs w:val="26"/>
        </w:rPr>
        <w:t xml:space="preserve"> a</w:t>
      </w:r>
      <w:r w:rsidR="00991FAB">
        <w:rPr>
          <w:sz w:val="26"/>
          <w:szCs w:val="26"/>
        </w:rPr>
        <w:t xml:space="preserve"> </w:t>
      </w:r>
      <w:r w:rsidRPr="00474172">
        <w:rPr>
          <w:sz w:val="26"/>
          <w:szCs w:val="26"/>
        </w:rPr>
        <w:t>hodnocení potravin</w:t>
      </w:r>
      <w:r w:rsidR="00692C09">
        <w:rPr>
          <w:sz w:val="26"/>
          <w:szCs w:val="26"/>
        </w:rPr>
        <w:t xml:space="preserve">, </w:t>
      </w:r>
      <w:r w:rsidR="00991FAB">
        <w:rPr>
          <w:sz w:val="26"/>
          <w:szCs w:val="26"/>
        </w:rPr>
        <w:t>pokrmů</w:t>
      </w:r>
      <w:r w:rsidR="00692C09">
        <w:rPr>
          <w:sz w:val="26"/>
          <w:szCs w:val="26"/>
        </w:rPr>
        <w:t xml:space="preserve"> a nápojů</w:t>
      </w:r>
      <w:r w:rsidRPr="00474172">
        <w:rPr>
          <w:sz w:val="26"/>
          <w:szCs w:val="26"/>
        </w:rPr>
        <w:t>.</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2840"/>
        <w:gridCol w:w="421"/>
        <w:gridCol w:w="219"/>
        <w:gridCol w:w="140"/>
        <w:gridCol w:w="1058"/>
        <w:gridCol w:w="76"/>
        <w:gridCol w:w="889"/>
        <w:gridCol w:w="490"/>
        <w:gridCol w:w="326"/>
        <w:gridCol w:w="1054"/>
        <w:gridCol w:w="1102"/>
        <w:gridCol w:w="539"/>
        <w:gridCol w:w="485"/>
        <w:gridCol w:w="142"/>
      </w:tblGrid>
      <w:tr w:rsidR="00474172" w14:paraId="21BCEFAF" w14:textId="77777777" w:rsidTr="00474172">
        <w:trPr>
          <w:gridAfter w:val="1"/>
          <w:wAfter w:w="142" w:type="dxa"/>
        </w:trPr>
        <w:tc>
          <w:tcPr>
            <w:tcW w:w="9923" w:type="dxa"/>
            <w:gridSpan w:val="14"/>
            <w:tcBorders>
              <w:bottom w:val="double" w:sz="4" w:space="0" w:color="auto"/>
            </w:tcBorders>
            <w:shd w:val="clear" w:color="auto" w:fill="BDD6EE"/>
          </w:tcPr>
          <w:p w14:paraId="4903616A" w14:textId="75F574BA" w:rsidR="00474172" w:rsidRDefault="00474172" w:rsidP="00474172">
            <w:pPr>
              <w:jc w:val="both"/>
              <w:rPr>
                <w:b/>
                <w:sz w:val="28"/>
              </w:rPr>
            </w:pPr>
            <w:bookmarkStart w:id="0" w:name="_Hlk60824110"/>
            <w:r>
              <w:lastRenderedPageBreak/>
              <w:br w:type="page"/>
            </w:r>
            <w:r>
              <w:rPr>
                <w:b/>
                <w:sz w:val="28"/>
              </w:rPr>
              <w:t xml:space="preserve">B-I – </w:t>
            </w:r>
            <w:r>
              <w:rPr>
                <w:b/>
                <w:sz w:val="26"/>
                <w:szCs w:val="26"/>
              </w:rPr>
              <w:t>Charakteristika studijního programu</w:t>
            </w:r>
          </w:p>
        </w:tc>
      </w:tr>
      <w:tr w:rsidR="00474172" w:rsidRPr="00692A98" w14:paraId="2892382F" w14:textId="77777777" w:rsidTr="00AC7038">
        <w:trPr>
          <w:gridAfter w:val="1"/>
          <w:wAfter w:w="142" w:type="dxa"/>
        </w:trPr>
        <w:tc>
          <w:tcPr>
            <w:tcW w:w="3545" w:type="dxa"/>
            <w:gridSpan w:val="3"/>
            <w:tcBorders>
              <w:bottom w:val="single" w:sz="2" w:space="0" w:color="auto"/>
            </w:tcBorders>
            <w:shd w:val="clear" w:color="auto" w:fill="F7CAAC"/>
          </w:tcPr>
          <w:p w14:paraId="6843CDAF" w14:textId="77777777" w:rsidR="00474172" w:rsidRDefault="00474172" w:rsidP="00474172">
            <w:pPr>
              <w:jc w:val="both"/>
              <w:rPr>
                <w:b/>
              </w:rPr>
            </w:pPr>
            <w:r>
              <w:rPr>
                <w:b/>
              </w:rPr>
              <w:t>Název studijního programu</w:t>
            </w:r>
          </w:p>
        </w:tc>
        <w:tc>
          <w:tcPr>
            <w:tcW w:w="6378" w:type="dxa"/>
            <w:gridSpan w:val="11"/>
            <w:tcBorders>
              <w:bottom w:val="single" w:sz="2" w:space="0" w:color="auto"/>
            </w:tcBorders>
          </w:tcPr>
          <w:p w14:paraId="0C36ACDC" w14:textId="6FC07E0F" w:rsidR="00474172" w:rsidRPr="00B26E81" w:rsidRDefault="005C0154" w:rsidP="00474172">
            <w:pPr>
              <w:rPr>
                <w:b/>
                <w:bCs/>
                <w:lang w:val="en-GB"/>
              </w:rPr>
            </w:pPr>
            <w:r w:rsidRPr="00B26E81">
              <w:rPr>
                <w:b/>
                <w:bCs/>
                <w:lang w:val="en-GB"/>
              </w:rPr>
              <w:t>Chemi</w:t>
            </w:r>
            <w:r w:rsidR="00B26E81" w:rsidRPr="00B26E81">
              <w:rPr>
                <w:b/>
                <w:bCs/>
                <w:lang w:val="en-GB"/>
              </w:rPr>
              <w:t>stry</w:t>
            </w:r>
            <w:r w:rsidRPr="00B26E81">
              <w:rPr>
                <w:b/>
                <w:bCs/>
                <w:lang w:val="en-GB"/>
              </w:rPr>
              <w:t xml:space="preserve">, </w:t>
            </w:r>
            <w:r w:rsidR="00B26E81" w:rsidRPr="00B26E81">
              <w:rPr>
                <w:b/>
                <w:bCs/>
                <w:lang w:val="en-GB"/>
              </w:rPr>
              <w:t>T</w:t>
            </w:r>
            <w:r w:rsidRPr="00B26E81">
              <w:rPr>
                <w:b/>
                <w:bCs/>
                <w:lang w:val="en-GB"/>
              </w:rPr>
              <w:t>echnolog</w:t>
            </w:r>
            <w:r w:rsidR="00B26E81" w:rsidRPr="00B26E81">
              <w:rPr>
                <w:b/>
                <w:bCs/>
                <w:lang w:val="en-GB"/>
              </w:rPr>
              <w:t>y and Analysis of Food</w:t>
            </w:r>
          </w:p>
        </w:tc>
      </w:tr>
      <w:tr w:rsidR="00474172" w14:paraId="73A7DE02" w14:textId="77777777" w:rsidTr="00AC7038">
        <w:trPr>
          <w:gridAfter w:val="1"/>
          <w:wAfter w:w="142" w:type="dxa"/>
        </w:trPr>
        <w:tc>
          <w:tcPr>
            <w:tcW w:w="3545" w:type="dxa"/>
            <w:gridSpan w:val="3"/>
            <w:tcBorders>
              <w:bottom w:val="single" w:sz="2" w:space="0" w:color="auto"/>
            </w:tcBorders>
            <w:shd w:val="clear" w:color="auto" w:fill="F7CAAC"/>
          </w:tcPr>
          <w:p w14:paraId="0C8228C3" w14:textId="77777777" w:rsidR="00474172" w:rsidRDefault="00474172" w:rsidP="00474172">
            <w:pPr>
              <w:jc w:val="both"/>
              <w:rPr>
                <w:b/>
              </w:rPr>
            </w:pPr>
            <w:r>
              <w:rPr>
                <w:b/>
              </w:rPr>
              <w:t>Typ studijního programu</w:t>
            </w:r>
          </w:p>
        </w:tc>
        <w:tc>
          <w:tcPr>
            <w:tcW w:w="6378" w:type="dxa"/>
            <w:gridSpan w:val="11"/>
            <w:tcBorders>
              <w:bottom w:val="single" w:sz="2" w:space="0" w:color="auto"/>
            </w:tcBorders>
          </w:tcPr>
          <w:p w14:paraId="78627177" w14:textId="77777777" w:rsidR="00474172" w:rsidRDefault="00474172" w:rsidP="00474172">
            <w:r>
              <w:t xml:space="preserve">doktorský </w:t>
            </w:r>
          </w:p>
        </w:tc>
      </w:tr>
      <w:tr w:rsidR="00474172" w14:paraId="5444C3AD" w14:textId="77777777" w:rsidTr="00AC7038">
        <w:trPr>
          <w:gridAfter w:val="1"/>
          <w:wAfter w:w="142" w:type="dxa"/>
        </w:trPr>
        <w:tc>
          <w:tcPr>
            <w:tcW w:w="3545" w:type="dxa"/>
            <w:gridSpan w:val="3"/>
            <w:tcBorders>
              <w:bottom w:val="single" w:sz="2" w:space="0" w:color="auto"/>
            </w:tcBorders>
            <w:shd w:val="clear" w:color="auto" w:fill="F7CAAC"/>
          </w:tcPr>
          <w:p w14:paraId="09FCF5A1" w14:textId="77777777" w:rsidR="00474172" w:rsidRDefault="00474172" w:rsidP="00474172">
            <w:pPr>
              <w:jc w:val="both"/>
              <w:rPr>
                <w:b/>
              </w:rPr>
            </w:pPr>
            <w:r>
              <w:rPr>
                <w:b/>
              </w:rPr>
              <w:t>Profil studijního programu</w:t>
            </w:r>
          </w:p>
        </w:tc>
        <w:tc>
          <w:tcPr>
            <w:tcW w:w="6378" w:type="dxa"/>
            <w:gridSpan w:val="11"/>
            <w:tcBorders>
              <w:bottom w:val="single" w:sz="2" w:space="0" w:color="auto"/>
            </w:tcBorders>
          </w:tcPr>
          <w:p w14:paraId="4867E18D" w14:textId="77777777" w:rsidR="00474172" w:rsidRDefault="00474172" w:rsidP="00474172"/>
        </w:tc>
      </w:tr>
      <w:tr w:rsidR="00474172" w14:paraId="1FB5E358" w14:textId="77777777" w:rsidTr="00AC7038">
        <w:trPr>
          <w:gridAfter w:val="1"/>
          <w:wAfter w:w="142" w:type="dxa"/>
        </w:trPr>
        <w:tc>
          <w:tcPr>
            <w:tcW w:w="3545" w:type="dxa"/>
            <w:gridSpan w:val="3"/>
            <w:tcBorders>
              <w:bottom w:val="single" w:sz="2" w:space="0" w:color="auto"/>
            </w:tcBorders>
            <w:shd w:val="clear" w:color="auto" w:fill="F7CAAC"/>
          </w:tcPr>
          <w:p w14:paraId="6D139B70" w14:textId="77777777" w:rsidR="00474172" w:rsidRDefault="00474172" w:rsidP="00474172">
            <w:pPr>
              <w:jc w:val="both"/>
              <w:rPr>
                <w:b/>
              </w:rPr>
            </w:pPr>
            <w:r>
              <w:rPr>
                <w:b/>
              </w:rPr>
              <w:t>Forma studia</w:t>
            </w:r>
          </w:p>
        </w:tc>
        <w:tc>
          <w:tcPr>
            <w:tcW w:w="6378" w:type="dxa"/>
            <w:gridSpan w:val="11"/>
            <w:tcBorders>
              <w:bottom w:val="single" w:sz="2" w:space="0" w:color="auto"/>
            </w:tcBorders>
          </w:tcPr>
          <w:p w14:paraId="243EFE7E" w14:textId="77777777" w:rsidR="00474172" w:rsidRDefault="00474172" w:rsidP="00474172">
            <w:r>
              <w:t xml:space="preserve">prezenční – kombinovaná </w:t>
            </w:r>
          </w:p>
        </w:tc>
      </w:tr>
      <w:tr w:rsidR="00474172" w14:paraId="21F659C0" w14:textId="77777777" w:rsidTr="00AC7038">
        <w:trPr>
          <w:gridAfter w:val="1"/>
          <w:wAfter w:w="142" w:type="dxa"/>
        </w:trPr>
        <w:tc>
          <w:tcPr>
            <w:tcW w:w="3545" w:type="dxa"/>
            <w:gridSpan w:val="3"/>
            <w:tcBorders>
              <w:bottom w:val="single" w:sz="2" w:space="0" w:color="auto"/>
            </w:tcBorders>
            <w:shd w:val="clear" w:color="auto" w:fill="F7CAAC"/>
          </w:tcPr>
          <w:p w14:paraId="1FDF69F5" w14:textId="77777777" w:rsidR="00474172" w:rsidRDefault="00474172" w:rsidP="00474172">
            <w:pPr>
              <w:jc w:val="both"/>
              <w:rPr>
                <w:b/>
              </w:rPr>
            </w:pPr>
            <w:r>
              <w:rPr>
                <w:b/>
              </w:rPr>
              <w:t>Standardní doba studia</w:t>
            </w:r>
          </w:p>
        </w:tc>
        <w:tc>
          <w:tcPr>
            <w:tcW w:w="6378" w:type="dxa"/>
            <w:gridSpan w:val="11"/>
            <w:tcBorders>
              <w:bottom w:val="single" w:sz="2" w:space="0" w:color="auto"/>
            </w:tcBorders>
          </w:tcPr>
          <w:p w14:paraId="58F09E50" w14:textId="77777777" w:rsidR="00474172" w:rsidRDefault="00474172" w:rsidP="00474172">
            <w:pPr>
              <w:ind w:right="-34"/>
            </w:pPr>
            <w:r>
              <w:t>4 roky</w:t>
            </w:r>
          </w:p>
        </w:tc>
      </w:tr>
      <w:tr w:rsidR="00474172" w14:paraId="5BBA822E" w14:textId="77777777" w:rsidTr="00AC7038">
        <w:trPr>
          <w:gridAfter w:val="1"/>
          <w:wAfter w:w="142" w:type="dxa"/>
        </w:trPr>
        <w:tc>
          <w:tcPr>
            <w:tcW w:w="3545" w:type="dxa"/>
            <w:gridSpan w:val="3"/>
            <w:tcBorders>
              <w:bottom w:val="single" w:sz="2" w:space="0" w:color="auto"/>
            </w:tcBorders>
            <w:shd w:val="clear" w:color="auto" w:fill="F7CAAC"/>
          </w:tcPr>
          <w:p w14:paraId="02DDE9CE" w14:textId="77777777" w:rsidR="00474172" w:rsidRDefault="00474172" w:rsidP="00474172">
            <w:pPr>
              <w:jc w:val="both"/>
              <w:rPr>
                <w:b/>
              </w:rPr>
            </w:pPr>
            <w:r>
              <w:rPr>
                <w:b/>
              </w:rPr>
              <w:t>Jazyk studia</w:t>
            </w:r>
          </w:p>
        </w:tc>
        <w:tc>
          <w:tcPr>
            <w:tcW w:w="6378" w:type="dxa"/>
            <w:gridSpan w:val="11"/>
            <w:tcBorders>
              <w:bottom w:val="single" w:sz="2" w:space="0" w:color="auto"/>
            </w:tcBorders>
          </w:tcPr>
          <w:p w14:paraId="165F2927" w14:textId="66C01646" w:rsidR="00474172" w:rsidRDefault="00DD49AD" w:rsidP="00474172">
            <w:r>
              <w:t>anglický</w:t>
            </w:r>
          </w:p>
        </w:tc>
      </w:tr>
      <w:tr w:rsidR="00474172" w14:paraId="1F03A2B5" w14:textId="77777777" w:rsidTr="00AC7038">
        <w:trPr>
          <w:gridAfter w:val="1"/>
          <w:wAfter w:w="142" w:type="dxa"/>
        </w:trPr>
        <w:tc>
          <w:tcPr>
            <w:tcW w:w="3545" w:type="dxa"/>
            <w:gridSpan w:val="3"/>
            <w:tcBorders>
              <w:bottom w:val="single" w:sz="2" w:space="0" w:color="auto"/>
            </w:tcBorders>
            <w:shd w:val="clear" w:color="auto" w:fill="F7CAAC"/>
          </w:tcPr>
          <w:p w14:paraId="1D20F45B" w14:textId="77777777" w:rsidR="00474172" w:rsidRDefault="00474172" w:rsidP="00474172">
            <w:pPr>
              <w:jc w:val="both"/>
              <w:rPr>
                <w:b/>
              </w:rPr>
            </w:pPr>
            <w:r>
              <w:rPr>
                <w:b/>
              </w:rPr>
              <w:t>Udělovaný akademický titul</w:t>
            </w:r>
          </w:p>
        </w:tc>
        <w:tc>
          <w:tcPr>
            <w:tcW w:w="6378" w:type="dxa"/>
            <w:gridSpan w:val="11"/>
            <w:tcBorders>
              <w:bottom w:val="single" w:sz="2" w:space="0" w:color="auto"/>
            </w:tcBorders>
          </w:tcPr>
          <w:p w14:paraId="144B1224" w14:textId="77777777" w:rsidR="00474172" w:rsidRDefault="00474172" w:rsidP="00474172">
            <w:r>
              <w:t>doktor (Ph.D.)</w:t>
            </w:r>
          </w:p>
        </w:tc>
      </w:tr>
      <w:tr w:rsidR="00474172" w14:paraId="5A6A405A" w14:textId="77777777" w:rsidTr="00AC7038">
        <w:trPr>
          <w:gridAfter w:val="1"/>
          <w:wAfter w:w="142" w:type="dxa"/>
        </w:trPr>
        <w:tc>
          <w:tcPr>
            <w:tcW w:w="3545" w:type="dxa"/>
            <w:gridSpan w:val="3"/>
            <w:tcBorders>
              <w:bottom w:val="single" w:sz="2" w:space="0" w:color="auto"/>
            </w:tcBorders>
            <w:shd w:val="clear" w:color="auto" w:fill="F7CAAC"/>
          </w:tcPr>
          <w:p w14:paraId="6985B2FF" w14:textId="77777777" w:rsidR="00474172" w:rsidRDefault="00474172" w:rsidP="00474172">
            <w:pPr>
              <w:jc w:val="both"/>
              <w:rPr>
                <w:b/>
              </w:rPr>
            </w:pPr>
            <w:r>
              <w:rPr>
                <w:b/>
              </w:rPr>
              <w:t>Rigorózní řízení</w:t>
            </w:r>
          </w:p>
        </w:tc>
        <w:tc>
          <w:tcPr>
            <w:tcW w:w="1417" w:type="dxa"/>
            <w:gridSpan w:val="3"/>
            <w:tcBorders>
              <w:bottom w:val="single" w:sz="2" w:space="0" w:color="auto"/>
            </w:tcBorders>
          </w:tcPr>
          <w:p w14:paraId="4930D826" w14:textId="77777777" w:rsidR="00474172" w:rsidRDefault="00474172" w:rsidP="00474172">
            <w:r>
              <w:t>ne</w:t>
            </w:r>
          </w:p>
        </w:tc>
        <w:tc>
          <w:tcPr>
            <w:tcW w:w="2835" w:type="dxa"/>
            <w:gridSpan w:val="5"/>
            <w:tcBorders>
              <w:bottom w:val="single" w:sz="2" w:space="0" w:color="auto"/>
            </w:tcBorders>
            <w:shd w:val="clear" w:color="auto" w:fill="F7CAAC"/>
          </w:tcPr>
          <w:p w14:paraId="71E0F8C7" w14:textId="77777777" w:rsidR="00474172" w:rsidRPr="005F401C" w:rsidRDefault="00474172" w:rsidP="00474172">
            <w:pPr>
              <w:rPr>
                <w:b/>
                <w:bCs/>
              </w:rPr>
            </w:pPr>
            <w:r w:rsidRPr="005F401C">
              <w:rPr>
                <w:b/>
                <w:bCs/>
              </w:rPr>
              <w:t>Udělovaný akademický titul</w:t>
            </w:r>
          </w:p>
        </w:tc>
        <w:tc>
          <w:tcPr>
            <w:tcW w:w="2126" w:type="dxa"/>
            <w:gridSpan w:val="3"/>
            <w:tcBorders>
              <w:bottom w:val="single" w:sz="2" w:space="0" w:color="auto"/>
            </w:tcBorders>
          </w:tcPr>
          <w:p w14:paraId="5EB4D55D" w14:textId="77777777" w:rsidR="00474172" w:rsidRDefault="00474172" w:rsidP="00474172">
            <w:r>
              <w:t>---</w:t>
            </w:r>
          </w:p>
        </w:tc>
      </w:tr>
      <w:tr w:rsidR="00474172" w14:paraId="69DFEB86" w14:textId="77777777" w:rsidTr="00AC7038">
        <w:trPr>
          <w:gridAfter w:val="1"/>
          <w:wAfter w:w="142" w:type="dxa"/>
        </w:trPr>
        <w:tc>
          <w:tcPr>
            <w:tcW w:w="3545" w:type="dxa"/>
            <w:gridSpan w:val="3"/>
            <w:tcBorders>
              <w:bottom w:val="single" w:sz="2" w:space="0" w:color="auto"/>
            </w:tcBorders>
            <w:shd w:val="clear" w:color="auto" w:fill="F7CAAC"/>
          </w:tcPr>
          <w:p w14:paraId="3933A84B" w14:textId="77777777" w:rsidR="00474172" w:rsidRDefault="00474172" w:rsidP="00474172">
            <w:pPr>
              <w:jc w:val="both"/>
              <w:rPr>
                <w:b/>
              </w:rPr>
            </w:pPr>
            <w:r>
              <w:rPr>
                <w:b/>
              </w:rPr>
              <w:t>Garant studijního programu</w:t>
            </w:r>
          </w:p>
        </w:tc>
        <w:tc>
          <w:tcPr>
            <w:tcW w:w="6378" w:type="dxa"/>
            <w:gridSpan w:val="11"/>
            <w:tcBorders>
              <w:bottom w:val="single" w:sz="2" w:space="0" w:color="auto"/>
            </w:tcBorders>
          </w:tcPr>
          <w:p w14:paraId="0DCC18CB" w14:textId="7038405B" w:rsidR="00474172" w:rsidRDefault="00E8588F" w:rsidP="00474172">
            <w:r>
              <w:t>prof. Ing. Jiří Mlček</w:t>
            </w:r>
            <w:r w:rsidR="00474172">
              <w:t>, Ph.D.</w:t>
            </w:r>
          </w:p>
        </w:tc>
      </w:tr>
      <w:tr w:rsidR="00474172" w14:paraId="5574DEAA" w14:textId="77777777" w:rsidTr="00AC7038">
        <w:trPr>
          <w:gridAfter w:val="1"/>
          <w:wAfter w:w="142" w:type="dxa"/>
        </w:trPr>
        <w:tc>
          <w:tcPr>
            <w:tcW w:w="3545" w:type="dxa"/>
            <w:gridSpan w:val="3"/>
            <w:tcBorders>
              <w:top w:val="single" w:sz="2" w:space="0" w:color="auto"/>
              <w:left w:val="single" w:sz="2" w:space="0" w:color="auto"/>
              <w:bottom w:val="single" w:sz="2" w:space="0" w:color="auto"/>
              <w:right w:val="single" w:sz="2" w:space="0" w:color="auto"/>
            </w:tcBorders>
            <w:shd w:val="clear" w:color="auto" w:fill="F7CAAC"/>
          </w:tcPr>
          <w:p w14:paraId="4E5B7455" w14:textId="77777777" w:rsidR="00474172" w:rsidRDefault="00474172" w:rsidP="00474172">
            <w:pPr>
              <w:jc w:val="both"/>
              <w:rPr>
                <w:b/>
              </w:rPr>
            </w:pPr>
            <w:r>
              <w:rPr>
                <w:b/>
              </w:rPr>
              <w:t>Zaměření na přípravu k výkonu regulovaného povolání</w:t>
            </w:r>
          </w:p>
        </w:tc>
        <w:tc>
          <w:tcPr>
            <w:tcW w:w="6378" w:type="dxa"/>
            <w:gridSpan w:val="11"/>
            <w:tcBorders>
              <w:top w:val="single" w:sz="2" w:space="0" w:color="auto"/>
              <w:left w:val="single" w:sz="2" w:space="0" w:color="auto"/>
              <w:bottom w:val="single" w:sz="2" w:space="0" w:color="auto"/>
              <w:right w:val="single" w:sz="2" w:space="0" w:color="auto"/>
            </w:tcBorders>
          </w:tcPr>
          <w:p w14:paraId="258AB600" w14:textId="77777777" w:rsidR="00474172" w:rsidRDefault="00474172" w:rsidP="00474172">
            <w:r>
              <w:t>ne</w:t>
            </w:r>
          </w:p>
        </w:tc>
      </w:tr>
      <w:tr w:rsidR="00474172" w14:paraId="6921C6BE" w14:textId="77777777" w:rsidTr="00AC7038">
        <w:trPr>
          <w:gridAfter w:val="1"/>
          <w:wAfter w:w="142" w:type="dxa"/>
        </w:trPr>
        <w:tc>
          <w:tcPr>
            <w:tcW w:w="3545" w:type="dxa"/>
            <w:gridSpan w:val="3"/>
            <w:tcBorders>
              <w:top w:val="single" w:sz="2" w:space="0" w:color="auto"/>
              <w:left w:val="single" w:sz="2" w:space="0" w:color="auto"/>
              <w:bottom w:val="single" w:sz="2" w:space="0" w:color="auto"/>
              <w:right w:val="single" w:sz="2" w:space="0" w:color="auto"/>
            </w:tcBorders>
            <w:shd w:val="clear" w:color="auto" w:fill="F7CAAC"/>
          </w:tcPr>
          <w:p w14:paraId="7F8EF03A" w14:textId="77777777" w:rsidR="00474172" w:rsidRDefault="00474172" w:rsidP="00474172">
            <w:pPr>
              <w:jc w:val="both"/>
              <w:rPr>
                <w:b/>
              </w:rPr>
            </w:pPr>
            <w:r>
              <w:rPr>
                <w:b/>
              </w:rPr>
              <w:t xml:space="preserve">Zaměření na přípravu odborníků z oblasti bezpečnosti České republiky </w:t>
            </w:r>
          </w:p>
        </w:tc>
        <w:tc>
          <w:tcPr>
            <w:tcW w:w="6378" w:type="dxa"/>
            <w:gridSpan w:val="11"/>
            <w:tcBorders>
              <w:top w:val="single" w:sz="2" w:space="0" w:color="auto"/>
              <w:left w:val="single" w:sz="2" w:space="0" w:color="auto"/>
              <w:bottom w:val="single" w:sz="2" w:space="0" w:color="auto"/>
              <w:right w:val="single" w:sz="2" w:space="0" w:color="auto"/>
            </w:tcBorders>
          </w:tcPr>
          <w:p w14:paraId="29A2E46C" w14:textId="77777777" w:rsidR="00474172" w:rsidRDefault="00474172" w:rsidP="00474172">
            <w:r>
              <w:t>ne</w:t>
            </w:r>
          </w:p>
        </w:tc>
      </w:tr>
      <w:tr w:rsidR="00474172" w14:paraId="1C61088D" w14:textId="77777777" w:rsidTr="00AC7038">
        <w:trPr>
          <w:gridAfter w:val="1"/>
          <w:wAfter w:w="142" w:type="dxa"/>
          <w:trHeight w:val="438"/>
        </w:trPr>
        <w:tc>
          <w:tcPr>
            <w:tcW w:w="3545" w:type="dxa"/>
            <w:gridSpan w:val="3"/>
            <w:tcBorders>
              <w:top w:val="single" w:sz="2" w:space="0" w:color="auto"/>
              <w:left w:val="single" w:sz="2" w:space="0" w:color="auto"/>
              <w:bottom w:val="single" w:sz="2" w:space="0" w:color="auto"/>
              <w:right w:val="single" w:sz="2" w:space="0" w:color="auto"/>
            </w:tcBorders>
            <w:shd w:val="clear" w:color="auto" w:fill="F7CAAC"/>
          </w:tcPr>
          <w:p w14:paraId="4FD25A1D" w14:textId="77777777" w:rsidR="00474172" w:rsidRDefault="00474172" w:rsidP="00474172">
            <w:pPr>
              <w:jc w:val="both"/>
              <w:rPr>
                <w:b/>
              </w:rPr>
            </w:pPr>
            <w:r>
              <w:rPr>
                <w:b/>
              </w:rPr>
              <w:t>Uznávací orgán</w:t>
            </w:r>
          </w:p>
        </w:tc>
        <w:tc>
          <w:tcPr>
            <w:tcW w:w="6378" w:type="dxa"/>
            <w:gridSpan w:val="11"/>
            <w:tcBorders>
              <w:top w:val="single" w:sz="2" w:space="0" w:color="auto"/>
              <w:left w:val="single" w:sz="2" w:space="0" w:color="auto"/>
              <w:bottom w:val="single" w:sz="2" w:space="0" w:color="auto"/>
              <w:right w:val="single" w:sz="2" w:space="0" w:color="auto"/>
            </w:tcBorders>
          </w:tcPr>
          <w:p w14:paraId="53D7E460" w14:textId="77777777" w:rsidR="00474172" w:rsidRDefault="00474172" w:rsidP="00474172">
            <w:r>
              <w:t>ne</w:t>
            </w:r>
          </w:p>
        </w:tc>
      </w:tr>
      <w:tr w:rsidR="00474172" w14:paraId="5EEFB179" w14:textId="77777777" w:rsidTr="00474172">
        <w:trPr>
          <w:gridAfter w:val="1"/>
          <w:wAfter w:w="142" w:type="dxa"/>
        </w:trPr>
        <w:tc>
          <w:tcPr>
            <w:tcW w:w="9923" w:type="dxa"/>
            <w:gridSpan w:val="14"/>
            <w:tcBorders>
              <w:top w:val="single" w:sz="2" w:space="0" w:color="auto"/>
            </w:tcBorders>
            <w:shd w:val="clear" w:color="auto" w:fill="F7CAAC"/>
          </w:tcPr>
          <w:p w14:paraId="5191BC40" w14:textId="77777777" w:rsidR="00474172" w:rsidRDefault="00474172" w:rsidP="00474172">
            <w:pPr>
              <w:jc w:val="both"/>
            </w:pPr>
            <w:r>
              <w:rPr>
                <w:b/>
              </w:rPr>
              <w:t>Oblast(i) vzdělávání a u kombinovaného studijního programu podíl jednotlivých oblastí vzdělávání v %</w:t>
            </w:r>
          </w:p>
        </w:tc>
      </w:tr>
      <w:tr w:rsidR="00474172" w14:paraId="2130E1E2" w14:textId="77777777" w:rsidTr="00474172">
        <w:trPr>
          <w:gridAfter w:val="1"/>
          <w:wAfter w:w="142" w:type="dxa"/>
          <w:trHeight w:val="319"/>
        </w:trPr>
        <w:tc>
          <w:tcPr>
            <w:tcW w:w="9923" w:type="dxa"/>
            <w:gridSpan w:val="14"/>
            <w:shd w:val="clear" w:color="auto" w:fill="FFFFFF"/>
          </w:tcPr>
          <w:p w14:paraId="2C786113" w14:textId="77777777" w:rsidR="00474172" w:rsidRDefault="00474172" w:rsidP="000A1CC7">
            <w:pPr>
              <w:spacing w:before="120" w:after="120"/>
            </w:pPr>
            <w:r>
              <w:t xml:space="preserve">Potravinářství – 100% </w:t>
            </w:r>
          </w:p>
        </w:tc>
      </w:tr>
      <w:tr w:rsidR="00474172" w14:paraId="6A1F8947" w14:textId="77777777" w:rsidTr="00474172">
        <w:trPr>
          <w:gridAfter w:val="1"/>
          <w:wAfter w:w="142" w:type="dxa"/>
          <w:trHeight w:val="70"/>
        </w:trPr>
        <w:tc>
          <w:tcPr>
            <w:tcW w:w="9923" w:type="dxa"/>
            <w:gridSpan w:val="14"/>
            <w:shd w:val="clear" w:color="auto" w:fill="F7CAAC"/>
          </w:tcPr>
          <w:p w14:paraId="6B56559E" w14:textId="77777777" w:rsidR="00474172" w:rsidRDefault="00474172" w:rsidP="00474172">
            <w:r>
              <w:rPr>
                <w:b/>
              </w:rPr>
              <w:t>Cíle studia ve studijním programu</w:t>
            </w:r>
          </w:p>
        </w:tc>
      </w:tr>
      <w:tr w:rsidR="00474172" w14:paraId="301BF53A" w14:textId="77777777" w:rsidTr="00474172">
        <w:trPr>
          <w:gridAfter w:val="1"/>
          <w:wAfter w:w="142" w:type="dxa"/>
          <w:trHeight w:val="2108"/>
        </w:trPr>
        <w:tc>
          <w:tcPr>
            <w:tcW w:w="9923" w:type="dxa"/>
            <w:gridSpan w:val="14"/>
            <w:shd w:val="clear" w:color="auto" w:fill="FFFFFF"/>
          </w:tcPr>
          <w:p w14:paraId="5DDAACA5" w14:textId="2F2EF992" w:rsidR="00905F63" w:rsidRPr="00EB4285" w:rsidRDefault="00474172" w:rsidP="000A1CC7">
            <w:pPr>
              <w:spacing w:before="120" w:after="120" w:line="276" w:lineRule="auto"/>
              <w:jc w:val="both"/>
            </w:pPr>
            <w:r w:rsidRPr="000E79C5">
              <w:t xml:space="preserve">Cílem studia </w:t>
            </w:r>
            <w:r w:rsidR="00E8588F">
              <w:t xml:space="preserve">doktorského studijního programu </w:t>
            </w:r>
            <w:r w:rsidR="0069067B" w:rsidRPr="0069067B">
              <w:rPr>
                <w:lang w:val="en-GB"/>
              </w:rPr>
              <w:t>Chemistry, Technology and Analysis of Food</w:t>
            </w:r>
            <w:r w:rsidR="0069067B" w:rsidRPr="00EB4285">
              <w:t xml:space="preserve"> </w:t>
            </w:r>
            <w:r w:rsidRPr="00EB4285">
              <w:t xml:space="preserve">je </w:t>
            </w:r>
            <w:r w:rsidR="00E8588F" w:rsidRPr="00EB4285">
              <w:t>výchova</w:t>
            </w:r>
            <w:r w:rsidR="009B5811">
              <w:t xml:space="preserve"> odborníků </w:t>
            </w:r>
            <w:r w:rsidR="00AA4903">
              <w:t>v oblastech</w:t>
            </w:r>
            <w:r w:rsidR="00053EC1" w:rsidRPr="00EB4285">
              <w:t xml:space="preserve"> technologie, jakost</w:t>
            </w:r>
            <w:r w:rsidR="009B5811">
              <w:t>i</w:t>
            </w:r>
            <w:r w:rsidR="00053EC1" w:rsidRPr="00EB4285">
              <w:t xml:space="preserve"> </w:t>
            </w:r>
            <w:r w:rsidR="00D72C7E">
              <w:t xml:space="preserve">a </w:t>
            </w:r>
            <w:r w:rsidR="00053EC1" w:rsidRPr="00EB4285">
              <w:rPr>
                <w:color w:val="000000"/>
                <w:spacing w:val="4"/>
                <w:shd w:val="clear" w:color="auto" w:fill="FFFFFF"/>
              </w:rPr>
              <w:t>nutriční</w:t>
            </w:r>
            <w:r w:rsidR="00AA4903">
              <w:rPr>
                <w:color w:val="000000"/>
                <w:spacing w:val="4"/>
                <w:shd w:val="clear" w:color="auto" w:fill="FFFFFF"/>
              </w:rPr>
              <w:t>ch hodnot</w:t>
            </w:r>
            <w:r w:rsidR="009B5811">
              <w:rPr>
                <w:color w:val="000000"/>
                <w:spacing w:val="4"/>
                <w:shd w:val="clear" w:color="auto" w:fill="FFFFFF"/>
              </w:rPr>
              <w:t xml:space="preserve"> surovin, potravin a</w:t>
            </w:r>
            <w:r w:rsidR="00053EC1" w:rsidRPr="00EB4285">
              <w:rPr>
                <w:color w:val="000000"/>
                <w:spacing w:val="4"/>
                <w:shd w:val="clear" w:color="auto" w:fill="FFFFFF"/>
              </w:rPr>
              <w:t xml:space="preserve"> pokrmů</w:t>
            </w:r>
            <w:r w:rsidRPr="00EB4285">
              <w:t xml:space="preserve">. </w:t>
            </w:r>
            <w:r w:rsidR="00905F63" w:rsidRPr="00EB4285">
              <w:t>Studijní program směřuje studenty k samostatné tvůrčí činnosti</w:t>
            </w:r>
            <w:r w:rsidR="000C64A1" w:rsidRPr="00EB4285">
              <w:t xml:space="preserve"> </w:t>
            </w:r>
            <w:r w:rsidR="00D72C7E">
              <w:t>vycházející ze</w:t>
            </w:r>
            <w:r w:rsidR="000C64A1" w:rsidRPr="00EB4285">
              <w:t xml:space="preserve"> </w:t>
            </w:r>
            <w:r w:rsidR="00D72C7E" w:rsidRPr="00EB4285">
              <w:t>studi</w:t>
            </w:r>
            <w:r w:rsidR="00D72C7E">
              <w:t>a</w:t>
            </w:r>
            <w:r w:rsidR="00D72C7E" w:rsidRPr="00EB4285">
              <w:t xml:space="preserve"> </w:t>
            </w:r>
            <w:r w:rsidR="00905F63" w:rsidRPr="00EB4285">
              <w:t>nejnovější vědecké literatury</w:t>
            </w:r>
            <w:r w:rsidR="00D72C7E">
              <w:t xml:space="preserve"> s návazností v</w:t>
            </w:r>
            <w:r w:rsidR="000C64A1" w:rsidRPr="00EB4285">
              <w:t> </w:t>
            </w:r>
            <w:r w:rsidR="00905F63" w:rsidRPr="00EB4285">
              <w:t>experimentál</w:t>
            </w:r>
            <w:r w:rsidR="000C64A1" w:rsidRPr="00EB4285">
              <w:t xml:space="preserve">ní činnost </w:t>
            </w:r>
            <w:r w:rsidR="00905F63" w:rsidRPr="00EB4285">
              <w:t>zabezpeč</w:t>
            </w:r>
            <w:r w:rsidR="00D72C7E">
              <w:t>ující</w:t>
            </w:r>
            <w:r w:rsidR="00905F63" w:rsidRPr="00EB4285">
              <w:t xml:space="preserve"> uplatnění výsledků v mezinárodn</w:t>
            </w:r>
            <w:r w:rsidR="000C64A1" w:rsidRPr="00EB4285">
              <w:t xml:space="preserve">ím vědeckém prostředí </w:t>
            </w:r>
            <w:r w:rsidR="00D72C7E">
              <w:t xml:space="preserve">s důrazem na </w:t>
            </w:r>
            <w:r w:rsidR="00905F63" w:rsidRPr="00EB4285">
              <w:t>jejich praktickou aplikaci</w:t>
            </w:r>
            <w:r w:rsidR="000C64A1" w:rsidRPr="00EB4285">
              <w:t>. Součástí studia je</w:t>
            </w:r>
            <w:r w:rsidR="00D72C7E">
              <w:t xml:space="preserve"> plánování experimentů,</w:t>
            </w:r>
            <w:r w:rsidR="000C64A1" w:rsidRPr="00EB4285">
              <w:t xml:space="preserve"> získávání</w:t>
            </w:r>
            <w:r w:rsidR="00D72C7E">
              <w:t xml:space="preserve"> vědeckých dat a jejich</w:t>
            </w:r>
            <w:r w:rsidR="000C64A1" w:rsidRPr="00EB4285">
              <w:t xml:space="preserve"> </w:t>
            </w:r>
            <w:r w:rsidR="00EB4285" w:rsidRPr="00EB4285">
              <w:t xml:space="preserve">kritické zhodnocení </w:t>
            </w:r>
            <w:r w:rsidR="009B5811">
              <w:t>a interpretace.</w:t>
            </w:r>
          </w:p>
          <w:p w14:paraId="3FDAB288" w14:textId="58D275A1" w:rsidR="00701CF1" w:rsidRPr="00EB4285" w:rsidRDefault="009B5811" w:rsidP="000A1CC7">
            <w:pPr>
              <w:spacing w:before="120" w:after="120" w:line="276" w:lineRule="auto"/>
              <w:jc w:val="both"/>
            </w:pPr>
            <w:r>
              <w:t>Cíle studia vycházejí z faktu, že s</w:t>
            </w:r>
            <w:r w:rsidR="00EB4285" w:rsidRPr="00EB4285">
              <w:t>e</w:t>
            </w:r>
            <w:r w:rsidR="00905F63" w:rsidRPr="00EB4285">
              <w:t xml:space="preserve"> zvyšují</w:t>
            </w:r>
            <w:r w:rsidR="00EB4285" w:rsidRPr="00EB4285">
              <w:t>cími se</w:t>
            </w:r>
            <w:r w:rsidR="00905F63" w:rsidRPr="00EB4285">
              <w:t xml:space="preserve"> nárok</w:t>
            </w:r>
            <w:r w:rsidR="00EB4285" w:rsidRPr="00EB4285">
              <w:t>y</w:t>
            </w:r>
            <w:r w:rsidR="00905F63" w:rsidRPr="00EB4285">
              <w:t xml:space="preserve"> konzumentů na kvalitu, nutriční složení</w:t>
            </w:r>
            <w:r>
              <w:t xml:space="preserve"> či</w:t>
            </w:r>
            <w:r w:rsidR="00905F63" w:rsidRPr="00EB4285">
              <w:t xml:space="preserve"> </w:t>
            </w:r>
            <w:r w:rsidR="00EB4285" w:rsidRPr="00EB4285">
              <w:t>zdravotní nezávadnost</w:t>
            </w:r>
            <w:r>
              <w:t xml:space="preserve"> potravin společně s </w:t>
            </w:r>
            <w:r w:rsidR="00905F63" w:rsidRPr="00EB4285">
              <w:t>nárůst</w:t>
            </w:r>
            <w:r>
              <w:t>em</w:t>
            </w:r>
            <w:r w:rsidR="00905F63" w:rsidRPr="00EB4285">
              <w:t xml:space="preserve"> světové populace a</w:t>
            </w:r>
            <w:r>
              <w:t xml:space="preserve"> </w:t>
            </w:r>
            <w:r w:rsidR="00D72C7E">
              <w:t>incidencí</w:t>
            </w:r>
            <w:r w:rsidR="00D72C7E" w:rsidRPr="00EB4285">
              <w:t xml:space="preserve"> </w:t>
            </w:r>
            <w:r w:rsidR="00905F63" w:rsidRPr="00EB4285">
              <w:t>civilizačních onemocně</w:t>
            </w:r>
            <w:r w:rsidR="00EB4285" w:rsidRPr="00EB4285">
              <w:t xml:space="preserve">ní </w:t>
            </w:r>
            <w:r>
              <w:t>je nezbytná</w:t>
            </w:r>
            <w:r w:rsidR="00EB4285" w:rsidRPr="00EB4285">
              <w:t xml:space="preserve"> </w:t>
            </w:r>
            <w:r w:rsidR="00474172" w:rsidRPr="00EB4285">
              <w:t>inovace výrobních postupů</w:t>
            </w:r>
            <w:r>
              <w:t xml:space="preserve"> surovinové základ</w:t>
            </w:r>
            <w:r w:rsidR="00AA4903">
              <w:t>n</w:t>
            </w:r>
            <w:r>
              <w:t>y, potravin a z nich připravených pokrmů. K tomu je nezbytné</w:t>
            </w:r>
            <w:r w:rsidR="00AA4903">
              <w:t>,</w:t>
            </w:r>
            <w:r>
              <w:t xml:space="preserve"> aby pracovníci v oblasti potravinářství znali a dokázali interpretovat </w:t>
            </w:r>
            <w:r w:rsidR="00893CB9">
              <w:t xml:space="preserve">nejnovější </w:t>
            </w:r>
            <w:r>
              <w:t xml:space="preserve">informace z </w:t>
            </w:r>
            <w:r w:rsidR="00474172" w:rsidRPr="00EB4285">
              <w:t>výzkum</w:t>
            </w:r>
            <w:r>
              <w:t>u</w:t>
            </w:r>
            <w:r w:rsidR="00474172" w:rsidRPr="00EB4285">
              <w:t xml:space="preserve"> a vývoj</w:t>
            </w:r>
            <w:r>
              <w:t>e</w:t>
            </w:r>
            <w:r w:rsidR="00474172" w:rsidRPr="00EB4285">
              <w:t xml:space="preserve"> v oblasti potravinářství</w:t>
            </w:r>
            <w:r w:rsidR="00893CB9">
              <w:t xml:space="preserve"> a gastronomie</w:t>
            </w:r>
            <w:r w:rsidR="00474172" w:rsidRPr="00EB4285">
              <w:t>, včetně racionálního přístupu k využívání surovin</w:t>
            </w:r>
            <w:r>
              <w:t xml:space="preserve"> a</w:t>
            </w:r>
            <w:r w:rsidR="00474172" w:rsidRPr="00EB4285">
              <w:t xml:space="preserve"> přírodních zdrojů</w:t>
            </w:r>
            <w:r>
              <w:t xml:space="preserve">. Trvalá udržitelnost však vyžaduje také vhodnou práci s </w:t>
            </w:r>
            <w:r w:rsidR="00893CB9">
              <w:t>druhotný</w:t>
            </w:r>
            <w:r>
              <w:t>mi</w:t>
            </w:r>
            <w:r w:rsidR="00893CB9">
              <w:t xml:space="preserve"> </w:t>
            </w:r>
            <w:r>
              <w:t xml:space="preserve">potravinářskými </w:t>
            </w:r>
            <w:r w:rsidR="00893CB9">
              <w:t>odpad</w:t>
            </w:r>
            <w:r>
              <w:t>y</w:t>
            </w:r>
            <w:r w:rsidR="00474172" w:rsidRPr="00EB4285">
              <w:t>.</w:t>
            </w:r>
            <w:r>
              <w:t xml:space="preserve"> </w:t>
            </w:r>
            <w:r w:rsidR="00701CF1">
              <w:t xml:space="preserve">Studenti proto získají přehled o </w:t>
            </w:r>
            <w:r w:rsidR="00474172" w:rsidRPr="00EB4285">
              <w:t>poznat</w:t>
            </w:r>
            <w:r w:rsidR="00701CF1">
              <w:t xml:space="preserve">cích v </w:t>
            </w:r>
            <w:r w:rsidR="00474172" w:rsidRPr="00EB4285">
              <w:t>technologi</w:t>
            </w:r>
            <w:r w:rsidR="00701CF1">
              <w:t>i</w:t>
            </w:r>
            <w:r w:rsidR="00474172" w:rsidRPr="00EB4285">
              <w:t xml:space="preserve"> výroby potravin</w:t>
            </w:r>
            <w:r w:rsidR="00701CF1">
              <w:t xml:space="preserve"> stejně jako v</w:t>
            </w:r>
            <w:r w:rsidR="00474172" w:rsidRPr="00EB4285">
              <w:t xml:space="preserve"> </w:t>
            </w:r>
            <w:r w:rsidR="003A7BAD" w:rsidRPr="00EB4285">
              <w:t>chemi</w:t>
            </w:r>
            <w:r w:rsidR="00701CF1">
              <w:t>i</w:t>
            </w:r>
            <w:r w:rsidR="003A7BAD" w:rsidRPr="00EB4285">
              <w:t xml:space="preserve"> a </w:t>
            </w:r>
            <w:r w:rsidR="00474172" w:rsidRPr="00EB4285">
              <w:t>analýz</w:t>
            </w:r>
            <w:r w:rsidR="00701CF1">
              <w:t>e</w:t>
            </w:r>
            <w:r w:rsidR="00474172" w:rsidRPr="00EB4285">
              <w:t xml:space="preserve"> potravin</w:t>
            </w:r>
            <w:r w:rsidR="00701CF1">
              <w:t>. Získají přehled o postupech hodnocení</w:t>
            </w:r>
            <w:r w:rsidR="00474172" w:rsidRPr="00EB4285">
              <w:t xml:space="preserve"> </w:t>
            </w:r>
            <w:r w:rsidR="0011697C" w:rsidRPr="00EB4285">
              <w:t>chemick</w:t>
            </w:r>
            <w:r w:rsidR="00701CF1">
              <w:t>ých</w:t>
            </w:r>
            <w:r w:rsidR="0011697C" w:rsidRPr="00EB4285">
              <w:t xml:space="preserve">, </w:t>
            </w:r>
            <w:r w:rsidR="00701CF1">
              <w:t>biologických</w:t>
            </w:r>
            <w:r w:rsidR="00893CB9">
              <w:t xml:space="preserve">, </w:t>
            </w:r>
            <w:r w:rsidR="00EB4285" w:rsidRPr="00EB4285">
              <w:t>fyzikální</w:t>
            </w:r>
            <w:r w:rsidR="00701CF1">
              <w:t>ch</w:t>
            </w:r>
            <w:r w:rsidR="0011697C" w:rsidRPr="00EB4285">
              <w:t>,</w:t>
            </w:r>
            <w:r w:rsidR="00474172" w:rsidRPr="00EB4285">
              <w:t xml:space="preserve"> </w:t>
            </w:r>
            <w:r w:rsidR="00701CF1" w:rsidRPr="00EB4285">
              <w:t>senzorick</w:t>
            </w:r>
            <w:r w:rsidR="00701CF1">
              <w:t>ých</w:t>
            </w:r>
            <w:r w:rsidR="00D72C7E">
              <w:t xml:space="preserve"> a</w:t>
            </w:r>
            <w:r w:rsidR="00701CF1">
              <w:t xml:space="preserve"> </w:t>
            </w:r>
            <w:r w:rsidR="00474172" w:rsidRPr="00EB4285">
              <w:t>nutriční</w:t>
            </w:r>
            <w:r w:rsidR="00701CF1">
              <w:t>c</w:t>
            </w:r>
            <w:r w:rsidR="00AA4903">
              <w:t>h parametrů</w:t>
            </w:r>
            <w:r w:rsidR="00474172" w:rsidRPr="00EB4285">
              <w:t xml:space="preserve"> kvality</w:t>
            </w:r>
            <w:r w:rsidR="00701CF1">
              <w:t xml:space="preserve"> potravinářských surovin a</w:t>
            </w:r>
            <w:r w:rsidR="00474172" w:rsidRPr="00EB4285">
              <w:t xml:space="preserve"> </w:t>
            </w:r>
            <w:r w:rsidR="0011697C" w:rsidRPr="00EB4285">
              <w:t>produktů</w:t>
            </w:r>
            <w:r w:rsidR="00474172" w:rsidRPr="00EB4285">
              <w:t xml:space="preserve"> a </w:t>
            </w:r>
            <w:r w:rsidR="00AA4903">
              <w:t>také o zajiš</w:t>
            </w:r>
            <w:r w:rsidR="00701CF1">
              <w:t xml:space="preserve">tění </w:t>
            </w:r>
            <w:r w:rsidR="00474172" w:rsidRPr="00EB4285">
              <w:t>bezpečnosti v potravinovém řetězci</w:t>
            </w:r>
            <w:r w:rsidR="00701CF1">
              <w:t>.</w:t>
            </w:r>
          </w:p>
          <w:p w14:paraId="66F71636" w14:textId="3A4BAD59" w:rsidR="00AA4903" w:rsidRDefault="00474172" w:rsidP="000A1CC7">
            <w:pPr>
              <w:spacing w:before="120" w:after="120" w:line="276" w:lineRule="auto"/>
              <w:jc w:val="both"/>
            </w:pPr>
            <w:r w:rsidRPr="00EB4285">
              <w:t>Typická témata studijního programu zahrnují</w:t>
            </w:r>
            <w:r w:rsidR="00701CF1">
              <w:t xml:space="preserve"> oblast</w:t>
            </w:r>
            <w:r w:rsidRPr="00EB4285">
              <w:t xml:space="preserve"> technologi</w:t>
            </w:r>
            <w:r w:rsidR="00701CF1">
              <w:t>e</w:t>
            </w:r>
            <w:r w:rsidRPr="00EB4285">
              <w:t xml:space="preserve"> výroby</w:t>
            </w:r>
            <w:r w:rsidR="00893CB9">
              <w:t xml:space="preserve"> potravin a chemi</w:t>
            </w:r>
            <w:r w:rsidR="00701CF1">
              <w:t>e</w:t>
            </w:r>
            <w:r w:rsidRPr="00EB4285">
              <w:t xml:space="preserve"> potravin s přihlédnutím </w:t>
            </w:r>
            <w:r w:rsidR="00893CB9">
              <w:t>ke</w:t>
            </w:r>
            <w:r w:rsidRPr="00EB4285">
              <w:t xml:space="preserve"> změnám </w:t>
            </w:r>
            <w:r w:rsidR="00893CB9">
              <w:t xml:space="preserve">jejich </w:t>
            </w:r>
            <w:r w:rsidRPr="00EB4285">
              <w:t xml:space="preserve">vlastností, které mohou nastat během jejich </w:t>
            </w:r>
            <w:r w:rsidR="00893CB9">
              <w:t>zpracování</w:t>
            </w:r>
            <w:r w:rsidRPr="00EB4285">
              <w:t xml:space="preserve"> nebo skladování, včetně využití analytických metod při jejich stanovení. Další témata jsou zaměřena na využití a zpracování surovin pro potravinářství, inovaci potravin, vývoj potravin s vyšší přidanou hodnotou, na aplikac</w:t>
            </w:r>
            <w:r w:rsidR="00893CB9">
              <w:t xml:space="preserve">i </w:t>
            </w:r>
            <w:r w:rsidRPr="00EB4285">
              <w:t>potravinářských přídatných látek s přihlédnutím k jejich jakosti a zdravotní nezávadnosti, na oblast balení potravin</w:t>
            </w:r>
            <w:r w:rsidR="00893CB9">
              <w:t>, využití nových, minoritních potravin</w:t>
            </w:r>
            <w:r w:rsidRPr="00EB4285">
              <w:t xml:space="preserve"> nebo využití vedlejších produktů potravinářského průmyslu.</w:t>
            </w:r>
          </w:p>
        </w:tc>
      </w:tr>
      <w:tr w:rsidR="00474172" w14:paraId="5805CA51" w14:textId="77777777" w:rsidTr="00474172">
        <w:trPr>
          <w:gridAfter w:val="1"/>
          <w:wAfter w:w="142" w:type="dxa"/>
          <w:trHeight w:val="187"/>
        </w:trPr>
        <w:tc>
          <w:tcPr>
            <w:tcW w:w="9923" w:type="dxa"/>
            <w:gridSpan w:val="14"/>
            <w:shd w:val="clear" w:color="auto" w:fill="F7CAAC"/>
          </w:tcPr>
          <w:p w14:paraId="3B9B8338" w14:textId="77777777" w:rsidR="00474172" w:rsidRDefault="00474172" w:rsidP="00474172">
            <w:pPr>
              <w:jc w:val="both"/>
            </w:pPr>
            <w:r>
              <w:rPr>
                <w:b/>
              </w:rPr>
              <w:t>Profil absolventa studijního programu</w:t>
            </w:r>
          </w:p>
        </w:tc>
      </w:tr>
      <w:tr w:rsidR="00474172" w14:paraId="3A234691" w14:textId="77777777" w:rsidTr="00474172">
        <w:trPr>
          <w:gridAfter w:val="1"/>
          <w:wAfter w:w="142" w:type="dxa"/>
          <w:trHeight w:val="992"/>
        </w:trPr>
        <w:tc>
          <w:tcPr>
            <w:tcW w:w="9923" w:type="dxa"/>
            <w:gridSpan w:val="14"/>
            <w:shd w:val="clear" w:color="auto" w:fill="FFFFFF"/>
          </w:tcPr>
          <w:p w14:paraId="5D6A6E83" w14:textId="3F35BD04" w:rsidR="00220365" w:rsidRPr="00EA238A" w:rsidRDefault="00220365" w:rsidP="00EA238A">
            <w:pPr>
              <w:spacing w:before="120" w:after="120" w:line="276" w:lineRule="auto"/>
              <w:jc w:val="both"/>
            </w:pPr>
            <w:r w:rsidRPr="00EA238A">
              <w:t>Absolvent doktorského studijního programu Chemie, technologie a analýza potravin bude na základě získaných odborných znalostí a dovedností schopen samostatné vědecko-výzkumné činnosti v oblastech potravinářství, chemie, analýzy či senzorické analýzy potravin. Odborné znalosti získá jednak studi</w:t>
            </w:r>
            <w:r w:rsidRPr="00EC28E4">
              <w:t>e</w:t>
            </w:r>
            <w:r w:rsidRPr="00EA238A">
              <w:t>m odborných předmětů, ale také působením v odborném týmu pracoviště a mezinárodní stáží. Odborné znalosti získá především při plánování, provádění a vyhodnocování experimentů. Prokázání odborn</w:t>
            </w:r>
            <w:r w:rsidRPr="00EC28E4">
              <w:t>ých</w:t>
            </w:r>
            <w:r w:rsidRPr="00EA238A">
              <w:t xml:space="preserve"> znalost</w:t>
            </w:r>
            <w:r w:rsidRPr="00EC28E4">
              <w:t>í</w:t>
            </w:r>
            <w:r w:rsidRPr="00EA238A">
              <w:t xml:space="preserve"> je spojeno s publikací výsledků v mezinárodních časopisech. Získané schopnosti a znalosti bude schopen uplatňovat při řešení složitých problémů souvisejících s technologií výroby potravin, nutričního složení, kvalitou a zdravotní nezávadností potravin a pokrmů. Díky znalostem z oblasti technologie výroby potravin, chemie a analýzy potravin, a dalších oblastí, je absolvent připraven na práci v potravinářském průmyslu, vývoji a výzkumu v potravinářství a v návazných oblastech řídících činností ve funkcích kontrolních, preventivních a státní správě. Dále se bude absolvent schopen uplatnit na vysokoškolských pracovištích, pracovištích Akademie věd nebo ve výzkumných ústavech. </w:t>
            </w:r>
          </w:p>
          <w:p w14:paraId="64A7FDA5" w14:textId="73477AFC" w:rsidR="0066783A" w:rsidRDefault="00474172" w:rsidP="000A1CC7">
            <w:pPr>
              <w:spacing w:before="120" w:after="120" w:line="276" w:lineRule="auto"/>
              <w:jc w:val="both"/>
            </w:pPr>
            <w:r w:rsidRPr="009F08E3">
              <w:t>Abs</w:t>
            </w:r>
            <w:r w:rsidR="005A1B21" w:rsidRPr="009F08E3">
              <w:t>olvent je profilován ve znalostech</w:t>
            </w:r>
            <w:r w:rsidRPr="009F08E3">
              <w:t xml:space="preserve"> inženýrských procesů a jejich uplatnění v technologických postupech při výrobě a zpracování potravin rostlinného a živočišného původu, včetně ekologických aspektů potravinářských výrob, ve znalostech vlivu technologických proces</w:t>
            </w:r>
            <w:r w:rsidR="009F08E3">
              <w:t>ů na chemické složení, fyzikální, biologické, senzorické,</w:t>
            </w:r>
            <w:r w:rsidRPr="009F08E3">
              <w:t xml:space="preserve"> výživové</w:t>
            </w:r>
            <w:r w:rsidR="009F08E3">
              <w:t xml:space="preserve"> aj.</w:t>
            </w:r>
            <w:r w:rsidRPr="009F08E3">
              <w:t xml:space="preserve"> charakteristiky </w:t>
            </w:r>
            <w:r w:rsidRPr="009F08E3">
              <w:lastRenderedPageBreak/>
              <w:t>zpracovaných produktů. Absolvent bude připraven k uplatnění především tam, kde je vyžadován hlubší stupeň pochopení</w:t>
            </w:r>
            <w:r w:rsidR="0066783A">
              <w:t xml:space="preserve"> </w:t>
            </w:r>
            <w:r w:rsidRPr="009F08E3">
              <w:t>problematiky</w:t>
            </w:r>
            <w:r w:rsidR="0066783A">
              <w:t xml:space="preserve"> v oblasti potravinářství</w:t>
            </w:r>
            <w:r w:rsidRPr="009F08E3">
              <w:t xml:space="preserve"> a schopnost a</w:t>
            </w:r>
            <w:r w:rsidR="0066783A">
              <w:t>nalytického přístupu k problému v tomto oboru.</w:t>
            </w:r>
          </w:p>
          <w:p w14:paraId="285AB01E" w14:textId="3367F8CC" w:rsidR="00474172" w:rsidRPr="009F08E3" w:rsidRDefault="009F08E3" w:rsidP="00474172">
            <w:pPr>
              <w:spacing w:before="120" w:after="120" w:line="276" w:lineRule="auto"/>
              <w:jc w:val="both"/>
              <w:rPr>
                <w:color w:val="000000"/>
                <w:spacing w:val="4"/>
                <w:shd w:val="clear" w:color="auto" w:fill="FFFFFF"/>
              </w:rPr>
            </w:pPr>
            <w:r w:rsidRPr="009F08E3">
              <w:t>D</w:t>
            </w:r>
            <w:r w:rsidR="005A1B21" w:rsidRPr="009F08E3">
              <w:t xml:space="preserve">le Evropského rámce kvalifikací absolventi doktorského studijního programu </w:t>
            </w:r>
            <w:r w:rsidR="0069067B" w:rsidRPr="0069067B">
              <w:rPr>
                <w:lang w:val="en-GB"/>
              </w:rPr>
              <w:t>Chemistry, Technology and Analysis of Food</w:t>
            </w:r>
            <w:r w:rsidR="0069067B" w:rsidRPr="009F08E3">
              <w:t xml:space="preserve"> </w:t>
            </w:r>
            <w:r w:rsidR="005A1B21" w:rsidRPr="009F08E3">
              <w:t>dosáhnou úrovně odp</w:t>
            </w:r>
            <w:r w:rsidRPr="009F08E3">
              <w:t>ovídající nejvyšší úrovni EQF 8</w:t>
            </w:r>
            <w:r w:rsidR="00923D4C">
              <w:t>,</w:t>
            </w:r>
            <w:r w:rsidRPr="009F08E3">
              <w:t xml:space="preserve"> </w:t>
            </w:r>
            <w:r w:rsidRPr="009F08E3">
              <w:rPr>
                <w:color w:val="000000"/>
                <w:spacing w:val="4"/>
                <w:shd w:val="clear" w:color="auto" w:fill="FFFFFF"/>
              </w:rPr>
              <w:t>což charakterizuje absolventy jako špičkově vzdělané jedince v oboru</w:t>
            </w:r>
            <w:r w:rsidRPr="009F08E3">
              <w:t xml:space="preserve"> práce nebo studia a na rozhraní mezi obory</w:t>
            </w:r>
            <w:r w:rsidRPr="009F08E3">
              <w:rPr>
                <w:color w:val="000000"/>
                <w:spacing w:val="4"/>
                <w:shd w:val="clear" w:color="auto" w:fill="FFFFFF"/>
              </w:rPr>
              <w:t xml:space="preserve">, ovládající </w:t>
            </w:r>
            <w:r w:rsidRPr="009F08E3">
              <w:t>vysoce pokročilé a specializované dovednosti a techniky</w:t>
            </w:r>
            <w:r w:rsidRPr="009F08E3">
              <w:rPr>
                <w:color w:val="000000"/>
                <w:spacing w:val="4"/>
                <w:shd w:val="clear" w:color="auto" w:fill="FFFFFF"/>
              </w:rPr>
              <w:t xml:space="preserve">, schopné </w:t>
            </w:r>
            <w:r w:rsidRPr="009F08E3">
              <w:t>vykazovat značnou autoritu,</w:t>
            </w:r>
            <w:r w:rsidR="001B386E">
              <w:rPr>
                <w:color w:val="000000"/>
                <w:spacing w:val="4"/>
                <w:shd w:val="clear" w:color="auto" w:fill="FFFFFF"/>
              </w:rPr>
              <w:t xml:space="preserve"> inovační potenciál</w:t>
            </w:r>
            <w:r w:rsidRPr="009F08E3">
              <w:rPr>
                <w:color w:val="000000"/>
                <w:spacing w:val="4"/>
                <w:shd w:val="clear" w:color="auto" w:fill="FFFFFF"/>
              </w:rPr>
              <w:t xml:space="preserve"> a akademickou i odbornou integritu, samostatně řešit problémy, vyvíjet nové postupy při práci v oboru, při studiu nebo ve výzkumu.</w:t>
            </w:r>
          </w:p>
        </w:tc>
      </w:tr>
      <w:tr w:rsidR="00474172" w:rsidRPr="00ED322D" w14:paraId="00453371" w14:textId="77777777" w:rsidTr="00474172">
        <w:trPr>
          <w:gridAfter w:val="1"/>
          <w:wAfter w:w="142" w:type="dxa"/>
          <w:trHeight w:val="185"/>
        </w:trPr>
        <w:tc>
          <w:tcPr>
            <w:tcW w:w="9923" w:type="dxa"/>
            <w:gridSpan w:val="14"/>
            <w:shd w:val="clear" w:color="auto" w:fill="F7CAAC"/>
          </w:tcPr>
          <w:p w14:paraId="7656F014" w14:textId="77777777" w:rsidR="00474172" w:rsidRPr="00ED322D" w:rsidRDefault="00474172" w:rsidP="00474172">
            <w:r w:rsidRPr="00ED322D">
              <w:rPr>
                <w:b/>
              </w:rPr>
              <w:lastRenderedPageBreak/>
              <w:t>Pravidla a podmínky pro tvorbu studijních plánů</w:t>
            </w:r>
          </w:p>
        </w:tc>
      </w:tr>
      <w:tr w:rsidR="00474172" w:rsidRPr="0009351C" w14:paraId="726AC9AC" w14:textId="77777777" w:rsidTr="00474172">
        <w:trPr>
          <w:gridAfter w:val="1"/>
          <w:wAfter w:w="142" w:type="dxa"/>
          <w:trHeight w:val="2651"/>
        </w:trPr>
        <w:tc>
          <w:tcPr>
            <w:tcW w:w="9923" w:type="dxa"/>
            <w:gridSpan w:val="14"/>
            <w:shd w:val="clear" w:color="auto" w:fill="FFFFFF"/>
          </w:tcPr>
          <w:p w14:paraId="79D33968" w14:textId="77777777" w:rsidR="00474172" w:rsidRPr="006472F1" w:rsidRDefault="00474172" w:rsidP="00474172">
            <w:pPr>
              <w:shd w:val="clear" w:color="auto" w:fill="FFFFFF"/>
              <w:spacing w:before="120" w:after="120" w:line="276"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w:t>
            </w:r>
            <w:r>
              <w:t>z</w:t>
            </w:r>
            <w:r w:rsidRPr="006472F1">
              <w:t xml:space="preserve">kušebním Řádem UTB ve Zlíně (SZŘ UTB) </w:t>
            </w:r>
            <w:hyperlink r:id="rId16" w:history="1">
              <w:r w:rsidRPr="00284DF5">
                <w:rPr>
                  <w:rStyle w:val="Hypertextovodkaz"/>
                </w:rPr>
                <w:t>https://ft.utb.cz/mdocs-posts/studijnim-a-zkusebnim-radem-utb-ve-zline/</w:t>
              </w:r>
            </w:hyperlink>
            <w:r w:rsidRPr="009374F6">
              <w:rPr>
                <w:rStyle w:val="Hypertextovodkaz"/>
                <w:u w:val="none"/>
              </w:rPr>
              <w:t xml:space="preserve"> </w:t>
            </w:r>
            <w:r w:rsidRPr="006472F1">
              <w:t xml:space="preserve">a Vnitřním </w:t>
            </w:r>
            <w:r>
              <w:t>předpisem Fakulty t</w:t>
            </w:r>
            <w:r w:rsidRPr="006472F1">
              <w:t>echnologické Univerzity Tomáše Bati ve Zlíně (VP FT UTB)</w:t>
            </w:r>
            <w:r>
              <w:t xml:space="preserve"> Pravidla průběhu studia ve studijních programech uskutečňovaných na Fakultě technologické </w:t>
            </w:r>
            <w:hyperlink r:id="rId17" w:history="1">
              <w:r w:rsidRPr="00687FA3">
                <w:rPr>
                  <w:rStyle w:val="Hypertextovodkaz"/>
                </w:rPr>
                <w:t>https://ft.utb.cz/mdocs-posts/pravidla-prubehu-studia-ve-studijnich-programech-uskutecnovanych-na-fakulte-technologicke/</w:t>
              </w:r>
            </w:hyperlink>
            <w:r w:rsidRPr="006472F1">
              <w:t xml:space="preserve">, které jsou dostupné na www stránkách UTB ve Zlíně. </w:t>
            </w:r>
          </w:p>
          <w:p w14:paraId="374E564D" w14:textId="77777777" w:rsidR="00474172" w:rsidRPr="0009351C" w:rsidRDefault="00474172" w:rsidP="00474172">
            <w:pPr>
              <w:spacing w:before="120" w:after="120" w:line="276" w:lineRule="auto"/>
              <w:jc w:val="both"/>
              <w:rPr>
                <w:spacing w:val="-2"/>
              </w:rPr>
            </w:pPr>
            <w:r w:rsidRPr="0009351C">
              <w:rPr>
                <w:spacing w:val="-2"/>
              </w:rPr>
              <w:t>Předměty doktorského studijního programu jsou odborné předměty a cizí jazyk. Doktorand skládá zkoušky z odborných předmětů váza</w:t>
            </w:r>
            <w:r>
              <w:rPr>
                <w:spacing w:val="-2"/>
              </w:rPr>
              <w:t>ných k tématu dis</w:t>
            </w:r>
            <w:r w:rsidRPr="0009351C">
              <w:rPr>
                <w:spacing w:val="-2"/>
              </w:rPr>
              <w:t>ertační práce a zkoušku z cizího jazyka.</w:t>
            </w:r>
          </w:p>
          <w:p w14:paraId="53519213" w14:textId="769EA7C8" w:rsidR="00474172" w:rsidRPr="0009351C" w:rsidRDefault="00474172" w:rsidP="00474172">
            <w:pPr>
              <w:spacing w:before="120" w:after="120" w:line="276" w:lineRule="auto"/>
              <w:jc w:val="both"/>
              <w:rPr>
                <w:spacing w:val="-2"/>
              </w:rPr>
            </w:pPr>
            <w:r w:rsidRPr="0009351C">
              <w:rPr>
                <w:spacing w:val="-2"/>
              </w:rPr>
              <w:t>Při sestavování Individuálního studijního plánu doktoranda si student volí povinně cizí jazyk a minimálně tři odborné předměty.</w:t>
            </w:r>
            <w:r>
              <w:rPr>
                <w:spacing w:val="-2"/>
              </w:rPr>
              <w:t xml:space="preserve"> Alespoň</w:t>
            </w:r>
            <w:r w:rsidRPr="0009351C">
              <w:rPr>
                <w:spacing w:val="-2"/>
              </w:rPr>
              <w:t xml:space="preserve"> </w:t>
            </w:r>
            <w:r>
              <w:rPr>
                <w:spacing w:val="-2"/>
              </w:rPr>
              <w:t>jeden</w:t>
            </w:r>
            <w:r w:rsidRPr="0009351C">
              <w:rPr>
                <w:spacing w:val="-2"/>
              </w:rPr>
              <w:t xml:space="preserve"> z nich musí být ze seznamu povinně volitelných. </w:t>
            </w:r>
          </w:p>
          <w:p w14:paraId="7B5DD564" w14:textId="2CE376D3" w:rsidR="00474172" w:rsidRPr="006472F1" w:rsidRDefault="00474172" w:rsidP="00474172">
            <w:pPr>
              <w:shd w:val="clear" w:color="auto" w:fill="FFFFFF"/>
              <w:spacing w:before="120" w:after="120" w:line="276" w:lineRule="auto"/>
              <w:jc w:val="both"/>
            </w:pPr>
            <w:r w:rsidRPr="006472F1">
              <w:t>Tvorba Individuálního studijního plánu vymezující</w:t>
            </w:r>
            <w:r w:rsidR="004C7712">
              <w:t>ho</w:t>
            </w:r>
            <w:r w:rsidRPr="006472F1">
              <w:t xml:space="preserve"> povinnosti studenta v doktorském studijním programu se řídí SZŘ UTB, přičemž mezi předměty, které je doktorand povinen absolvovat, patří jak odborné předměty vázané k tématu disertační práce, tak cizí jazyk. 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w:t>
            </w:r>
            <w:r w:rsidR="00C51B44">
              <w:t>.</w:t>
            </w:r>
          </w:p>
          <w:p w14:paraId="59D04C25" w14:textId="77777777" w:rsidR="00474172" w:rsidRPr="006472F1" w:rsidRDefault="00474172" w:rsidP="00474172">
            <w:pPr>
              <w:shd w:val="clear" w:color="auto" w:fill="FFFFFF"/>
              <w:spacing w:before="120" w:after="120" w:line="276" w:lineRule="auto"/>
              <w:jc w:val="both"/>
            </w:pPr>
            <w:r w:rsidRPr="006472F1">
              <w:t>Pravidla vymezující požadavky na státní závěrečnou doktorskou zkoušku jsou uvedeny v Dílu 2 SZŘ UTB a VP FT UTB. Ke státní doktorské zkoušce se doktorand může přihlásit pokud:</w:t>
            </w:r>
          </w:p>
          <w:p w14:paraId="27061A29" w14:textId="77777777" w:rsidR="00474172" w:rsidRPr="006472F1" w:rsidRDefault="00474172" w:rsidP="00474172">
            <w:pPr>
              <w:pStyle w:val="Odstavecseseznamem"/>
              <w:numPr>
                <w:ilvl w:val="0"/>
                <w:numId w:val="1"/>
              </w:numPr>
              <w:shd w:val="clear" w:color="auto" w:fill="FFFFFF"/>
              <w:spacing w:before="120" w:after="120" w:line="276" w:lineRule="auto"/>
              <w:jc w:val="both"/>
            </w:pPr>
            <w:r w:rsidRPr="006472F1">
              <w:t>úspěšně vykonal zkoušky ze všech předmětů předepsaných jeho individuálním studijním plánem,</w:t>
            </w:r>
          </w:p>
          <w:p w14:paraId="30264DE5" w14:textId="77777777" w:rsidR="00474172" w:rsidRPr="006472F1" w:rsidRDefault="00474172" w:rsidP="00474172">
            <w:pPr>
              <w:pStyle w:val="Odstavecseseznamem"/>
              <w:numPr>
                <w:ilvl w:val="0"/>
                <w:numId w:val="1"/>
              </w:numPr>
              <w:shd w:val="clear" w:color="auto" w:fill="FFFFFF"/>
              <w:spacing w:before="120" w:after="120" w:line="276" w:lineRule="auto"/>
              <w:jc w:val="both"/>
            </w:pPr>
            <w:r w:rsidRPr="006472F1">
              <w:t>předložil pojednání ke státní doktorské zkoušce, které obsahuje zejména kriticky zhodnocený stav poznání v oblasti tématu disertační práce, vymezení předpokládaných cílů disertační práce, charakteristiky zvolených metod řešení a doposud dosažené výsledky,</w:t>
            </w:r>
          </w:p>
          <w:p w14:paraId="48870A1B" w14:textId="77777777" w:rsidR="00474172" w:rsidRPr="006472F1" w:rsidRDefault="00474172" w:rsidP="00474172">
            <w:pPr>
              <w:pStyle w:val="Odstavecseseznamem"/>
              <w:numPr>
                <w:ilvl w:val="0"/>
                <w:numId w:val="1"/>
              </w:numPr>
              <w:shd w:val="clear" w:color="auto" w:fill="FFFFFF"/>
              <w:spacing w:before="120" w:after="120" w:line="276" w:lineRule="auto"/>
              <w:jc w:val="both"/>
            </w:pPr>
            <w:r w:rsidRPr="006472F1">
              <w:t xml:space="preserve">předložil přehled aktivit vykonaných během svého studia v doktorském studijním programu včetně přehledu uveřejněných prací.  </w:t>
            </w:r>
          </w:p>
          <w:p w14:paraId="7F9B8552" w14:textId="02D486D4" w:rsidR="00474172" w:rsidRPr="006472F1" w:rsidRDefault="00474172" w:rsidP="00474172">
            <w:pPr>
              <w:shd w:val="clear" w:color="auto" w:fill="FFFFFF"/>
              <w:spacing w:before="120" w:after="120" w:line="276" w:lineRule="auto"/>
              <w:jc w:val="both"/>
            </w:pPr>
            <w:r w:rsidRPr="006472F1">
              <w:t xml:space="preserve">Požadavky na disertační práci a její obhajobu jsou podrobně uvedeny v SZŘ UTB a VP FT UTB. V případě, že disertační práci tvoří tematicky uspořádaný soubor uveřejněných prací s průvodním textem, je požadováno, aby jej tvořily minimálně tři publikace s příznakem article přijatých v časopisech evidovaných v databázi Web of Science TM Core Collection a jedna práce připravená k odeslání do redakce (případně čtyři publikace s příznakem </w:t>
            </w:r>
            <w:r>
              <w:t>a</w:t>
            </w:r>
            <w:r w:rsidRPr="006472F1">
              <w:t xml:space="preserve">rticle přijaté v časopisech evidovaných v databázi Web of Science TM Core Collection). Alespoň u dvou prací musí být doktorand uveden jako první autor. Konkrétní publikace může být pro tento účel použita jen v jedné disertační práci. </w:t>
            </w:r>
          </w:p>
          <w:p w14:paraId="0C56A0FD" w14:textId="77777777" w:rsidR="00474172" w:rsidRPr="0009351C" w:rsidRDefault="00474172" w:rsidP="00474172">
            <w:pPr>
              <w:spacing w:before="120" w:after="120" w:line="276" w:lineRule="auto"/>
              <w:jc w:val="both"/>
            </w:pPr>
            <w:r w:rsidRPr="006472F1">
              <w:t xml:space="preserve">Ochranu duševního vlastnictví ve vztahu k dílu vytvořeného doktorandem (jako např. disertační či jiná odborná práce) upravuje licenční smlouva, jejíž vzor je přílohou č. 6 </w:t>
            </w:r>
            <w:r>
              <w:t xml:space="preserve">Směrnice rektora </w:t>
            </w:r>
            <w:r w:rsidRPr="006472F1">
              <w:t>SR/25/2017</w:t>
            </w:r>
            <w:r>
              <w:t xml:space="preserve"> – viz </w:t>
            </w:r>
            <w:hyperlink r:id="rId18" w:history="1">
              <w:r w:rsidRPr="00284DF5">
                <w:rPr>
                  <w:rStyle w:val="Hypertextovodkaz"/>
                </w:rPr>
                <w:t>https://www.utb.cz/mdocs-posts/sr_25_2017_p6/?afterLogin=1</w:t>
              </w:r>
            </w:hyperlink>
            <w:r>
              <w:t>.</w:t>
            </w:r>
          </w:p>
        </w:tc>
      </w:tr>
      <w:tr w:rsidR="00474172" w14:paraId="5A6E2CD2" w14:textId="77777777" w:rsidTr="00474172">
        <w:trPr>
          <w:gridAfter w:val="1"/>
          <w:wAfter w:w="142" w:type="dxa"/>
          <w:trHeight w:val="258"/>
        </w:trPr>
        <w:tc>
          <w:tcPr>
            <w:tcW w:w="9923" w:type="dxa"/>
            <w:gridSpan w:val="14"/>
            <w:shd w:val="clear" w:color="auto" w:fill="F7CAAC"/>
          </w:tcPr>
          <w:p w14:paraId="05C7BB6E" w14:textId="77777777" w:rsidR="00474172" w:rsidRDefault="00474172" w:rsidP="00474172">
            <w:r>
              <w:rPr>
                <w:b/>
              </w:rPr>
              <w:t xml:space="preserve"> Podmínky k přijetí ke studiu</w:t>
            </w:r>
          </w:p>
        </w:tc>
      </w:tr>
      <w:tr w:rsidR="00474172" w:rsidRPr="00042D47" w14:paraId="3D228DD2" w14:textId="77777777" w:rsidTr="00474172">
        <w:trPr>
          <w:gridAfter w:val="1"/>
          <w:wAfter w:w="142" w:type="dxa"/>
          <w:trHeight w:val="1327"/>
        </w:trPr>
        <w:tc>
          <w:tcPr>
            <w:tcW w:w="9923" w:type="dxa"/>
            <w:gridSpan w:val="14"/>
            <w:shd w:val="clear" w:color="auto" w:fill="FFFFFF"/>
          </w:tcPr>
          <w:p w14:paraId="4FBA6787" w14:textId="689FCAA3" w:rsidR="00474172" w:rsidRPr="00042D47" w:rsidRDefault="00474172" w:rsidP="00474172">
            <w:pPr>
              <w:spacing w:before="120" w:after="120" w:line="276" w:lineRule="auto"/>
              <w:jc w:val="both"/>
            </w:pPr>
            <w:r w:rsidRPr="00C9575F">
              <w:t xml:space="preserve">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 </w:t>
            </w:r>
            <w:r>
              <w:t>T</w:t>
            </w:r>
            <w:r w:rsidRPr="00C9575F">
              <w:t xml:space="preserve">echnologie </w:t>
            </w:r>
            <w:r>
              <w:t>potravin</w:t>
            </w:r>
            <w:r w:rsidR="003A7BAD">
              <w:t xml:space="preserve"> nebo Chemie potravin a bioaktivních látek či</w:t>
            </w:r>
            <w:r w:rsidR="00914DB2">
              <w:t xml:space="preserve"> programy příbuznými</w:t>
            </w:r>
            <w:r w:rsidRPr="00C9575F">
              <w:t>. Podmínky k přijetí se řídí příslušnou vnitřní normou Fakulty technologické.</w:t>
            </w:r>
          </w:p>
        </w:tc>
      </w:tr>
      <w:tr w:rsidR="00474172" w14:paraId="411BBEFC" w14:textId="77777777" w:rsidTr="00474172">
        <w:trPr>
          <w:gridAfter w:val="1"/>
          <w:wAfter w:w="142" w:type="dxa"/>
          <w:trHeight w:val="268"/>
        </w:trPr>
        <w:tc>
          <w:tcPr>
            <w:tcW w:w="9923" w:type="dxa"/>
            <w:gridSpan w:val="14"/>
            <w:shd w:val="clear" w:color="auto" w:fill="F7CAAC"/>
          </w:tcPr>
          <w:p w14:paraId="71A77AB7" w14:textId="77777777" w:rsidR="00474172" w:rsidRDefault="00474172" w:rsidP="00474172">
            <w:pPr>
              <w:rPr>
                <w:b/>
              </w:rPr>
            </w:pPr>
            <w:r>
              <w:rPr>
                <w:b/>
              </w:rPr>
              <w:t>Návaznost na další typy studijních programů</w:t>
            </w:r>
          </w:p>
        </w:tc>
      </w:tr>
      <w:tr w:rsidR="00474172" w14:paraId="46E2469C" w14:textId="77777777" w:rsidTr="00012888">
        <w:trPr>
          <w:gridAfter w:val="1"/>
          <w:wAfter w:w="142" w:type="dxa"/>
          <w:trHeight w:val="50"/>
        </w:trPr>
        <w:tc>
          <w:tcPr>
            <w:tcW w:w="9923" w:type="dxa"/>
            <w:gridSpan w:val="14"/>
            <w:shd w:val="clear" w:color="auto" w:fill="FFFFFF"/>
          </w:tcPr>
          <w:p w14:paraId="4C1B1ADC" w14:textId="7BAA98ED" w:rsidR="00012888" w:rsidRPr="00EA238A" w:rsidRDefault="00474172" w:rsidP="00012888">
            <w:pPr>
              <w:spacing w:before="120" w:after="120" w:line="276" w:lineRule="auto"/>
              <w:jc w:val="both"/>
            </w:pPr>
            <w:r w:rsidRPr="00B601FC">
              <w:t xml:space="preserve">Doktorský studijní program </w:t>
            </w:r>
            <w:r w:rsidR="0069067B" w:rsidRPr="0069067B">
              <w:rPr>
                <w:lang w:val="en-GB"/>
              </w:rPr>
              <w:t>Chemistry, Technology and Analysis of Food</w:t>
            </w:r>
            <w:r w:rsidR="0069067B">
              <w:t xml:space="preserve"> </w:t>
            </w:r>
            <w:r>
              <w:t xml:space="preserve">navazuje na </w:t>
            </w:r>
            <w:r w:rsidR="00914DB2">
              <w:t xml:space="preserve">navazující </w:t>
            </w:r>
            <w:r>
              <w:t>magisterské</w:t>
            </w:r>
            <w:r w:rsidRPr="00B601FC">
              <w:t xml:space="preserve"> studijní program</w:t>
            </w:r>
            <w:r>
              <w:t>y</w:t>
            </w:r>
            <w:r w:rsidRPr="00B601FC">
              <w:t xml:space="preserve"> </w:t>
            </w:r>
            <w:r>
              <w:t>Technologie potravin a Chemie potravin a bioaktivních látek</w:t>
            </w:r>
            <w:r w:rsidRPr="00B601FC">
              <w:t xml:space="preserve"> a bakalářský studijní program </w:t>
            </w:r>
            <w:r>
              <w:t>Technologie a hodnocení potravin</w:t>
            </w:r>
            <w:r w:rsidRPr="00B601FC">
              <w:t>.</w:t>
            </w:r>
          </w:p>
        </w:tc>
      </w:tr>
      <w:bookmarkEnd w:id="0"/>
      <w:tr w:rsidR="00200644" w:rsidRPr="0062598B" w14:paraId="4A601D14" w14:textId="77777777" w:rsidTr="00474172">
        <w:tc>
          <w:tcPr>
            <w:tcW w:w="10065" w:type="dxa"/>
            <w:gridSpan w:val="15"/>
            <w:tcBorders>
              <w:top w:val="single" w:sz="4" w:space="0" w:color="auto"/>
              <w:left w:val="single" w:sz="4" w:space="0" w:color="auto"/>
              <w:bottom w:val="double" w:sz="4" w:space="0" w:color="auto"/>
              <w:right w:val="single" w:sz="4" w:space="0" w:color="auto"/>
            </w:tcBorders>
            <w:shd w:val="clear" w:color="auto" w:fill="BDD6EE"/>
          </w:tcPr>
          <w:p w14:paraId="77BA8A7F" w14:textId="013CBCDB" w:rsidR="00200644" w:rsidRPr="00200644" w:rsidRDefault="00200644" w:rsidP="00474172">
            <w:pPr>
              <w:jc w:val="both"/>
              <w:rPr>
                <w:b/>
                <w:bCs/>
                <w:sz w:val="28"/>
                <w:szCs w:val="28"/>
              </w:rPr>
            </w:pPr>
            <w:r>
              <w:lastRenderedPageBreak/>
              <w:br w:type="page"/>
            </w:r>
            <w:r w:rsidRPr="00200644">
              <w:rPr>
                <w:b/>
                <w:bCs/>
                <w:sz w:val="28"/>
                <w:szCs w:val="28"/>
              </w:rPr>
              <w:t>B-IIb – Studijní plány a návrh témat prací (doktorské studijní programy)</w:t>
            </w:r>
          </w:p>
        </w:tc>
      </w:tr>
      <w:tr w:rsidR="00200644" w14:paraId="79A06730"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4485451" w14:textId="77777777" w:rsidR="00200644" w:rsidRDefault="00200644" w:rsidP="00474172">
            <w:pPr>
              <w:jc w:val="both"/>
              <w:rPr>
                <w:b/>
              </w:rPr>
            </w:pPr>
            <w:r>
              <w:rPr>
                <w:b/>
              </w:rPr>
              <w:t>Studijní povinnosti</w:t>
            </w:r>
          </w:p>
        </w:tc>
        <w:tc>
          <w:tcPr>
            <w:tcW w:w="6301" w:type="dxa"/>
            <w:gridSpan w:val="11"/>
            <w:tcBorders>
              <w:top w:val="single" w:sz="4" w:space="0" w:color="auto"/>
              <w:left w:val="single" w:sz="4" w:space="0" w:color="auto"/>
              <w:bottom w:val="nil"/>
              <w:right w:val="single" w:sz="4" w:space="0" w:color="auto"/>
            </w:tcBorders>
          </w:tcPr>
          <w:p w14:paraId="45D78F47" w14:textId="77777777" w:rsidR="00200644" w:rsidRDefault="00200644" w:rsidP="00474172">
            <w:pPr>
              <w:jc w:val="both"/>
            </w:pPr>
          </w:p>
        </w:tc>
      </w:tr>
      <w:tr w:rsidR="00200644" w14:paraId="26D5EAE5" w14:textId="77777777" w:rsidTr="00474172">
        <w:trPr>
          <w:trHeight w:val="1950"/>
        </w:trPr>
        <w:tc>
          <w:tcPr>
            <w:tcW w:w="10065" w:type="dxa"/>
            <w:gridSpan w:val="15"/>
            <w:tcBorders>
              <w:top w:val="nil"/>
              <w:left w:val="single" w:sz="4" w:space="0" w:color="auto"/>
              <w:bottom w:val="single" w:sz="4" w:space="0" w:color="auto"/>
              <w:right w:val="single" w:sz="4" w:space="0" w:color="auto"/>
            </w:tcBorders>
          </w:tcPr>
          <w:p w14:paraId="19A398D2" w14:textId="77777777" w:rsidR="00200644" w:rsidRDefault="00200644" w:rsidP="00474172">
            <w:pPr>
              <w:spacing w:before="120" w:after="120" w:line="276" w:lineRule="auto"/>
              <w:jc w:val="both"/>
              <w:rPr>
                <w:spacing w:val="-2"/>
              </w:rPr>
            </w:pPr>
            <w:r>
              <w:rPr>
                <w:spacing w:val="-2"/>
              </w:rPr>
              <w:t>Předměty doktorského studijního programu jsou odborné předměty a cizí jazyk. Doktorand skládá alespoň 3 zkoušky z odborných předmětů vázaných k tématu disertační práce a zkoušku z cizího jazyka.</w:t>
            </w:r>
          </w:p>
          <w:p w14:paraId="342A77D9" w14:textId="632C66F3" w:rsidR="00200644" w:rsidRDefault="00200644" w:rsidP="00474172">
            <w:pPr>
              <w:spacing w:before="120" w:after="120" w:line="276" w:lineRule="auto"/>
              <w:jc w:val="both"/>
              <w:rPr>
                <w:spacing w:val="-2"/>
              </w:rPr>
            </w:pPr>
            <w:r>
              <w:rPr>
                <w:spacing w:val="-2"/>
              </w:rPr>
              <w:t xml:space="preserve">Seznam předmětů pro doktorské studium na FT UTB ve Zlíně je zveřejněn na webových stránkách FT. </w:t>
            </w:r>
          </w:p>
          <w:p w14:paraId="67679A6A" w14:textId="77777777" w:rsidR="00D22C2F" w:rsidRPr="00CE6B6D" w:rsidRDefault="00D22C2F" w:rsidP="00D22C2F">
            <w:pPr>
              <w:jc w:val="both"/>
              <w:rPr>
                <w:b/>
                <w:bCs/>
                <w:spacing w:val="-2"/>
                <w:u w:val="single"/>
              </w:rPr>
            </w:pPr>
            <w:r w:rsidRPr="00CE6B6D">
              <w:rPr>
                <w:b/>
                <w:bCs/>
                <w:spacing w:val="-2"/>
                <w:u w:val="single"/>
              </w:rPr>
              <w:t>Povinné předměty:</w:t>
            </w:r>
          </w:p>
          <w:p w14:paraId="0C9BCF52" w14:textId="52F50A11" w:rsidR="00D22C2F" w:rsidRDefault="00E933D8" w:rsidP="00D22C2F">
            <w:pPr>
              <w:spacing w:before="80" w:line="336" w:lineRule="auto"/>
              <w:jc w:val="both"/>
              <w:rPr>
                <w:spacing w:val="-2"/>
              </w:rPr>
            </w:pPr>
            <w:hyperlink w:anchor="Odborná_komun_v_ang" w:history="1">
              <w:r w:rsidR="00D22C2F" w:rsidRPr="002278D9">
                <w:rPr>
                  <w:rStyle w:val="Hypertextovodkaz"/>
                  <w:spacing w:val="-2"/>
                  <w:lang w:val="en-GB"/>
                </w:rPr>
                <w:t>Technical Communication in English</w:t>
              </w:r>
            </w:hyperlink>
            <w:r w:rsidR="00D22C2F">
              <w:rPr>
                <w:spacing w:val="-2"/>
              </w:rPr>
              <w:t xml:space="preserve"> (doc. Ing. Anežka Lengálová, Ph.D.)</w:t>
            </w:r>
          </w:p>
          <w:p w14:paraId="200E3013" w14:textId="77777777" w:rsidR="00CE6B6D" w:rsidRDefault="00CE6B6D" w:rsidP="00CE6B6D">
            <w:pPr>
              <w:spacing w:line="336" w:lineRule="auto"/>
              <w:jc w:val="both"/>
              <w:rPr>
                <w:spacing w:val="-2"/>
              </w:rPr>
            </w:pPr>
          </w:p>
          <w:p w14:paraId="13932FEF" w14:textId="077D4B44" w:rsidR="00200644" w:rsidRPr="005618B3" w:rsidRDefault="00200644" w:rsidP="00CE6B6D">
            <w:pPr>
              <w:spacing w:line="276" w:lineRule="auto"/>
              <w:jc w:val="both"/>
              <w:rPr>
                <w:spacing w:val="-2"/>
              </w:rPr>
            </w:pPr>
            <w:r w:rsidRPr="005618B3">
              <w:rPr>
                <w:b/>
                <w:spacing w:val="-2"/>
                <w:u w:val="single"/>
              </w:rPr>
              <w:t>Povinně volitelné předměty</w:t>
            </w:r>
            <w:r w:rsidR="00155564">
              <w:rPr>
                <w:b/>
                <w:spacing w:val="-2"/>
                <w:u w:val="single"/>
              </w:rPr>
              <w:t>:</w:t>
            </w:r>
            <w:r w:rsidR="00155564" w:rsidRPr="00CE6B6D">
              <w:rPr>
                <w:b/>
                <w:spacing w:val="-2"/>
              </w:rPr>
              <w:t xml:space="preserve"> </w:t>
            </w:r>
            <w:r w:rsidR="00853770">
              <w:rPr>
                <w:spacing w:val="-2"/>
              </w:rPr>
              <w:t>/student volí min. 2</w:t>
            </w:r>
            <w:r w:rsidR="00155564">
              <w:rPr>
                <w:spacing w:val="-2"/>
              </w:rPr>
              <w:t xml:space="preserve"> </w:t>
            </w:r>
            <w:r w:rsidRPr="005618B3">
              <w:rPr>
                <w:spacing w:val="-2"/>
              </w:rPr>
              <w:t>předmět</w:t>
            </w:r>
            <w:r w:rsidR="00853770">
              <w:rPr>
                <w:spacing w:val="-2"/>
              </w:rPr>
              <w:t>y</w:t>
            </w:r>
            <w:r w:rsidRPr="005618B3">
              <w:rPr>
                <w:spacing w:val="-2"/>
              </w:rPr>
              <w:t>/</w:t>
            </w:r>
          </w:p>
          <w:bookmarkStart w:id="1" w:name="_Hlk89081366"/>
          <w:p w14:paraId="75B45CA7" w14:textId="2F46ED6D" w:rsidR="00245C60" w:rsidRDefault="002278D9" w:rsidP="00F138A2">
            <w:pPr>
              <w:spacing w:before="80" w:line="336" w:lineRule="auto"/>
              <w:jc w:val="both"/>
              <w:rPr>
                <w:spacing w:val="-2"/>
              </w:rPr>
            </w:pPr>
            <w:r>
              <w:rPr>
                <w:spacing w:val="-2"/>
                <w:lang w:val="en-GB"/>
              </w:rPr>
              <w:fldChar w:fldCharType="begin"/>
            </w:r>
            <w:r>
              <w:rPr>
                <w:spacing w:val="-2"/>
                <w:lang w:val="en-GB"/>
              </w:rPr>
              <w:instrText xml:space="preserve"> HYPERLINK  \l "Biolog_akt_látky_v_potrav" </w:instrText>
            </w:r>
            <w:r>
              <w:rPr>
                <w:spacing w:val="-2"/>
                <w:lang w:val="en-GB"/>
              </w:rPr>
              <w:fldChar w:fldCharType="separate"/>
            </w:r>
            <w:r w:rsidR="00245C60" w:rsidRPr="002278D9">
              <w:rPr>
                <w:rStyle w:val="Hypertextovodkaz"/>
                <w:spacing w:val="-2"/>
                <w:lang w:val="en-GB"/>
              </w:rPr>
              <w:t>Biologic</w:t>
            </w:r>
            <w:r w:rsidR="0069067B" w:rsidRPr="002278D9">
              <w:rPr>
                <w:rStyle w:val="Hypertextovodkaz"/>
                <w:spacing w:val="-2"/>
                <w:lang w:val="en-GB"/>
              </w:rPr>
              <w:t>ally Active Substances in Food</w:t>
            </w:r>
            <w:r>
              <w:rPr>
                <w:spacing w:val="-2"/>
                <w:lang w:val="en-GB"/>
              </w:rPr>
              <w:fldChar w:fldCharType="end"/>
            </w:r>
            <w:r w:rsidR="00245C60" w:rsidRPr="005618B3">
              <w:rPr>
                <w:spacing w:val="-2"/>
              </w:rPr>
              <w:t xml:space="preserve"> (prof. Ing. Jiří Mlček, Ph.D.)</w:t>
            </w:r>
          </w:p>
          <w:p w14:paraId="4E6F551C" w14:textId="00C48305" w:rsidR="006D777C" w:rsidRPr="005618B3" w:rsidRDefault="00E933D8" w:rsidP="006D777C">
            <w:pPr>
              <w:spacing w:line="336" w:lineRule="auto"/>
              <w:jc w:val="both"/>
              <w:rPr>
                <w:spacing w:val="-2"/>
              </w:rPr>
            </w:pPr>
            <w:hyperlink w:anchor="Modern_Trend_in_Food_Chemistry" w:history="1">
              <w:r w:rsidR="006D777C" w:rsidRPr="002278D9">
                <w:rPr>
                  <w:rStyle w:val="Hypertextovodkaz"/>
                  <w:spacing w:val="-2"/>
                  <w:lang w:val="en-GB"/>
                </w:rPr>
                <w:t>Modern Trends in Food Chemistry</w:t>
              </w:r>
            </w:hyperlink>
            <w:r w:rsidR="006D777C" w:rsidRPr="005618B3">
              <w:rPr>
                <w:spacing w:val="-2"/>
              </w:rPr>
              <w:t xml:space="preserve"> (doc. Ing. Daniela Sumczynski, Ph.D.)</w:t>
            </w:r>
          </w:p>
          <w:p w14:paraId="504A6B2A" w14:textId="5B05D4A3" w:rsidR="00245C60" w:rsidRPr="005618B3" w:rsidRDefault="00E933D8" w:rsidP="00245C60">
            <w:pPr>
              <w:spacing w:line="336" w:lineRule="auto"/>
              <w:jc w:val="both"/>
              <w:rPr>
                <w:spacing w:val="-2"/>
              </w:rPr>
            </w:pPr>
            <w:hyperlink w:anchor="Animal_Origin" w:history="1">
              <w:r w:rsidR="00245C60" w:rsidRPr="002278D9">
                <w:rPr>
                  <w:rStyle w:val="Hypertextovodkaz"/>
                  <w:spacing w:val="-2"/>
                  <w:lang w:val="en-GB"/>
                </w:rPr>
                <w:t>Technolog</w:t>
              </w:r>
              <w:r w:rsidR="00EF1E0C" w:rsidRPr="002278D9">
                <w:rPr>
                  <w:rStyle w:val="Hypertextovodkaz"/>
                  <w:spacing w:val="-2"/>
                  <w:lang w:val="en-GB"/>
                </w:rPr>
                <w:t>y and Chemistry of Food of Animal</w:t>
              </w:r>
              <w:r w:rsidR="005543A8" w:rsidRPr="002278D9">
                <w:rPr>
                  <w:rStyle w:val="Hypertextovodkaz"/>
                  <w:spacing w:val="-2"/>
                  <w:lang w:val="en-GB"/>
                </w:rPr>
                <w:t xml:space="preserve"> Origin</w:t>
              </w:r>
            </w:hyperlink>
            <w:r w:rsidR="00245C60" w:rsidRPr="005618B3">
              <w:rPr>
                <w:spacing w:val="-2"/>
              </w:rPr>
              <w:t xml:space="preserve"> (doc. Ing. Vendula Pachlová, Ph.D.)</w:t>
            </w:r>
          </w:p>
          <w:p w14:paraId="202F0723" w14:textId="18E10A61" w:rsidR="006D777C" w:rsidRPr="005618B3" w:rsidRDefault="00E933D8" w:rsidP="006D777C">
            <w:pPr>
              <w:spacing w:line="336" w:lineRule="auto"/>
              <w:jc w:val="both"/>
              <w:rPr>
                <w:spacing w:val="-2"/>
              </w:rPr>
            </w:pPr>
            <w:hyperlink w:anchor="Plant_Origin" w:history="1">
              <w:r w:rsidR="006D777C" w:rsidRPr="002278D9">
                <w:rPr>
                  <w:rStyle w:val="Hypertextovodkaz"/>
                  <w:spacing w:val="-2"/>
                  <w:lang w:val="en-GB"/>
                </w:rPr>
                <w:t>Technology and Chemistry of Food of Plant Origin</w:t>
              </w:r>
            </w:hyperlink>
            <w:r w:rsidR="006D777C" w:rsidRPr="005618B3">
              <w:rPr>
                <w:spacing w:val="-2"/>
              </w:rPr>
              <w:t xml:space="preserve"> (doc. RNDr. Iva Burešová, Ph.D.)</w:t>
            </w:r>
          </w:p>
          <w:p w14:paraId="0B251EDF" w14:textId="77777777" w:rsidR="005618B3" w:rsidRPr="005618B3" w:rsidRDefault="005618B3" w:rsidP="00474172">
            <w:pPr>
              <w:spacing w:line="336" w:lineRule="auto"/>
              <w:jc w:val="both"/>
              <w:rPr>
                <w:spacing w:val="-2"/>
              </w:rPr>
            </w:pPr>
          </w:p>
          <w:p w14:paraId="70D9D26D" w14:textId="0D1EE4B8" w:rsidR="005618B3" w:rsidRPr="005618B3" w:rsidRDefault="005618B3" w:rsidP="00CE6B6D">
            <w:pPr>
              <w:spacing w:line="276" w:lineRule="auto"/>
              <w:jc w:val="both"/>
              <w:rPr>
                <w:b/>
                <w:spacing w:val="-2"/>
                <w:u w:val="single"/>
              </w:rPr>
            </w:pPr>
            <w:r w:rsidRPr="005618B3">
              <w:rPr>
                <w:b/>
                <w:spacing w:val="-2"/>
                <w:u w:val="single"/>
              </w:rPr>
              <w:t>Volitelné předměty:</w:t>
            </w:r>
            <w:r w:rsidRPr="005618B3">
              <w:rPr>
                <w:b/>
                <w:spacing w:val="-2"/>
              </w:rPr>
              <w:t xml:space="preserve"> </w:t>
            </w:r>
          </w:p>
          <w:p w14:paraId="5B5DD24A" w14:textId="51C816CA" w:rsidR="00FE0BB0" w:rsidRPr="005618B3" w:rsidRDefault="00E933D8" w:rsidP="006E0120">
            <w:pPr>
              <w:spacing w:before="80" w:line="336" w:lineRule="auto"/>
              <w:jc w:val="both"/>
              <w:rPr>
                <w:spacing w:val="-2"/>
              </w:rPr>
            </w:pPr>
            <w:hyperlink w:anchor="Biochem_proc_v_potrav" w:history="1">
              <w:r w:rsidR="00FE0BB0" w:rsidRPr="002278D9">
                <w:rPr>
                  <w:rStyle w:val="Hypertextovodkaz"/>
                  <w:spacing w:val="-2"/>
                  <w:lang w:val="en-GB"/>
                </w:rPr>
                <w:t>Biochemic</w:t>
              </w:r>
              <w:r w:rsidR="005543A8" w:rsidRPr="002278D9">
                <w:rPr>
                  <w:rStyle w:val="Hypertextovodkaz"/>
                  <w:spacing w:val="-2"/>
                  <w:lang w:val="en-GB"/>
                </w:rPr>
                <w:t>al Processes in the Food Industry</w:t>
              </w:r>
            </w:hyperlink>
            <w:r w:rsidR="00FE0BB0" w:rsidRPr="005618B3">
              <w:rPr>
                <w:spacing w:val="-2"/>
              </w:rPr>
              <w:t xml:space="preserve"> (prof. Mgr. Marek Koutný, Ph.D.)</w:t>
            </w:r>
          </w:p>
          <w:p w14:paraId="7B04B968" w14:textId="77777777" w:rsidR="00064184" w:rsidRDefault="00E933D8" w:rsidP="00064184">
            <w:pPr>
              <w:spacing w:line="336" w:lineRule="auto"/>
              <w:jc w:val="both"/>
              <w:rPr>
                <w:spacing w:val="-2"/>
              </w:rPr>
            </w:pPr>
            <w:hyperlink w:anchor="Food_Packaging_Storage" w:history="1">
              <w:r w:rsidR="00064184" w:rsidRPr="002278D9">
                <w:rPr>
                  <w:rStyle w:val="Hypertextovodkaz"/>
                  <w:spacing w:val="-2"/>
                  <w:lang w:val="en-GB"/>
                </w:rPr>
                <w:t>Food Packaging Technology and Food Quality Monitoring during Storage</w:t>
              </w:r>
            </w:hyperlink>
            <w:r w:rsidR="00064184" w:rsidRPr="001874A6">
              <w:rPr>
                <w:spacing w:val="-2"/>
              </w:rPr>
              <w:t xml:space="preserve"> </w:t>
            </w:r>
            <w:r w:rsidR="00064184" w:rsidRPr="005618B3">
              <w:rPr>
                <w:spacing w:val="-2"/>
              </w:rPr>
              <w:t>(prof. Ing. Petr Slobodian, Ph.D.)</w:t>
            </w:r>
          </w:p>
          <w:p w14:paraId="6DE42284" w14:textId="5EEC9D9A" w:rsidR="00200644" w:rsidRDefault="00E933D8" w:rsidP="00474172">
            <w:pPr>
              <w:spacing w:line="336" w:lineRule="auto"/>
              <w:jc w:val="both"/>
              <w:rPr>
                <w:spacing w:val="-2"/>
              </w:rPr>
            </w:pPr>
            <w:hyperlink w:anchor="Instrum_met_anal_potrav" w:history="1">
              <w:r w:rsidR="00200644" w:rsidRPr="002278D9">
                <w:rPr>
                  <w:rStyle w:val="Hypertextovodkaz"/>
                  <w:spacing w:val="-2"/>
                  <w:lang w:val="en-GB"/>
                </w:rPr>
                <w:t>Instrumen</w:t>
              </w:r>
              <w:r w:rsidR="000F6270" w:rsidRPr="002278D9">
                <w:rPr>
                  <w:rStyle w:val="Hypertextovodkaz"/>
                  <w:spacing w:val="-2"/>
                  <w:lang w:val="en-GB"/>
                </w:rPr>
                <w:t>tal Analytical Chemistry</w:t>
              </w:r>
            </w:hyperlink>
            <w:r w:rsidR="00200644" w:rsidRPr="005618B3">
              <w:rPr>
                <w:spacing w:val="-2"/>
              </w:rPr>
              <w:t xml:space="preserve"> (doc. Ing. Daniela Sumczynski, Ph.D.)</w:t>
            </w:r>
          </w:p>
          <w:p w14:paraId="387CF83C" w14:textId="7CB9AA5E" w:rsidR="00FE0BB0" w:rsidRDefault="00E933D8" w:rsidP="00FE0BB0">
            <w:pPr>
              <w:spacing w:line="336" w:lineRule="auto"/>
              <w:jc w:val="both"/>
              <w:rPr>
                <w:ins w:id="2" w:author="Lada Vojáčková" w:date="2022-05-12T08:55:00Z"/>
                <w:spacing w:val="-2"/>
              </w:rPr>
            </w:pPr>
            <w:hyperlink w:anchor="Mikrob_v_potrav" w:history="1">
              <w:r w:rsidR="00FE0BB0" w:rsidRPr="002278D9">
                <w:rPr>
                  <w:rStyle w:val="Hypertextovodkaz"/>
                  <w:lang w:val="en-GB"/>
                </w:rPr>
                <w:t>M</w:t>
              </w:r>
              <w:r w:rsidR="00FE0BB0" w:rsidRPr="002278D9">
                <w:rPr>
                  <w:rStyle w:val="Hypertextovodkaz"/>
                  <w:spacing w:val="-2"/>
                  <w:lang w:val="en-GB"/>
                </w:rPr>
                <w:t>i</w:t>
              </w:r>
              <w:r w:rsidR="00247CF6" w:rsidRPr="002278D9">
                <w:rPr>
                  <w:rStyle w:val="Hypertextovodkaz"/>
                  <w:spacing w:val="-2"/>
                  <w:lang w:val="en-GB"/>
                </w:rPr>
                <w:t>crobiology of the Food Cha</w:t>
              </w:r>
              <w:r w:rsidR="008F0CB4" w:rsidRPr="002278D9">
                <w:rPr>
                  <w:rStyle w:val="Hypertextovodkaz"/>
                  <w:spacing w:val="-2"/>
                  <w:lang w:val="en-GB"/>
                </w:rPr>
                <w:t>in</w:t>
              </w:r>
            </w:hyperlink>
            <w:r w:rsidR="00FE0BB0" w:rsidRPr="005618B3">
              <w:rPr>
                <w:spacing w:val="-2"/>
              </w:rPr>
              <w:t xml:space="preserve"> (</w:t>
            </w:r>
            <w:r w:rsidR="005027AC">
              <w:rPr>
                <w:spacing w:val="-2"/>
              </w:rPr>
              <w:t>prof</w:t>
            </w:r>
            <w:r w:rsidR="00FE0BB0" w:rsidRPr="005618B3">
              <w:rPr>
                <w:spacing w:val="-2"/>
              </w:rPr>
              <w:t>. RNDr. Leona Buňková, Ph.D.)</w:t>
            </w:r>
          </w:p>
          <w:p w14:paraId="79C9C863" w14:textId="3799AE05" w:rsidR="0071509C" w:rsidRPr="00AA4903" w:rsidRDefault="0071509C" w:rsidP="00FE0BB0">
            <w:pPr>
              <w:spacing w:line="336" w:lineRule="auto"/>
              <w:jc w:val="both"/>
            </w:pPr>
            <w:ins w:id="3" w:author="Lada Vojáčková" w:date="2022-05-12T09:01:00Z">
              <w:r>
                <w:rPr>
                  <w:rStyle w:val="Hypertextovodkaz"/>
                  <w:spacing w:val="-2"/>
                  <w:lang w:val="en-GB"/>
                </w:rPr>
                <w:fldChar w:fldCharType="begin"/>
              </w:r>
              <w:r>
                <w:rPr>
                  <w:rStyle w:val="Hypertextovodkaz"/>
                  <w:spacing w:val="-2"/>
                  <w:lang w:val="en-GB"/>
                </w:rPr>
                <w:instrText xml:space="preserve"> HYPERLINK  \l "Managerial_skills_and_didactics" </w:instrText>
              </w:r>
              <w:r>
                <w:rPr>
                  <w:rStyle w:val="Hypertextovodkaz"/>
                  <w:spacing w:val="-2"/>
                  <w:lang w:val="en-GB"/>
                </w:rPr>
                <w:fldChar w:fldCharType="separate"/>
              </w:r>
              <w:r w:rsidRPr="0071509C">
                <w:rPr>
                  <w:rStyle w:val="Hypertextovodkaz"/>
                  <w:spacing w:val="-2"/>
                  <w:lang w:val="en-GB"/>
                </w:rPr>
                <w:t>Managerial skills and didactics</w:t>
              </w:r>
              <w:r>
                <w:rPr>
                  <w:rStyle w:val="Hypertextovodkaz"/>
                  <w:spacing w:val="-2"/>
                  <w:lang w:val="en-GB"/>
                </w:rPr>
                <w:fldChar w:fldCharType="end"/>
              </w:r>
            </w:ins>
            <w:ins w:id="4" w:author="Lada Vojáčková" w:date="2022-05-12T08:56:00Z">
              <w:r w:rsidRPr="0071509C">
                <w:t xml:space="preserve"> </w:t>
              </w:r>
            </w:ins>
            <w:ins w:id="5" w:author="Lada Vojáčková" w:date="2022-05-12T08:55:00Z">
              <w:r w:rsidRPr="0071509C">
                <w:t>(prof. Ing. Jiří Mlček, Ph.D.)</w:t>
              </w:r>
            </w:ins>
          </w:p>
          <w:p w14:paraId="0AD2857B" w14:textId="20E374C2" w:rsidR="00AA4903" w:rsidRPr="005618B3" w:rsidRDefault="00E933D8" w:rsidP="00474172">
            <w:pPr>
              <w:spacing w:line="336" w:lineRule="auto"/>
              <w:jc w:val="both"/>
              <w:rPr>
                <w:spacing w:val="-2"/>
              </w:rPr>
            </w:pPr>
            <w:hyperlink w:anchor="Moderní_gastr_technol_a_výr_pokrmů" w:history="1">
              <w:r w:rsidR="00AA4903" w:rsidRPr="002278D9">
                <w:rPr>
                  <w:rStyle w:val="Hypertextovodkaz"/>
                  <w:lang w:val="en-GB"/>
                </w:rPr>
                <w:t>Modern</w:t>
              </w:r>
              <w:r w:rsidR="008F0CB4" w:rsidRPr="002278D9">
                <w:rPr>
                  <w:rStyle w:val="Hypertextovodkaz"/>
                  <w:lang w:val="en-GB"/>
                </w:rPr>
                <w:t xml:space="preserve"> Gastronomic Technologies and Food Production</w:t>
              </w:r>
            </w:hyperlink>
            <w:r w:rsidR="00AA4903" w:rsidRPr="005618B3">
              <w:t xml:space="preserve"> </w:t>
            </w:r>
            <w:r w:rsidR="00AA4903" w:rsidRPr="005618B3">
              <w:rPr>
                <w:spacing w:val="-2"/>
              </w:rPr>
              <w:t>(prof. Ing. Jiří Mlček, Ph.D.)</w:t>
            </w:r>
          </w:p>
          <w:p w14:paraId="2C395D21" w14:textId="0B903DA4" w:rsidR="00A540FB" w:rsidRPr="005618B3" w:rsidRDefault="00E933D8" w:rsidP="00A540FB">
            <w:pPr>
              <w:spacing w:line="336" w:lineRule="auto"/>
              <w:jc w:val="both"/>
              <w:rPr>
                <w:spacing w:val="-2"/>
              </w:rPr>
            </w:pPr>
            <w:hyperlink w:anchor="Physical_Chemistry" w:history="1">
              <w:r w:rsidR="00A540FB" w:rsidRPr="002278D9">
                <w:rPr>
                  <w:rStyle w:val="Hypertextovodkaz"/>
                  <w:spacing w:val="-2"/>
                  <w:lang w:val="en-GB"/>
                </w:rPr>
                <w:t>Physical Chemistry in Food Industry</w:t>
              </w:r>
            </w:hyperlink>
            <w:r w:rsidR="00A540FB" w:rsidRPr="005618B3">
              <w:rPr>
                <w:spacing w:val="-2"/>
              </w:rPr>
              <w:t xml:space="preserve"> (prof. Ing. Lubomír Lapčík, CSc.)</w:t>
            </w:r>
          </w:p>
          <w:p w14:paraId="7BC3EFDD" w14:textId="40E7A313" w:rsidR="00AA4903" w:rsidRDefault="00E933D8" w:rsidP="003A678B">
            <w:pPr>
              <w:spacing w:after="120" w:line="336" w:lineRule="auto"/>
              <w:jc w:val="both"/>
              <w:rPr>
                <w:spacing w:val="-2"/>
              </w:rPr>
            </w:pPr>
            <w:hyperlink w:anchor="Processing_Non_Traditional" w:history="1">
              <w:r w:rsidR="002D7FDA" w:rsidRPr="002278D9">
                <w:rPr>
                  <w:rStyle w:val="Hypertextovodkaz"/>
                  <w:lang w:val="en-GB"/>
                </w:rPr>
                <w:t>Processing of Non-Traditional, Minor and Novel Food</w:t>
              </w:r>
            </w:hyperlink>
            <w:r w:rsidR="005618B3" w:rsidRPr="005618B3">
              <w:rPr>
                <w:bCs/>
              </w:rPr>
              <w:t xml:space="preserve"> </w:t>
            </w:r>
            <w:r w:rsidR="00270D71" w:rsidRPr="005618B3">
              <w:rPr>
                <w:bCs/>
              </w:rPr>
              <w:t>(doc. RNDr. Iva Burešová, Ph.D.)</w:t>
            </w:r>
            <w:r w:rsidR="00BE2B7E">
              <w:rPr>
                <w:bCs/>
              </w:rPr>
              <w:t xml:space="preserve"> </w:t>
            </w:r>
            <w:bookmarkEnd w:id="1"/>
          </w:p>
        </w:tc>
      </w:tr>
      <w:tr w:rsidR="00200644" w14:paraId="6F16733C"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A12589" w14:textId="77777777" w:rsidR="00200644" w:rsidRDefault="00200644" w:rsidP="00474172">
            <w:pPr>
              <w:jc w:val="both"/>
              <w:rPr>
                <w:b/>
              </w:rPr>
            </w:pPr>
            <w:r>
              <w:rPr>
                <w:b/>
              </w:rPr>
              <w:t>Požadavky na tvůrčí činnost</w:t>
            </w:r>
          </w:p>
        </w:tc>
        <w:tc>
          <w:tcPr>
            <w:tcW w:w="6301" w:type="dxa"/>
            <w:gridSpan w:val="11"/>
            <w:tcBorders>
              <w:top w:val="single" w:sz="4" w:space="0" w:color="auto"/>
              <w:left w:val="single" w:sz="4" w:space="0" w:color="auto"/>
              <w:bottom w:val="nil"/>
              <w:right w:val="single" w:sz="4" w:space="0" w:color="auto"/>
            </w:tcBorders>
          </w:tcPr>
          <w:p w14:paraId="7C29EA82" w14:textId="77777777" w:rsidR="00200644" w:rsidRDefault="00200644" w:rsidP="00474172">
            <w:pPr>
              <w:jc w:val="both"/>
            </w:pPr>
          </w:p>
        </w:tc>
      </w:tr>
      <w:tr w:rsidR="00200644" w14:paraId="4EC3DD0E" w14:textId="77777777" w:rsidTr="00474172">
        <w:trPr>
          <w:trHeight w:val="551"/>
        </w:trPr>
        <w:tc>
          <w:tcPr>
            <w:tcW w:w="10065" w:type="dxa"/>
            <w:gridSpan w:val="15"/>
            <w:tcBorders>
              <w:top w:val="nil"/>
              <w:left w:val="single" w:sz="4" w:space="0" w:color="auto"/>
              <w:bottom w:val="single" w:sz="4" w:space="0" w:color="auto"/>
              <w:right w:val="single" w:sz="4" w:space="0" w:color="auto"/>
            </w:tcBorders>
            <w:hideMark/>
          </w:tcPr>
          <w:p w14:paraId="4B4FC84C" w14:textId="6FC672C4" w:rsidR="00200644" w:rsidRDefault="00200644" w:rsidP="00FC5FCD">
            <w:pPr>
              <w:spacing w:before="120" w:after="120" w:line="276" w:lineRule="auto"/>
              <w:jc w:val="both"/>
            </w:pPr>
            <w:r>
              <w:t xml:space="preserve">Publikační činnost zaměřená na </w:t>
            </w:r>
            <w:r w:rsidR="00FC5FCD">
              <w:t>časopisy indexované v databázi</w:t>
            </w:r>
            <w:r>
              <w:t xml:space="preserve"> Web of Science. Zapojení do výzkumné činnosti v rámci příslušných ústavů, grantových agentur a mezinárodních projektů.</w:t>
            </w:r>
          </w:p>
        </w:tc>
      </w:tr>
      <w:tr w:rsidR="00200644" w14:paraId="7BA87822"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B044CEF" w14:textId="77777777" w:rsidR="00200644" w:rsidRDefault="00200644" w:rsidP="00474172">
            <w:pPr>
              <w:rPr>
                <w:b/>
              </w:rPr>
            </w:pPr>
            <w:r>
              <w:rPr>
                <w:b/>
              </w:rPr>
              <w:t>Požadavky na absolvování stáží</w:t>
            </w:r>
          </w:p>
        </w:tc>
        <w:tc>
          <w:tcPr>
            <w:tcW w:w="6301" w:type="dxa"/>
            <w:gridSpan w:val="11"/>
            <w:tcBorders>
              <w:top w:val="single" w:sz="4" w:space="0" w:color="auto"/>
              <w:left w:val="single" w:sz="4" w:space="0" w:color="auto"/>
              <w:bottom w:val="nil"/>
              <w:right w:val="single" w:sz="4" w:space="0" w:color="auto"/>
            </w:tcBorders>
          </w:tcPr>
          <w:p w14:paraId="7F084769" w14:textId="77777777" w:rsidR="00200644" w:rsidRDefault="00200644" w:rsidP="00474172">
            <w:pPr>
              <w:jc w:val="both"/>
            </w:pPr>
          </w:p>
        </w:tc>
      </w:tr>
      <w:tr w:rsidR="00200644" w14:paraId="1FA48F06" w14:textId="77777777" w:rsidTr="00474172">
        <w:trPr>
          <w:trHeight w:val="50"/>
        </w:trPr>
        <w:tc>
          <w:tcPr>
            <w:tcW w:w="10065" w:type="dxa"/>
            <w:gridSpan w:val="15"/>
            <w:tcBorders>
              <w:top w:val="nil"/>
              <w:left w:val="single" w:sz="4" w:space="0" w:color="auto"/>
              <w:bottom w:val="single" w:sz="4" w:space="0" w:color="auto"/>
              <w:right w:val="single" w:sz="4" w:space="0" w:color="auto"/>
            </w:tcBorders>
            <w:hideMark/>
          </w:tcPr>
          <w:p w14:paraId="0915AD43" w14:textId="77777777" w:rsidR="00200644" w:rsidRDefault="00200644" w:rsidP="00474172">
            <w:pPr>
              <w:spacing w:before="120" w:after="120" w:line="276" w:lineRule="auto"/>
              <w:jc w:val="both"/>
              <w:rPr>
                <w:sz w:val="2"/>
                <w:szCs w:val="2"/>
              </w:rPr>
            </w:pPr>
            <w:r>
              <w:rPr>
                <w:spacing w:val="-2"/>
              </w:rPr>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200644" w14:paraId="4D79E098"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0FAF0D" w14:textId="77777777" w:rsidR="00200644" w:rsidRDefault="00200644" w:rsidP="00474172">
            <w:r>
              <w:rPr>
                <w:b/>
              </w:rPr>
              <w:t>Další studijní povinnosti</w:t>
            </w:r>
          </w:p>
        </w:tc>
        <w:tc>
          <w:tcPr>
            <w:tcW w:w="6301" w:type="dxa"/>
            <w:gridSpan w:val="11"/>
            <w:tcBorders>
              <w:top w:val="single" w:sz="4" w:space="0" w:color="auto"/>
              <w:left w:val="single" w:sz="4" w:space="0" w:color="auto"/>
              <w:bottom w:val="nil"/>
              <w:right w:val="single" w:sz="4" w:space="0" w:color="auto"/>
            </w:tcBorders>
            <w:shd w:val="clear" w:color="auto" w:fill="FFFFFF"/>
          </w:tcPr>
          <w:p w14:paraId="7FBB3F57" w14:textId="77777777" w:rsidR="00200644" w:rsidRDefault="00200644" w:rsidP="00474172">
            <w:pPr>
              <w:jc w:val="center"/>
            </w:pPr>
          </w:p>
        </w:tc>
      </w:tr>
      <w:tr w:rsidR="00200644" w14:paraId="63968297" w14:textId="77777777" w:rsidTr="00474172">
        <w:tc>
          <w:tcPr>
            <w:tcW w:w="10065" w:type="dxa"/>
            <w:gridSpan w:val="15"/>
            <w:tcBorders>
              <w:top w:val="nil"/>
              <w:left w:val="single" w:sz="4" w:space="0" w:color="auto"/>
              <w:bottom w:val="nil"/>
              <w:right w:val="single" w:sz="4" w:space="0" w:color="auto"/>
            </w:tcBorders>
            <w:hideMark/>
          </w:tcPr>
          <w:p w14:paraId="57AA07F3" w14:textId="77777777" w:rsidR="00200644" w:rsidRDefault="00200644" w:rsidP="00CE6B6D">
            <w:pPr>
              <w:spacing w:before="120" w:after="120" w:line="276" w:lineRule="auto"/>
              <w:jc w:val="both"/>
              <w:rPr>
                <w:spacing w:val="-2"/>
              </w:rPr>
            </w:pPr>
            <w:r>
              <w:rPr>
                <w:spacing w:val="-2"/>
              </w:rPr>
              <w:t xml:space="preserve">Žadatelé o státní doktorskou zkoušku (SDZ) musí mít vykonány všechny předepsané zkoušky. </w:t>
            </w:r>
          </w:p>
          <w:p w14:paraId="30FFE239" w14:textId="77777777" w:rsidR="00200644" w:rsidRDefault="00200644" w:rsidP="00CE6B6D">
            <w:pPr>
              <w:spacing w:before="120" w:after="120" w:line="276" w:lineRule="auto"/>
              <w:jc w:val="both"/>
            </w:pPr>
            <w:r>
              <w:rPr>
                <w:spacing w:val="-2"/>
              </w:rPr>
              <w:t xml:space="preserve">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 </w:t>
            </w:r>
          </w:p>
        </w:tc>
      </w:tr>
      <w:tr w:rsidR="00200644" w14:paraId="7DA43CBC" w14:textId="77777777" w:rsidTr="00474172">
        <w:trPr>
          <w:trHeight w:val="1875"/>
        </w:trPr>
        <w:tc>
          <w:tcPr>
            <w:tcW w:w="10065" w:type="dxa"/>
            <w:gridSpan w:val="15"/>
            <w:tcBorders>
              <w:top w:val="nil"/>
              <w:left w:val="single" w:sz="4" w:space="0" w:color="auto"/>
              <w:bottom w:val="single" w:sz="4" w:space="0" w:color="auto"/>
              <w:right w:val="single" w:sz="4" w:space="0" w:color="auto"/>
            </w:tcBorders>
            <w:hideMark/>
          </w:tcPr>
          <w:p w14:paraId="201CCB8D" w14:textId="13F32E38" w:rsidR="00200644" w:rsidRDefault="00200644" w:rsidP="00CE6B6D">
            <w:pPr>
              <w:spacing w:before="120" w:after="120" w:line="276" w:lineRule="auto"/>
              <w:jc w:val="both"/>
              <w:rPr>
                <w:spacing w:val="-2"/>
              </w:rPr>
            </w:pPr>
            <w:r>
              <w:rPr>
                <w:spacing w:val="-2"/>
              </w:rPr>
              <w:t>Všechny požadavky, okolnosti i průběh SDZ jsou uvedeny ve Vnitřním předpisu Fakulty technologické UTB ve Zlíně Pravidla průběhu studia ve studijních programech uskutečňovaných na Fakultě technologické. Tento Vnitřní předpis je dostupný na adrese:</w:t>
            </w:r>
            <w:r w:rsidR="00CE6B6D">
              <w:rPr>
                <w:spacing w:val="-2"/>
              </w:rPr>
              <w:t xml:space="preserve"> </w:t>
            </w:r>
            <w:hyperlink r:id="rId19" w:history="1">
              <w:r w:rsidR="00CE6B6D" w:rsidRPr="00391260">
                <w:rPr>
                  <w:rStyle w:val="Hypertextovodkaz"/>
                </w:rPr>
                <w:t>https://ft.utb.cz/mdocs-posts/pravidla-prubehu-studia-ve-studijnich-programech-uskutecnovanych-na-fakulte-technologicke/</w:t>
              </w:r>
            </w:hyperlink>
            <w:r>
              <w:t>.</w:t>
            </w:r>
          </w:p>
          <w:p w14:paraId="0BB99AE5" w14:textId="77777777" w:rsidR="00200644" w:rsidRDefault="00200644" w:rsidP="00CE6B6D">
            <w:pPr>
              <w:spacing w:before="120" w:after="120" w:line="276" w:lineRule="auto"/>
              <w:jc w:val="both"/>
              <w:rPr>
                <w:spacing w:val="-2"/>
              </w:rPr>
            </w:pPr>
            <w:r>
              <w:rPr>
                <w:spacing w:val="-2"/>
              </w:rPr>
              <w:t xml:space="preserve">Požadavky k obhajobě disertační práce: </w:t>
            </w:r>
          </w:p>
          <w:p w14:paraId="6A77FF48" w14:textId="65031F53" w:rsidR="00200644" w:rsidRDefault="00200644" w:rsidP="00CE6B6D">
            <w:pPr>
              <w:spacing w:before="120" w:after="120" w:line="276" w:lineRule="auto"/>
              <w:jc w:val="both"/>
              <w:rPr>
                <w:spacing w:val="-2"/>
              </w:rPr>
            </w:pPr>
            <w:r>
              <w:rPr>
                <w:spacing w:val="-2"/>
              </w:rPr>
              <w:t xml:space="preserve">Doktorand studijního programu </w:t>
            </w:r>
            <w:r w:rsidR="0069067B" w:rsidRPr="0069067B">
              <w:rPr>
                <w:lang w:val="en-GB"/>
              </w:rPr>
              <w:t>Chemistry, Technology and Analysis of Food</w:t>
            </w:r>
            <w:r w:rsidR="0069067B">
              <w:rPr>
                <w:spacing w:val="-2"/>
              </w:rPr>
              <w:t xml:space="preserve"> </w:t>
            </w:r>
            <w:r>
              <w:rPr>
                <w:spacing w:val="-2"/>
              </w:rPr>
              <w:t xml:space="preserve">doloží nejméně dvě publikace evidované v databázi Web of Science s příznakem article, kdy alespoň u jedné je uveden jako první autor (podmínkou je akceptace k tisku). </w:t>
            </w:r>
          </w:p>
          <w:p w14:paraId="188960EC" w14:textId="02F100D3" w:rsidR="00200644" w:rsidRDefault="00200644" w:rsidP="00CE6B6D">
            <w:pPr>
              <w:spacing w:before="120" w:after="120" w:line="276" w:lineRule="auto"/>
              <w:jc w:val="both"/>
              <w:rPr>
                <w:spacing w:val="-2"/>
              </w:rPr>
            </w:pPr>
            <w:r>
              <w:rPr>
                <w:spacing w:val="-2"/>
              </w:rPr>
              <w:t xml:space="preserve">Všechny požadavky, okolnosti i průběh obhajoby disertační práce jsou uvedeny ve výše uvedeném Vnitřním předpisu Fakulty technologické Pravidla průběhu studia ve studijních programech uskutečňovaných na Fakultě technologické. </w:t>
            </w:r>
          </w:p>
          <w:p w14:paraId="2C1C0EE7" w14:textId="77777777" w:rsidR="00C02E8E" w:rsidRDefault="00C02E8E" w:rsidP="00CE6B6D">
            <w:pPr>
              <w:spacing w:before="120" w:after="120" w:line="276" w:lineRule="auto"/>
              <w:rPr>
                <w:spacing w:val="-2"/>
              </w:rPr>
            </w:pPr>
          </w:p>
          <w:p w14:paraId="060D42C1" w14:textId="77777777" w:rsidR="00C02E8E" w:rsidRDefault="00C02E8E" w:rsidP="00CE6B6D">
            <w:pPr>
              <w:spacing w:before="120" w:after="120" w:line="276" w:lineRule="auto"/>
              <w:rPr>
                <w:spacing w:val="-2"/>
              </w:rPr>
            </w:pPr>
          </w:p>
          <w:p w14:paraId="6958098F" w14:textId="26437C88" w:rsidR="00200644" w:rsidRDefault="00200644" w:rsidP="00CE6B6D">
            <w:pPr>
              <w:spacing w:before="120" w:after="120" w:line="276" w:lineRule="auto"/>
              <w:rPr>
                <w:spacing w:val="-2"/>
              </w:rPr>
            </w:pPr>
            <w:r>
              <w:rPr>
                <w:spacing w:val="-2"/>
              </w:rPr>
              <w:t>Zapojení do pedagogické práce školícího pracoviště:</w:t>
            </w:r>
          </w:p>
          <w:p w14:paraId="7173AC41" w14:textId="77777777" w:rsidR="00200644" w:rsidRDefault="00200644" w:rsidP="00CE6B6D">
            <w:pPr>
              <w:spacing w:before="120" w:after="120" w:line="276" w:lineRule="auto"/>
              <w:jc w:val="both"/>
            </w:pPr>
            <w:r>
              <w:rPr>
                <w:spacing w:val="-2"/>
              </w:rPr>
              <w:t>Součástí vědecké přípravy doktoranda je dle Vnitřního předpisu Fakulty technologické Pravidla průběhu studia ve studijních programech uskutečňovaných na Fakultě technologické (</w:t>
            </w:r>
            <w:hyperlink r:id="rId20" w:history="1">
              <w:r>
                <w:rPr>
                  <w:rStyle w:val="Hypertextovodkaz"/>
                </w:rPr>
                <w:t>https://ft.utb.cz/mdocs-posts/pravidla-prubehu-studia-ve-studijnich-programech-uskutecnovanych-na-fakulte-technologicke/</w:t>
              </w:r>
            </w:hyperlink>
            <w:r>
              <w:t>)</w:t>
            </w:r>
            <w:r>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 </w:t>
            </w:r>
          </w:p>
        </w:tc>
      </w:tr>
      <w:tr w:rsidR="00200644" w14:paraId="6800903D" w14:textId="77777777" w:rsidTr="00474172">
        <w:tc>
          <w:tcPr>
            <w:tcW w:w="37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BAF3B5" w14:textId="77777777" w:rsidR="00200644" w:rsidRDefault="00200644" w:rsidP="00474172">
            <w:pPr>
              <w:jc w:val="both"/>
            </w:pPr>
            <w:r>
              <w:rPr>
                <w:b/>
              </w:rPr>
              <w:lastRenderedPageBreak/>
              <w:t>Návrh témat disertačních prací a témata obhájených prací</w:t>
            </w:r>
          </w:p>
        </w:tc>
        <w:tc>
          <w:tcPr>
            <w:tcW w:w="6301" w:type="dxa"/>
            <w:gridSpan w:val="11"/>
            <w:tcBorders>
              <w:top w:val="single" w:sz="4" w:space="0" w:color="auto"/>
              <w:left w:val="single" w:sz="4" w:space="0" w:color="auto"/>
              <w:bottom w:val="nil"/>
              <w:right w:val="single" w:sz="4" w:space="0" w:color="auto"/>
            </w:tcBorders>
            <w:shd w:val="clear" w:color="auto" w:fill="FFFFFF"/>
          </w:tcPr>
          <w:p w14:paraId="3F242086" w14:textId="77777777" w:rsidR="00200644" w:rsidRDefault="00200644" w:rsidP="00474172">
            <w:pPr>
              <w:jc w:val="center"/>
            </w:pPr>
          </w:p>
        </w:tc>
      </w:tr>
      <w:tr w:rsidR="00200644" w14:paraId="6B89D4DE" w14:textId="77777777" w:rsidTr="00474172">
        <w:trPr>
          <w:trHeight w:val="3087"/>
        </w:trPr>
        <w:tc>
          <w:tcPr>
            <w:tcW w:w="10065" w:type="dxa"/>
            <w:gridSpan w:val="15"/>
            <w:tcBorders>
              <w:top w:val="nil"/>
              <w:left w:val="single" w:sz="4" w:space="0" w:color="auto"/>
              <w:bottom w:val="single" w:sz="4" w:space="0" w:color="auto"/>
              <w:right w:val="single" w:sz="4" w:space="0" w:color="auto"/>
            </w:tcBorders>
          </w:tcPr>
          <w:p w14:paraId="78AA7303" w14:textId="77777777" w:rsidR="00200644" w:rsidRDefault="00200644" w:rsidP="001154F3">
            <w:pPr>
              <w:spacing w:before="120" w:line="336" w:lineRule="auto"/>
              <w:jc w:val="both"/>
              <w:rPr>
                <w:u w:val="single"/>
              </w:rPr>
            </w:pPr>
            <w:r>
              <w:rPr>
                <w:u w:val="single"/>
              </w:rPr>
              <w:t>Návrh témat disertačních prací:</w:t>
            </w:r>
          </w:p>
          <w:p w14:paraId="36A0356F" w14:textId="77777777" w:rsidR="001E0E1A" w:rsidRPr="001E0E1A" w:rsidRDefault="001E0E1A" w:rsidP="00B958EB">
            <w:pPr>
              <w:pStyle w:val="xxmsonormal0"/>
              <w:shd w:val="clear" w:color="auto" w:fill="FFFFFF"/>
              <w:spacing w:before="0" w:beforeAutospacing="0" w:after="0" w:afterAutospacing="0" w:line="276" w:lineRule="auto"/>
              <w:jc w:val="both"/>
              <w:rPr>
                <w:sz w:val="20"/>
                <w:szCs w:val="20"/>
                <w:lang w:val="en-GB"/>
              </w:rPr>
            </w:pPr>
            <w:r w:rsidRPr="001E0E1A">
              <w:rPr>
                <w:sz w:val="20"/>
                <w:szCs w:val="20"/>
                <w:bdr w:val="none" w:sz="0" w:space="0" w:color="auto" w:frame="1"/>
                <w:lang w:val="en-GB"/>
              </w:rPr>
              <w:t>Applicability of Non-traditional and Minor Ingredients in Bread and Biscuit Production</w:t>
            </w:r>
          </w:p>
          <w:p w14:paraId="3B2EBCF0" w14:textId="77777777" w:rsidR="001E0E1A" w:rsidRPr="001E0E1A" w:rsidRDefault="001E0E1A" w:rsidP="00B958EB">
            <w:pPr>
              <w:pStyle w:val="xxmsonormal0"/>
              <w:shd w:val="clear" w:color="auto" w:fill="FFFFFF"/>
              <w:spacing w:before="0" w:beforeAutospacing="0" w:after="0" w:afterAutospacing="0" w:line="276" w:lineRule="auto"/>
              <w:jc w:val="both"/>
              <w:rPr>
                <w:sz w:val="20"/>
                <w:szCs w:val="20"/>
                <w:lang w:val="en-GB"/>
              </w:rPr>
            </w:pPr>
            <w:r w:rsidRPr="001E0E1A">
              <w:rPr>
                <w:sz w:val="20"/>
                <w:szCs w:val="20"/>
                <w:bdr w:val="none" w:sz="0" w:space="0" w:color="auto" w:frame="1"/>
                <w:lang w:val="en-GB"/>
              </w:rPr>
              <w:t>Modulation of Rheological Properties of Food Thickeners</w:t>
            </w:r>
          </w:p>
          <w:p w14:paraId="0B132652" w14:textId="77777777" w:rsidR="001E0E1A" w:rsidRPr="001E0E1A" w:rsidRDefault="001E0E1A" w:rsidP="00B958EB">
            <w:pPr>
              <w:pStyle w:val="xxmsonormal0"/>
              <w:shd w:val="clear" w:color="auto" w:fill="FFFFFF"/>
              <w:spacing w:before="0" w:beforeAutospacing="0" w:after="0" w:afterAutospacing="0" w:line="276" w:lineRule="auto"/>
              <w:jc w:val="both"/>
              <w:rPr>
                <w:sz w:val="20"/>
                <w:szCs w:val="20"/>
                <w:bdr w:val="none" w:sz="0" w:space="0" w:color="auto" w:frame="1"/>
                <w:lang w:val="en-GB"/>
              </w:rPr>
            </w:pPr>
            <w:r w:rsidRPr="001E0E1A">
              <w:rPr>
                <w:sz w:val="20"/>
                <w:szCs w:val="20"/>
                <w:bdr w:val="none" w:sz="0" w:space="0" w:color="auto" w:frame="1"/>
                <w:shd w:val="clear" w:color="auto" w:fill="FFFFFF"/>
                <w:lang w:val="en-GB"/>
              </w:rPr>
              <w:t>Monitoring of Changes in the Chemical Composition of Edible Insects and its Subsequent Use for Food Production</w:t>
            </w:r>
            <w:r w:rsidRPr="001E0E1A">
              <w:rPr>
                <w:sz w:val="20"/>
                <w:szCs w:val="20"/>
                <w:bdr w:val="none" w:sz="0" w:space="0" w:color="auto" w:frame="1"/>
                <w:lang w:val="en-GB"/>
              </w:rPr>
              <w:t xml:space="preserve"> </w:t>
            </w:r>
          </w:p>
          <w:p w14:paraId="78B1D72D" w14:textId="77777777" w:rsidR="001E0E1A" w:rsidRPr="001E0E1A" w:rsidRDefault="001E0E1A" w:rsidP="00B958EB">
            <w:pPr>
              <w:pStyle w:val="xxmsonormal0"/>
              <w:shd w:val="clear" w:color="auto" w:fill="FFFFFF"/>
              <w:spacing w:before="0" w:beforeAutospacing="0" w:after="0" w:afterAutospacing="0" w:line="276" w:lineRule="auto"/>
              <w:jc w:val="both"/>
              <w:rPr>
                <w:sz w:val="20"/>
                <w:szCs w:val="20"/>
                <w:bdr w:val="none" w:sz="0" w:space="0" w:color="auto" w:frame="1"/>
                <w:lang w:val="en-GB"/>
              </w:rPr>
            </w:pPr>
            <w:r w:rsidRPr="001E0E1A">
              <w:rPr>
                <w:rStyle w:val="xxjlqj4b"/>
                <w:sz w:val="20"/>
                <w:szCs w:val="20"/>
                <w:bdr w:val="none" w:sz="0" w:space="0" w:color="auto" w:frame="1"/>
                <w:lang w:val="en-GB"/>
              </w:rPr>
              <w:t>Study of the Influence of Matcha Tea on Digestibility Values and Biologically Active Substances Contents</w:t>
            </w:r>
            <w:r w:rsidRPr="001E0E1A">
              <w:rPr>
                <w:sz w:val="20"/>
                <w:szCs w:val="20"/>
                <w:bdr w:val="none" w:sz="0" w:space="0" w:color="auto" w:frame="1"/>
                <w:lang w:val="en-GB"/>
              </w:rPr>
              <w:t xml:space="preserve"> </w:t>
            </w:r>
          </w:p>
          <w:p w14:paraId="5998CCD0" w14:textId="77777777" w:rsidR="001E0E1A" w:rsidRPr="001E0E1A" w:rsidRDefault="001E0E1A" w:rsidP="00B958EB">
            <w:pPr>
              <w:pStyle w:val="xxmsonormal0"/>
              <w:shd w:val="clear" w:color="auto" w:fill="FFFFFF"/>
              <w:spacing w:before="0" w:beforeAutospacing="0" w:after="0" w:afterAutospacing="0" w:line="276" w:lineRule="auto"/>
              <w:jc w:val="both"/>
              <w:rPr>
                <w:sz w:val="20"/>
                <w:szCs w:val="20"/>
                <w:lang w:val="en-GB"/>
              </w:rPr>
            </w:pPr>
            <w:r w:rsidRPr="001E0E1A">
              <w:rPr>
                <w:sz w:val="20"/>
                <w:szCs w:val="20"/>
                <w:bdr w:val="none" w:sz="0" w:space="0" w:color="auto" w:frame="1"/>
                <w:lang w:val="en-GB"/>
              </w:rPr>
              <w:t>Texture, Microstructure and Distribution of Water in Food Systems</w:t>
            </w:r>
          </w:p>
          <w:p w14:paraId="46C2B4D5" w14:textId="55F61DF4" w:rsidR="001E0E1A" w:rsidRPr="001E0E1A" w:rsidRDefault="001E0E1A" w:rsidP="00B958EB">
            <w:pPr>
              <w:pStyle w:val="xxmsonormal0"/>
              <w:shd w:val="clear" w:color="auto" w:fill="FFFFFF"/>
              <w:spacing w:before="0" w:beforeAutospacing="0" w:after="0" w:afterAutospacing="0" w:line="276" w:lineRule="auto"/>
              <w:jc w:val="both"/>
              <w:rPr>
                <w:sz w:val="20"/>
                <w:szCs w:val="20"/>
              </w:rPr>
            </w:pPr>
            <w:r w:rsidRPr="001E0E1A">
              <w:rPr>
                <w:sz w:val="20"/>
                <w:szCs w:val="20"/>
                <w:bdr w:val="none" w:sz="0" w:space="0" w:color="auto" w:frame="1"/>
                <w:lang w:val="en-GB"/>
              </w:rPr>
              <w:t>The Use of Molecular Biology Techniques in Monitoring of Bacterial Production/Degradation of Significant Metabolites in Food</w:t>
            </w:r>
          </w:p>
          <w:p w14:paraId="1C4368AB" w14:textId="77777777" w:rsidR="00200644" w:rsidRDefault="00200644" w:rsidP="001154F3">
            <w:pPr>
              <w:spacing w:line="276" w:lineRule="auto"/>
              <w:jc w:val="both"/>
            </w:pPr>
          </w:p>
          <w:p w14:paraId="61133AC4" w14:textId="77777777" w:rsidR="00200644" w:rsidRDefault="00200644" w:rsidP="001154F3">
            <w:pPr>
              <w:spacing w:before="120" w:line="336" w:lineRule="auto"/>
              <w:jc w:val="both"/>
              <w:rPr>
                <w:u w:val="single"/>
              </w:rPr>
            </w:pPr>
            <w:r>
              <w:rPr>
                <w:u w:val="single"/>
              </w:rPr>
              <w:t>Obhájené práce:</w:t>
            </w:r>
          </w:p>
          <w:p w14:paraId="3DC5467B" w14:textId="7FBADC76" w:rsidR="00885FBA" w:rsidRPr="00966A5F" w:rsidRDefault="00885FBA" w:rsidP="00885FBA">
            <w:pPr>
              <w:spacing w:line="276" w:lineRule="auto"/>
              <w:jc w:val="both"/>
            </w:pPr>
            <w:r w:rsidRPr="003A4C0F">
              <w:rPr>
                <w:color w:val="000000"/>
                <w:shd w:val="clear" w:color="auto" w:fill="FFFFFF"/>
                <w:lang w:val="en-GB"/>
              </w:rPr>
              <w:t>Bioactive Compounds of Non-</w:t>
            </w:r>
            <w:r w:rsidR="003A4C0F" w:rsidRPr="003A4C0F">
              <w:rPr>
                <w:color w:val="000000"/>
                <w:shd w:val="clear" w:color="auto" w:fill="FFFFFF"/>
                <w:lang w:val="en-GB"/>
              </w:rPr>
              <w:t>T</w:t>
            </w:r>
            <w:r w:rsidRPr="003A4C0F">
              <w:rPr>
                <w:color w:val="000000"/>
                <w:shd w:val="clear" w:color="auto" w:fill="FFFFFF"/>
                <w:lang w:val="en-GB"/>
              </w:rPr>
              <w:t>raditional Plant Raw Material</w:t>
            </w:r>
          </w:p>
          <w:p w14:paraId="542DA66A" w14:textId="3EA88F15" w:rsidR="00885FBA" w:rsidRPr="003A4C0F" w:rsidRDefault="00885FBA" w:rsidP="00885FBA">
            <w:pPr>
              <w:spacing w:line="276" w:lineRule="auto"/>
              <w:jc w:val="both"/>
              <w:rPr>
                <w:lang w:val="en-GB"/>
              </w:rPr>
            </w:pPr>
            <w:r w:rsidRPr="003A4C0F">
              <w:rPr>
                <w:color w:val="000000"/>
                <w:shd w:val="clear" w:color="auto" w:fill="FFFFFF"/>
                <w:lang w:val="en-GB"/>
              </w:rPr>
              <w:t xml:space="preserve">Biogenic </w:t>
            </w:r>
            <w:r w:rsidR="003A4C0F" w:rsidRPr="003A4C0F">
              <w:rPr>
                <w:color w:val="000000"/>
                <w:shd w:val="clear" w:color="auto" w:fill="FFFFFF"/>
                <w:lang w:val="en-GB"/>
              </w:rPr>
              <w:t>A</w:t>
            </w:r>
            <w:r w:rsidRPr="003A4C0F">
              <w:rPr>
                <w:color w:val="000000"/>
                <w:shd w:val="clear" w:color="auto" w:fill="FFFFFF"/>
                <w:lang w:val="en-GB"/>
              </w:rPr>
              <w:t xml:space="preserve">mines in </w:t>
            </w:r>
            <w:r w:rsidR="003A4C0F" w:rsidRPr="003A4C0F">
              <w:rPr>
                <w:color w:val="000000"/>
                <w:shd w:val="clear" w:color="auto" w:fill="FFFFFF"/>
                <w:lang w:val="en-GB"/>
              </w:rPr>
              <w:t>S</w:t>
            </w:r>
            <w:r w:rsidRPr="003A4C0F">
              <w:rPr>
                <w:color w:val="000000"/>
                <w:shd w:val="clear" w:color="auto" w:fill="FFFFFF"/>
                <w:lang w:val="en-GB"/>
              </w:rPr>
              <w:t xml:space="preserve">elected </w:t>
            </w:r>
            <w:r w:rsidR="003A4C0F" w:rsidRPr="003A4C0F">
              <w:rPr>
                <w:color w:val="000000"/>
                <w:shd w:val="clear" w:color="auto" w:fill="FFFFFF"/>
                <w:lang w:val="en-GB"/>
              </w:rPr>
              <w:t>C</w:t>
            </w:r>
            <w:r w:rsidRPr="003A4C0F">
              <w:rPr>
                <w:color w:val="000000"/>
                <w:shd w:val="clear" w:color="auto" w:fill="FFFFFF"/>
                <w:lang w:val="en-GB"/>
              </w:rPr>
              <w:t xml:space="preserve">heese </w:t>
            </w:r>
            <w:r w:rsidR="003A4C0F" w:rsidRPr="003A4C0F">
              <w:rPr>
                <w:color w:val="000000"/>
                <w:shd w:val="clear" w:color="auto" w:fill="FFFFFF"/>
                <w:lang w:val="en-GB"/>
              </w:rPr>
              <w:t>G</w:t>
            </w:r>
            <w:r w:rsidRPr="003A4C0F">
              <w:rPr>
                <w:color w:val="000000"/>
                <w:shd w:val="clear" w:color="auto" w:fill="FFFFFF"/>
                <w:lang w:val="en-GB"/>
              </w:rPr>
              <w:t>roups</w:t>
            </w:r>
          </w:p>
          <w:p w14:paraId="250520C6" w14:textId="4F089C66" w:rsidR="00885FBA" w:rsidRPr="00966A5F" w:rsidRDefault="00885FBA" w:rsidP="00885FBA">
            <w:pPr>
              <w:spacing w:line="276" w:lineRule="auto"/>
              <w:jc w:val="both"/>
            </w:pPr>
            <w:r w:rsidRPr="003A4C0F">
              <w:rPr>
                <w:color w:val="000000"/>
                <w:shd w:val="clear" w:color="auto" w:fill="FFFFFF"/>
                <w:lang w:val="en-GB"/>
              </w:rPr>
              <w:t xml:space="preserve">Effect of </w:t>
            </w:r>
            <w:r w:rsidR="003A4C0F" w:rsidRPr="003A4C0F">
              <w:rPr>
                <w:color w:val="000000"/>
                <w:shd w:val="clear" w:color="auto" w:fill="FFFFFF"/>
                <w:lang w:val="en-GB"/>
              </w:rPr>
              <w:t>S</w:t>
            </w:r>
            <w:r w:rsidRPr="003A4C0F">
              <w:rPr>
                <w:color w:val="000000"/>
                <w:shd w:val="clear" w:color="auto" w:fill="FFFFFF"/>
                <w:lang w:val="en-GB"/>
              </w:rPr>
              <w:t xml:space="preserve">pecific </w:t>
            </w:r>
            <w:r w:rsidR="003A4C0F" w:rsidRPr="003A4C0F">
              <w:rPr>
                <w:color w:val="000000"/>
                <w:shd w:val="clear" w:color="auto" w:fill="FFFFFF"/>
                <w:lang w:val="en-GB"/>
              </w:rPr>
              <w:t>H</w:t>
            </w:r>
            <w:r w:rsidRPr="003A4C0F">
              <w:rPr>
                <w:color w:val="000000"/>
                <w:shd w:val="clear" w:color="auto" w:fill="FFFFFF"/>
                <w:lang w:val="en-GB"/>
              </w:rPr>
              <w:t xml:space="preserve">ydrocolloids and </w:t>
            </w:r>
            <w:r w:rsidR="003A4C0F" w:rsidRPr="003A4C0F">
              <w:rPr>
                <w:color w:val="000000"/>
                <w:shd w:val="clear" w:color="auto" w:fill="FFFFFF"/>
                <w:lang w:val="en-GB"/>
              </w:rPr>
              <w:t>H</w:t>
            </w:r>
            <w:r w:rsidRPr="003A4C0F">
              <w:rPr>
                <w:color w:val="000000"/>
                <w:shd w:val="clear" w:color="auto" w:fill="FFFFFF"/>
                <w:lang w:val="en-GB"/>
              </w:rPr>
              <w:t xml:space="preserve">ydrocolloid </w:t>
            </w:r>
            <w:r w:rsidR="003A4C0F" w:rsidRPr="003A4C0F">
              <w:rPr>
                <w:color w:val="000000"/>
                <w:shd w:val="clear" w:color="auto" w:fill="FFFFFF"/>
                <w:lang w:val="en-GB"/>
              </w:rPr>
              <w:t>B</w:t>
            </w:r>
            <w:r w:rsidRPr="003A4C0F">
              <w:rPr>
                <w:color w:val="000000"/>
                <w:shd w:val="clear" w:color="auto" w:fill="FFFFFF"/>
                <w:lang w:val="en-GB"/>
              </w:rPr>
              <w:t xml:space="preserve">lends on </w:t>
            </w:r>
            <w:r w:rsidR="003A4C0F" w:rsidRPr="003A4C0F">
              <w:rPr>
                <w:color w:val="000000"/>
                <w:shd w:val="clear" w:color="auto" w:fill="FFFFFF"/>
                <w:lang w:val="en-GB"/>
              </w:rPr>
              <w:t>G</w:t>
            </w:r>
            <w:r w:rsidRPr="003A4C0F">
              <w:rPr>
                <w:color w:val="000000"/>
                <w:shd w:val="clear" w:color="auto" w:fill="FFFFFF"/>
                <w:lang w:val="en-GB"/>
              </w:rPr>
              <w:t>luten-</w:t>
            </w:r>
            <w:r w:rsidR="003A4C0F" w:rsidRPr="003A4C0F">
              <w:rPr>
                <w:color w:val="000000"/>
                <w:shd w:val="clear" w:color="auto" w:fill="FFFFFF"/>
                <w:lang w:val="en-GB"/>
              </w:rPr>
              <w:t>F</w:t>
            </w:r>
            <w:r w:rsidRPr="003A4C0F">
              <w:rPr>
                <w:color w:val="000000"/>
                <w:shd w:val="clear" w:color="auto" w:fill="FFFFFF"/>
                <w:lang w:val="en-GB"/>
              </w:rPr>
              <w:t xml:space="preserve">ree </w:t>
            </w:r>
            <w:r w:rsidR="003A4C0F" w:rsidRPr="003A4C0F">
              <w:rPr>
                <w:color w:val="000000"/>
                <w:shd w:val="clear" w:color="auto" w:fill="FFFFFF"/>
                <w:lang w:val="en-GB"/>
              </w:rPr>
              <w:t>B</w:t>
            </w:r>
            <w:r w:rsidRPr="003A4C0F">
              <w:rPr>
                <w:color w:val="000000"/>
                <w:shd w:val="clear" w:color="auto" w:fill="FFFFFF"/>
                <w:lang w:val="en-GB"/>
              </w:rPr>
              <w:t xml:space="preserve">read </w:t>
            </w:r>
            <w:r w:rsidR="003A4C0F" w:rsidRPr="003A4C0F">
              <w:rPr>
                <w:color w:val="000000"/>
                <w:shd w:val="clear" w:color="auto" w:fill="FFFFFF"/>
                <w:lang w:val="en-GB"/>
              </w:rPr>
              <w:t>Q</w:t>
            </w:r>
            <w:r w:rsidRPr="003A4C0F">
              <w:rPr>
                <w:color w:val="000000"/>
                <w:shd w:val="clear" w:color="auto" w:fill="FFFFFF"/>
                <w:lang w:val="en-GB"/>
              </w:rPr>
              <w:t>uality</w:t>
            </w:r>
          </w:p>
          <w:p w14:paraId="0176F9F6" w14:textId="556FF0AD" w:rsidR="00885FBA" w:rsidRDefault="00885FBA" w:rsidP="00885FBA">
            <w:pPr>
              <w:spacing w:line="276" w:lineRule="auto"/>
              <w:jc w:val="both"/>
              <w:rPr>
                <w:color w:val="000000"/>
                <w:shd w:val="clear" w:color="auto" w:fill="FFFFFF"/>
                <w:lang w:val="en-GB"/>
              </w:rPr>
            </w:pPr>
            <w:r w:rsidRPr="003A4C0F">
              <w:rPr>
                <w:color w:val="000000"/>
                <w:shd w:val="clear" w:color="auto" w:fill="FFFFFF"/>
                <w:lang w:val="en-GB"/>
              </w:rPr>
              <w:t xml:space="preserve">Improving the </w:t>
            </w:r>
            <w:r w:rsidR="003A4C0F" w:rsidRPr="003A4C0F">
              <w:rPr>
                <w:color w:val="000000"/>
                <w:shd w:val="clear" w:color="auto" w:fill="FFFFFF"/>
                <w:lang w:val="en-GB"/>
              </w:rPr>
              <w:t>Q</w:t>
            </w:r>
            <w:r w:rsidRPr="003A4C0F">
              <w:rPr>
                <w:color w:val="000000"/>
                <w:shd w:val="clear" w:color="auto" w:fill="FFFFFF"/>
                <w:lang w:val="en-GB"/>
              </w:rPr>
              <w:t xml:space="preserve">uality and </w:t>
            </w:r>
            <w:r w:rsidR="003A4C0F" w:rsidRPr="003A4C0F">
              <w:rPr>
                <w:color w:val="000000"/>
                <w:shd w:val="clear" w:color="auto" w:fill="FFFFFF"/>
                <w:lang w:val="en-GB"/>
              </w:rPr>
              <w:t>E</w:t>
            </w:r>
            <w:r w:rsidRPr="003A4C0F">
              <w:rPr>
                <w:color w:val="000000"/>
                <w:shd w:val="clear" w:color="auto" w:fill="FFFFFF"/>
                <w:lang w:val="en-GB"/>
              </w:rPr>
              <w:t xml:space="preserve">xtending the </w:t>
            </w:r>
            <w:r w:rsidR="003A4C0F" w:rsidRPr="003A4C0F">
              <w:rPr>
                <w:color w:val="000000"/>
                <w:shd w:val="clear" w:color="auto" w:fill="FFFFFF"/>
                <w:lang w:val="en-GB"/>
              </w:rPr>
              <w:t>S</w:t>
            </w:r>
            <w:r w:rsidRPr="003A4C0F">
              <w:rPr>
                <w:color w:val="000000"/>
                <w:shd w:val="clear" w:color="auto" w:fill="FFFFFF"/>
                <w:lang w:val="en-GB"/>
              </w:rPr>
              <w:t xml:space="preserve">helf </w:t>
            </w:r>
            <w:r w:rsidR="003A4C0F" w:rsidRPr="003A4C0F">
              <w:rPr>
                <w:color w:val="000000"/>
                <w:shd w:val="clear" w:color="auto" w:fill="FFFFFF"/>
                <w:lang w:val="en-GB"/>
              </w:rPr>
              <w:t>L</w:t>
            </w:r>
            <w:r w:rsidRPr="003A4C0F">
              <w:rPr>
                <w:color w:val="000000"/>
                <w:shd w:val="clear" w:color="auto" w:fill="FFFFFF"/>
                <w:lang w:val="en-GB"/>
              </w:rPr>
              <w:t xml:space="preserve">ife of </w:t>
            </w:r>
            <w:r w:rsidR="003A4C0F" w:rsidRPr="003A4C0F">
              <w:rPr>
                <w:color w:val="000000"/>
                <w:shd w:val="clear" w:color="auto" w:fill="FFFFFF"/>
                <w:lang w:val="en-GB"/>
              </w:rPr>
              <w:t>F</w:t>
            </w:r>
            <w:r w:rsidRPr="003A4C0F">
              <w:rPr>
                <w:color w:val="000000"/>
                <w:shd w:val="clear" w:color="auto" w:fill="FFFFFF"/>
                <w:lang w:val="en-GB"/>
              </w:rPr>
              <w:t xml:space="preserve">rozen </w:t>
            </w:r>
            <w:r w:rsidR="003A4C0F" w:rsidRPr="003A4C0F">
              <w:rPr>
                <w:color w:val="000000"/>
                <w:shd w:val="clear" w:color="auto" w:fill="FFFFFF"/>
                <w:lang w:val="en-GB"/>
              </w:rPr>
              <w:t>S</w:t>
            </w:r>
            <w:r w:rsidRPr="003A4C0F">
              <w:rPr>
                <w:color w:val="000000"/>
                <w:shd w:val="clear" w:color="auto" w:fill="FFFFFF"/>
                <w:lang w:val="en-GB"/>
              </w:rPr>
              <w:t>emi-</w:t>
            </w:r>
            <w:r w:rsidR="003A4C0F" w:rsidRPr="003A4C0F">
              <w:rPr>
                <w:color w:val="000000"/>
                <w:shd w:val="clear" w:color="auto" w:fill="FFFFFF"/>
                <w:lang w:val="en-GB"/>
              </w:rPr>
              <w:t>F</w:t>
            </w:r>
            <w:r w:rsidRPr="003A4C0F">
              <w:rPr>
                <w:color w:val="000000"/>
                <w:shd w:val="clear" w:color="auto" w:fill="FFFFFF"/>
                <w:lang w:val="en-GB"/>
              </w:rPr>
              <w:t xml:space="preserve">inished </w:t>
            </w:r>
            <w:r w:rsidR="003A4C0F" w:rsidRPr="003A4C0F">
              <w:rPr>
                <w:color w:val="000000"/>
                <w:shd w:val="clear" w:color="auto" w:fill="FFFFFF"/>
                <w:lang w:val="en-GB"/>
              </w:rPr>
              <w:t>B</w:t>
            </w:r>
            <w:r w:rsidRPr="003A4C0F">
              <w:rPr>
                <w:color w:val="000000"/>
                <w:shd w:val="clear" w:color="auto" w:fill="FFFFFF"/>
                <w:lang w:val="en-GB"/>
              </w:rPr>
              <w:t xml:space="preserve">akery </w:t>
            </w:r>
            <w:r w:rsidR="003A4C0F" w:rsidRPr="003A4C0F">
              <w:rPr>
                <w:color w:val="000000"/>
                <w:shd w:val="clear" w:color="auto" w:fill="FFFFFF"/>
                <w:lang w:val="en-GB"/>
              </w:rPr>
              <w:t>P</w:t>
            </w:r>
            <w:r w:rsidRPr="003A4C0F">
              <w:rPr>
                <w:color w:val="000000"/>
                <w:shd w:val="clear" w:color="auto" w:fill="FFFFFF"/>
                <w:lang w:val="en-GB"/>
              </w:rPr>
              <w:t>roducts</w:t>
            </w:r>
          </w:p>
          <w:p w14:paraId="0386662C" w14:textId="77777777" w:rsidR="00364154" w:rsidRPr="00966A5F" w:rsidRDefault="00364154" w:rsidP="00364154">
            <w:pPr>
              <w:spacing w:line="276" w:lineRule="auto"/>
              <w:jc w:val="both"/>
            </w:pPr>
            <w:r w:rsidRPr="003A4C0F">
              <w:rPr>
                <w:color w:val="000000"/>
                <w:shd w:val="clear" w:color="auto" w:fill="FFFFFF"/>
                <w:lang w:val="en-GB"/>
              </w:rPr>
              <w:t>Selected Properties of Dairy Model Systems containing Ternary Mixtures of Phosphate and Citrate Salts</w:t>
            </w:r>
          </w:p>
          <w:p w14:paraId="2CA8130A" w14:textId="77777777" w:rsidR="00364154" w:rsidRPr="003A4C0F" w:rsidRDefault="00364154" w:rsidP="00364154">
            <w:pPr>
              <w:spacing w:line="276" w:lineRule="auto"/>
              <w:jc w:val="both"/>
              <w:rPr>
                <w:lang w:val="en-GB"/>
              </w:rPr>
            </w:pPr>
            <w:r w:rsidRPr="003A4C0F">
              <w:rPr>
                <w:color w:val="000000"/>
                <w:shd w:val="clear" w:color="auto" w:fill="FFFFFF"/>
                <w:lang w:val="en-GB"/>
              </w:rPr>
              <w:t xml:space="preserve">The </w:t>
            </w:r>
            <w:r>
              <w:rPr>
                <w:color w:val="000000"/>
                <w:shd w:val="clear" w:color="auto" w:fill="FFFFFF"/>
                <w:lang w:val="en-GB"/>
              </w:rPr>
              <w:t>D</w:t>
            </w:r>
            <w:r w:rsidRPr="003A4C0F">
              <w:rPr>
                <w:color w:val="000000"/>
                <w:shd w:val="clear" w:color="auto" w:fill="FFFFFF"/>
                <w:lang w:val="en-GB"/>
              </w:rPr>
              <w:t>istribution of Selected Components in Cheese during Ripening</w:t>
            </w:r>
          </w:p>
          <w:p w14:paraId="46EF2533" w14:textId="77777777" w:rsidR="00364154" w:rsidRPr="003A4C0F" w:rsidRDefault="00364154" w:rsidP="00364154">
            <w:pPr>
              <w:spacing w:line="276" w:lineRule="auto"/>
              <w:jc w:val="both"/>
              <w:rPr>
                <w:lang w:val="en-GB"/>
              </w:rPr>
            </w:pPr>
            <w:r w:rsidRPr="003A4C0F">
              <w:rPr>
                <w:color w:val="000000"/>
                <w:shd w:val="clear" w:color="auto" w:fill="FFFFFF"/>
                <w:lang w:val="en-GB"/>
              </w:rPr>
              <w:t>The Effects of Selected Phosphate Salts and Hydrocolloids on the Texture Properties of Meat Products</w:t>
            </w:r>
          </w:p>
          <w:p w14:paraId="7ED0D5D4" w14:textId="77777777" w:rsidR="00364154" w:rsidRPr="003A4C0F" w:rsidRDefault="00364154" w:rsidP="00885FBA">
            <w:pPr>
              <w:spacing w:line="276" w:lineRule="auto"/>
              <w:jc w:val="both"/>
              <w:rPr>
                <w:lang w:val="en-GB"/>
              </w:rPr>
            </w:pPr>
          </w:p>
          <w:p w14:paraId="2F47D38B" w14:textId="43C303D0" w:rsidR="00200644" w:rsidRDefault="00200644" w:rsidP="001154F3">
            <w:pPr>
              <w:spacing w:line="276" w:lineRule="auto"/>
              <w:jc w:val="both"/>
            </w:pPr>
          </w:p>
          <w:p w14:paraId="2B760F84" w14:textId="77777777" w:rsidR="001154F3" w:rsidRDefault="001154F3" w:rsidP="001154F3">
            <w:pPr>
              <w:spacing w:line="276" w:lineRule="auto"/>
              <w:jc w:val="both"/>
            </w:pPr>
          </w:p>
          <w:p w14:paraId="65D94FB4" w14:textId="48B4C531" w:rsidR="0017246C" w:rsidRDefault="00200644" w:rsidP="001154F3">
            <w:pPr>
              <w:spacing w:line="276" w:lineRule="auto"/>
              <w:jc w:val="both"/>
              <w:rPr>
                <w:spacing w:val="-2"/>
              </w:rPr>
            </w:pPr>
            <w:r>
              <w:rPr>
                <w:spacing w:val="-2"/>
              </w:rPr>
              <w:t xml:space="preserve">Adresa www stránky pro přístup k obhájeným disertačním pracím: </w:t>
            </w:r>
            <w:hyperlink r:id="rId21" w:history="1">
              <w:r>
                <w:rPr>
                  <w:rStyle w:val="Hypertextovodkaz"/>
                  <w:spacing w:val="-2"/>
                </w:rPr>
                <w:t>http://stag.utb.cz</w:t>
              </w:r>
            </w:hyperlink>
            <w:r>
              <w:rPr>
                <w:spacing w:val="-2"/>
              </w:rPr>
              <w:t xml:space="preserve"> Prohlížení IS/STAG Kvalifikační práce.</w:t>
            </w:r>
          </w:p>
          <w:p w14:paraId="59FDC855" w14:textId="77FB556B" w:rsidR="001154F3" w:rsidRDefault="001154F3" w:rsidP="001154F3">
            <w:pPr>
              <w:spacing w:line="276" w:lineRule="auto"/>
              <w:jc w:val="both"/>
              <w:rPr>
                <w:spacing w:val="-2"/>
              </w:rPr>
            </w:pPr>
          </w:p>
          <w:p w14:paraId="0008E356" w14:textId="7005F849" w:rsidR="001154F3" w:rsidRDefault="001154F3" w:rsidP="001154F3">
            <w:pPr>
              <w:spacing w:line="276" w:lineRule="auto"/>
              <w:jc w:val="both"/>
              <w:rPr>
                <w:spacing w:val="-2"/>
              </w:rPr>
            </w:pPr>
          </w:p>
          <w:p w14:paraId="30130281" w14:textId="6453EB66" w:rsidR="001154F3" w:rsidRDefault="001154F3" w:rsidP="001154F3">
            <w:pPr>
              <w:spacing w:line="276" w:lineRule="auto"/>
              <w:jc w:val="both"/>
              <w:rPr>
                <w:spacing w:val="-2"/>
              </w:rPr>
            </w:pPr>
          </w:p>
          <w:p w14:paraId="0CB4AE6C" w14:textId="0A0E40EB" w:rsidR="001154F3" w:rsidRDefault="001154F3" w:rsidP="001154F3">
            <w:pPr>
              <w:spacing w:line="276" w:lineRule="auto"/>
              <w:jc w:val="both"/>
              <w:rPr>
                <w:spacing w:val="-2"/>
              </w:rPr>
            </w:pPr>
          </w:p>
          <w:p w14:paraId="6E1A7492" w14:textId="07F703D2" w:rsidR="001154F3" w:rsidRDefault="001154F3" w:rsidP="001154F3">
            <w:pPr>
              <w:spacing w:line="276" w:lineRule="auto"/>
              <w:jc w:val="both"/>
              <w:rPr>
                <w:spacing w:val="-2"/>
              </w:rPr>
            </w:pPr>
          </w:p>
          <w:p w14:paraId="2A5A4FA7" w14:textId="65AE94A1" w:rsidR="001154F3" w:rsidRDefault="001154F3" w:rsidP="001154F3">
            <w:pPr>
              <w:spacing w:line="276" w:lineRule="auto"/>
              <w:jc w:val="both"/>
              <w:rPr>
                <w:spacing w:val="-2"/>
              </w:rPr>
            </w:pPr>
          </w:p>
          <w:p w14:paraId="7588D1F5" w14:textId="1CEB8C4E" w:rsidR="001154F3" w:rsidRDefault="001154F3" w:rsidP="001154F3">
            <w:pPr>
              <w:spacing w:line="276" w:lineRule="auto"/>
              <w:jc w:val="both"/>
              <w:rPr>
                <w:spacing w:val="-2"/>
              </w:rPr>
            </w:pPr>
          </w:p>
          <w:p w14:paraId="1372602F" w14:textId="25E0A85E" w:rsidR="001154F3" w:rsidRDefault="001154F3" w:rsidP="001154F3">
            <w:pPr>
              <w:spacing w:line="276" w:lineRule="auto"/>
              <w:jc w:val="both"/>
              <w:rPr>
                <w:spacing w:val="-2"/>
              </w:rPr>
            </w:pPr>
          </w:p>
          <w:p w14:paraId="36A7E7F4" w14:textId="627A5242" w:rsidR="001154F3" w:rsidRDefault="001154F3" w:rsidP="001154F3">
            <w:pPr>
              <w:spacing w:line="276" w:lineRule="auto"/>
              <w:jc w:val="both"/>
              <w:rPr>
                <w:spacing w:val="-2"/>
              </w:rPr>
            </w:pPr>
          </w:p>
          <w:p w14:paraId="09B286EC" w14:textId="20EEB027" w:rsidR="001154F3" w:rsidRDefault="001154F3" w:rsidP="001154F3">
            <w:pPr>
              <w:spacing w:line="276" w:lineRule="auto"/>
              <w:jc w:val="both"/>
              <w:rPr>
                <w:spacing w:val="-2"/>
              </w:rPr>
            </w:pPr>
          </w:p>
          <w:p w14:paraId="7FE88648" w14:textId="16746840" w:rsidR="001154F3" w:rsidRDefault="001154F3" w:rsidP="001154F3">
            <w:pPr>
              <w:spacing w:line="276" w:lineRule="auto"/>
              <w:jc w:val="both"/>
              <w:rPr>
                <w:spacing w:val="-2"/>
              </w:rPr>
            </w:pPr>
          </w:p>
          <w:p w14:paraId="0AD02EE7" w14:textId="6FA40A9D" w:rsidR="001154F3" w:rsidRDefault="001154F3" w:rsidP="001154F3">
            <w:pPr>
              <w:spacing w:line="276" w:lineRule="auto"/>
              <w:jc w:val="both"/>
              <w:rPr>
                <w:spacing w:val="-2"/>
              </w:rPr>
            </w:pPr>
          </w:p>
          <w:p w14:paraId="033819CE" w14:textId="1A42B58D" w:rsidR="001154F3" w:rsidRDefault="001154F3" w:rsidP="001154F3">
            <w:pPr>
              <w:spacing w:line="276" w:lineRule="auto"/>
              <w:jc w:val="both"/>
              <w:rPr>
                <w:spacing w:val="-2"/>
              </w:rPr>
            </w:pPr>
          </w:p>
          <w:p w14:paraId="0C3BA12B" w14:textId="1F51E93A" w:rsidR="001154F3" w:rsidRDefault="001154F3" w:rsidP="001154F3">
            <w:pPr>
              <w:spacing w:line="276" w:lineRule="auto"/>
              <w:jc w:val="both"/>
              <w:rPr>
                <w:spacing w:val="-2"/>
              </w:rPr>
            </w:pPr>
          </w:p>
          <w:p w14:paraId="246D0A26" w14:textId="062B1080" w:rsidR="00CE11AC" w:rsidRDefault="00CE11AC" w:rsidP="001154F3">
            <w:pPr>
              <w:spacing w:line="276" w:lineRule="auto"/>
              <w:jc w:val="both"/>
              <w:rPr>
                <w:spacing w:val="-2"/>
              </w:rPr>
            </w:pPr>
          </w:p>
          <w:p w14:paraId="3D24B6EC" w14:textId="7547EF1F" w:rsidR="00CE11AC" w:rsidRDefault="00CE11AC" w:rsidP="001154F3">
            <w:pPr>
              <w:spacing w:line="276" w:lineRule="auto"/>
              <w:jc w:val="both"/>
              <w:rPr>
                <w:spacing w:val="-2"/>
              </w:rPr>
            </w:pPr>
          </w:p>
          <w:p w14:paraId="63AD5C10" w14:textId="77777777" w:rsidR="00C02E8E" w:rsidRDefault="00C02E8E" w:rsidP="001154F3">
            <w:pPr>
              <w:spacing w:line="276" w:lineRule="auto"/>
              <w:jc w:val="both"/>
              <w:rPr>
                <w:spacing w:val="-2"/>
              </w:rPr>
            </w:pPr>
          </w:p>
          <w:p w14:paraId="08B728F3" w14:textId="75AAB2DD" w:rsidR="00CE11AC" w:rsidRDefault="00CE11AC" w:rsidP="001154F3">
            <w:pPr>
              <w:spacing w:line="276" w:lineRule="auto"/>
              <w:jc w:val="both"/>
              <w:rPr>
                <w:spacing w:val="-2"/>
              </w:rPr>
            </w:pPr>
          </w:p>
          <w:p w14:paraId="309CB828" w14:textId="0751915B" w:rsidR="00CE11AC" w:rsidRDefault="00CE11AC" w:rsidP="001154F3">
            <w:pPr>
              <w:spacing w:line="276" w:lineRule="auto"/>
              <w:jc w:val="both"/>
              <w:rPr>
                <w:spacing w:val="-2"/>
              </w:rPr>
            </w:pPr>
          </w:p>
          <w:p w14:paraId="3B66A4DF" w14:textId="2103CFE0" w:rsidR="0017246C" w:rsidRDefault="0017246C" w:rsidP="00474172">
            <w:pPr>
              <w:jc w:val="both"/>
              <w:rPr>
                <w:spacing w:val="-2"/>
              </w:rPr>
            </w:pPr>
          </w:p>
          <w:p w14:paraId="42BD198C" w14:textId="7817DF65" w:rsidR="00200644" w:rsidRDefault="00200644" w:rsidP="00474172">
            <w:pPr>
              <w:jc w:val="both"/>
            </w:pPr>
          </w:p>
        </w:tc>
      </w:tr>
      <w:tr w:rsidR="007350E9" w:rsidRPr="00EF0A8C" w14:paraId="312C5289" w14:textId="77777777" w:rsidTr="00B018A6">
        <w:tc>
          <w:tcPr>
            <w:tcW w:w="10065" w:type="dxa"/>
            <w:gridSpan w:val="15"/>
            <w:tcBorders>
              <w:bottom w:val="double" w:sz="4" w:space="0" w:color="auto"/>
            </w:tcBorders>
            <w:shd w:val="clear" w:color="auto" w:fill="BDD6EE"/>
          </w:tcPr>
          <w:p w14:paraId="47A21C81" w14:textId="77777777" w:rsidR="007350E9" w:rsidRPr="00EF0A8C" w:rsidRDefault="007350E9" w:rsidP="00220365">
            <w:pPr>
              <w:jc w:val="both"/>
              <w:rPr>
                <w:b/>
                <w:sz w:val="28"/>
              </w:rPr>
            </w:pPr>
            <w:bookmarkStart w:id="6" w:name="_Hlk87017172"/>
            <w:r w:rsidRPr="00EF0A8C">
              <w:lastRenderedPageBreak/>
              <w:br w:type="page"/>
            </w:r>
            <w:r w:rsidRPr="00EF0A8C">
              <w:rPr>
                <w:b/>
                <w:sz w:val="28"/>
              </w:rPr>
              <w:t>B-III – Charakteristika studijního předmětu</w:t>
            </w:r>
          </w:p>
        </w:tc>
      </w:tr>
      <w:tr w:rsidR="007350E9" w:rsidRPr="00EF0A8C" w14:paraId="3DC57B04" w14:textId="77777777" w:rsidTr="00AC7038">
        <w:tc>
          <w:tcPr>
            <w:tcW w:w="3545" w:type="dxa"/>
            <w:gridSpan w:val="3"/>
            <w:tcBorders>
              <w:top w:val="double" w:sz="4" w:space="0" w:color="auto"/>
            </w:tcBorders>
            <w:shd w:val="clear" w:color="auto" w:fill="F7CAAC"/>
          </w:tcPr>
          <w:p w14:paraId="0C672B2A" w14:textId="77777777" w:rsidR="007350E9" w:rsidRPr="00EF0A8C" w:rsidRDefault="007350E9" w:rsidP="00220365">
            <w:pPr>
              <w:jc w:val="both"/>
              <w:rPr>
                <w:b/>
              </w:rPr>
            </w:pPr>
            <w:r w:rsidRPr="00EF0A8C">
              <w:rPr>
                <w:b/>
              </w:rPr>
              <w:t>Název studijního předmětu</w:t>
            </w:r>
          </w:p>
        </w:tc>
        <w:tc>
          <w:tcPr>
            <w:tcW w:w="6520" w:type="dxa"/>
            <w:gridSpan w:val="12"/>
            <w:tcBorders>
              <w:top w:val="double" w:sz="4" w:space="0" w:color="auto"/>
            </w:tcBorders>
          </w:tcPr>
          <w:p w14:paraId="6CEF921E" w14:textId="73314230" w:rsidR="007350E9" w:rsidRPr="00EF0A8C" w:rsidRDefault="008F5AD3" w:rsidP="00220365">
            <w:pPr>
              <w:jc w:val="both"/>
              <w:rPr>
                <w:b/>
                <w:bCs/>
              </w:rPr>
            </w:pPr>
            <w:bookmarkStart w:id="7" w:name="Biochem_proc_v_potrav"/>
            <w:bookmarkEnd w:id="7"/>
            <w:r w:rsidRPr="00E40C4B">
              <w:rPr>
                <w:b/>
                <w:bCs/>
                <w:color w:val="000000"/>
                <w:bdr w:val="none" w:sz="0" w:space="0" w:color="auto" w:frame="1"/>
                <w:lang w:val="en-GB"/>
              </w:rPr>
              <w:t>Biochemical Processes in the Food Industry</w:t>
            </w:r>
          </w:p>
        </w:tc>
      </w:tr>
      <w:tr w:rsidR="007350E9" w:rsidRPr="00EF0A8C" w14:paraId="43218EE7" w14:textId="77777777" w:rsidTr="00AC7038">
        <w:tc>
          <w:tcPr>
            <w:tcW w:w="3545" w:type="dxa"/>
            <w:gridSpan w:val="3"/>
            <w:shd w:val="clear" w:color="auto" w:fill="F7CAAC"/>
          </w:tcPr>
          <w:p w14:paraId="5C0D1481" w14:textId="77777777" w:rsidR="007350E9" w:rsidRPr="00EF0A8C" w:rsidRDefault="007350E9" w:rsidP="00220365">
            <w:pPr>
              <w:jc w:val="both"/>
              <w:rPr>
                <w:b/>
              </w:rPr>
            </w:pPr>
            <w:r w:rsidRPr="00EF0A8C">
              <w:rPr>
                <w:b/>
              </w:rPr>
              <w:t>Typ předmětu</w:t>
            </w:r>
          </w:p>
        </w:tc>
        <w:tc>
          <w:tcPr>
            <w:tcW w:w="3198" w:type="dxa"/>
            <w:gridSpan w:val="7"/>
          </w:tcPr>
          <w:p w14:paraId="7CD880B6" w14:textId="423A4112" w:rsidR="007350E9" w:rsidRPr="00EF0A8C" w:rsidRDefault="007662EB" w:rsidP="00220365">
            <w:pPr>
              <w:jc w:val="both"/>
            </w:pPr>
            <w:r>
              <w:t>volitelný</w:t>
            </w:r>
          </w:p>
        </w:tc>
        <w:tc>
          <w:tcPr>
            <w:tcW w:w="2695" w:type="dxa"/>
            <w:gridSpan w:val="3"/>
            <w:shd w:val="clear" w:color="auto" w:fill="F7CAAC"/>
          </w:tcPr>
          <w:p w14:paraId="18CEBCE2" w14:textId="77777777" w:rsidR="007350E9" w:rsidRPr="00EF0A8C" w:rsidRDefault="007350E9" w:rsidP="00220365">
            <w:pPr>
              <w:jc w:val="both"/>
            </w:pPr>
            <w:r w:rsidRPr="00EF0A8C">
              <w:rPr>
                <w:b/>
              </w:rPr>
              <w:t>doporučený ročník / semestr</w:t>
            </w:r>
          </w:p>
        </w:tc>
        <w:tc>
          <w:tcPr>
            <w:tcW w:w="627" w:type="dxa"/>
            <w:gridSpan w:val="2"/>
          </w:tcPr>
          <w:p w14:paraId="4E30D9D5" w14:textId="77777777" w:rsidR="007350E9" w:rsidRPr="00EF0A8C" w:rsidRDefault="007350E9" w:rsidP="00220365">
            <w:pPr>
              <w:jc w:val="both"/>
            </w:pPr>
          </w:p>
        </w:tc>
      </w:tr>
      <w:tr w:rsidR="007350E9" w:rsidRPr="00EF0A8C" w14:paraId="18981B8E" w14:textId="77777777" w:rsidTr="00AC7038">
        <w:tc>
          <w:tcPr>
            <w:tcW w:w="3545" w:type="dxa"/>
            <w:gridSpan w:val="3"/>
            <w:shd w:val="clear" w:color="auto" w:fill="F7CAAC"/>
          </w:tcPr>
          <w:p w14:paraId="79741B8A" w14:textId="77777777" w:rsidR="007350E9" w:rsidRPr="00EF0A8C" w:rsidRDefault="007350E9" w:rsidP="00220365">
            <w:pPr>
              <w:jc w:val="both"/>
              <w:rPr>
                <w:b/>
              </w:rPr>
            </w:pPr>
            <w:r w:rsidRPr="00EF0A8C">
              <w:rPr>
                <w:b/>
              </w:rPr>
              <w:t>Rozsah studijního předmětu</w:t>
            </w:r>
          </w:p>
        </w:tc>
        <w:tc>
          <w:tcPr>
            <w:tcW w:w="1493" w:type="dxa"/>
            <w:gridSpan w:val="4"/>
          </w:tcPr>
          <w:p w14:paraId="76518559" w14:textId="77777777" w:rsidR="007350E9" w:rsidRPr="00EF0A8C" w:rsidRDefault="007350E9" w:rsidP="00220365">
            <w:pPr>
              <w:jc w:val="both"/>
            </w:pPr>
          </w:p>
        </w:tc>
        <w:tc>
          <w:tcPr>
            <w:tcW w:w="889" w:type="dxa"/>
            <w:shd w:val="clear" w:color="auto" w:fill="F7CAAC"/>
          </w:tcPr>
          <w:p w14:paraId="3075B03A" w14:textId="77777777" w:rsidR="007350E9" w:rsidRPr="00EF0A8C" w:rsidRDefault="007350E9" w:rsidP="00220365">
            <w:pPr>
              <w:jc w:val="both"/>
              <w:rPr>
                <w:b/>
              </w:rPr>
            </w:pPr>
            <w:r w:rsidRPr="00EF0A8C">
              <w:rPr>
                <w:b/>
              </w:rPr>
              <w:t xml:space="preserve">hod. </w:t>
            </w:r>
          </w:p>
        </w:tc>
        <w:tc>
          <w:tcPr>
            <w:tcW w:w="816" w:type="dxa"/>
            <w:gridSpan w:val="2"/>
          </w:tcPr>
          <w:p w14:paraId="2DF67584" w14:textId="77777777" w:rsidR="007350E9" w:rsidRPr="00EF0A8C" w:rsidRDefault="007350E9" w:rsidP="00220365">
            <w:pPr>
              <w:jc w:val="both"/>
            </w:pPr>
          </w:p>
        </w:tc>
        <w:tc>
          <w:tcPr>
            <w:tcW w:w="2156" w:type="dxa"/>
            <w:gridSpan w:val="2"/>
            <w:shd w:val="clear" w:color="auto" w:fill="F7CAAC"/>
          </w:tcPr>
          <w:p w14:paraId="630717A0" w14:textId="77777777" w:rsidR="007350E9" w:rsidRPr="00EF0A8C" w:rsidRDefault="007350E9" w:rsidP="00220365">
            <w:pPr>
              <w:jc w:val="both"/>
              <w:rPr>
                <w:b/>
              </w:rPr>
            </w:pPr>
            <w:r w:rsidRPr="00EF0A8C">
              <w:rPr>
                <w:b/>
              </w:rPr>
              <w:t>kreditů</w:t>
            </w:r>
          </w:p>
        </w:tc>
        <w:tc>
          <w:tcPr>
            <w:tcW w:w="1166" w:type="dxa"/>
            <w:gridSpan w:val="3"/>
          </w:tcPr>
          <w:p w14:paraId="22224AB1" w14:textId="77777777" w:rsidR="007350E9" w:rsidRPr="00EF0A8C" w:rsidRDefault="007350E9" w:rsidP="00220365">
            <w:pPr>
              <w:jc w:val="both"/>
            </w:pPr>
          </w:p>
        </w:tc>
      </w:tr>
      <w:tr w:rsidR="007350E9" w:rsidRPr="00EF0A8C" w14:paraId="55F94DE1" w14:textId="77777777" w:rsidTr="00AC7038">
        <w:tc>
          <w:tcPr>
            <w:tcW w:w="3545" w:type="dxa"/>
            <w:gridSpan w:val="3"/>
            <w:shd w:val="clear" w:color="auto" w:fill="F7CAAC"/>
          </w:tcPr>
          <w:p w14:paraId="1E65D35B" w14:textId="77777777" w:rsidR="007350E9" w:rsidRPr="00EF0A8C" w:rsidRDefault="007350E9" w:rsidP="00220365">
            <w:pPr>
              <w:jc w:val="both"/>
              <w:rPr>
                <w:b/>
                <w:sz w:val="22"/>
              </w:rPr>
            </w:pPr>
            <w:r w:rsidRPr="00EF0A8C">
              <w:rPr>
                <w:b/>
              </w:rPr>
              <w:t>Prerekvizity, korekvizity, ekvivalence</w:t>
            </w:r>
          </w:p>
        </w:tc>
        <w:tc>
          <w:tcPr>
            <w:tcW w:w="6520" w:type="dxa"/>
            <w:gridSpan w:val="12"/>
          </w:tcPr>
          <w:p w14:paraId="436A0973" w14:textId="77777777" w:rsidR="007350E9" w:rsidRPr="00EF0A8C" w:rsidRDefault="007350E9" w:rsidP="00220365">
            <w:pPr>
              <w:jc w:val="both"/>
            </w:pPr>
          </w:p>
        </w:tc>
      </w:tr>
      <w:tr w:rsidR="007350E9" w:rsidRPr="00EF0A8C" w14:paraId="353C732F" w14:textId="77777777" w:rsidTr="00AC7038">
        <w:tc>
          <w:tcPr>
            <w:tcW w:w="3545" w:type="dxa"/>
            <w:gridSpan w:val="3"/>
            <w:shd w:val="clear" w:color="auto" w:fill="F7CAAC"/>
          </w:tcPr>
          <w:p w14:paraId="582D870E" w14:textId="77777777" w:rsidR="007350E9" w:rsidRPr="00EF0A8C" w:rsidRDefault="007350E9" w:rsidP="00220365">
            <w:pPr>
              <w:jc w:val="both"/>
              <w:rPr>
                <w:b/>
              </w:rPr>
            </w:pPr>
            <w:r w:rsidRPr="00EF0A8C">
              <w:rPr>
                <w:b/>
              </w:rPr>
              <w:t>Způsob ověření studijních výsledků</w:t>
            </w:r>
          </w:p>
        </w:tc>
        <w:tc>
          <w:tcPr>
            <w:tcW w:w="3198" w:type="dxa"/>
            <w:gridSpan w:val="7"/>
          </w:tcPr>
          <w:p w14:paraId="65A30784" w14:textId="77777777" w:rsidR="007350E9" w:rsidRPr="00EF0A8C" w:rsidRDefault="007350E9" w:rsidP="00220365">
            <w:pPr>
              <w:jc w:val="both"/>
            </w:pPr>
            <w:r w:rsidRPr="00EF0A8C">
              <w:t>zkouška</w:t>
            </w:r>
          </w:p>
        </w:tc>
        <w:tc>
          <w:tcPr>
            <w:tcW w:w="2156" w:type="dxa"/>
            <w:gridSpan w:val="2"/>
            <w:shd w:val="clear" w:color="auto" w:fill="F7CAAC"/>
          </w:tcPr>
          <w:p w14:paraId="3A642E37" w14:textId="77777777" w:rsidR="007350E9" w:rsidRPr="00EF0A8C" w:rsidRDefault="007350E9" w:rsidP="00220365">
            <w:pPr>
              <w:jc w:val="both"/>
              <w:rPr>
                <w:b/>
              </w:rPr>
            </w:pPr>
            <w:r w:rsidRPr="00EF0A8C">
              <w:rPr>
                <w:b/>
              </w:rPr>
              <w:t>Forma výuky</w:t>
            </w:r>
          </w:p>
        </w:tc>
        <w:tc>
          <w:tcPr>
            <w:tcW w:w="1166" w:type="dxa"/>
            <w:gridSpan w:val="3"/>
          </w:tcPr>
          <w:p w14:paraId="304DD6F6" w14:textId="30CA640C" w:rsidR="007350E9" w:rsidRPr="00EF0A8C" w:rsidRDefault="007662EB" w:rsidP="00220365">
            <w:pPr>
              <w:jc w:val="both"/>
            </w:pPr>
            <w:r>
              <w:t>konzultace</w:t>
            </w:r>
          </w:p>
        </w:tc>
      </w:tr>
      <w:tr w:rsidR="007350E9" w:rsidRPr="00EF0A8C" w14:paraId="598F784F" w14:textId="77777777" w:rsidTr="00AC7038">
        <w:tc>
          <w:tcPr>
            <w:tcW w:w="3545" w:type="dxa"/>
            <w:gridSpan w:val="3"/>
            <w:shd w:val="clear" w:color="auto" w:fill="F7CAAC"/>
          </w:tcPr>
          <w:p w14:paraId="6B1BA76A" w14:textId="77777777" w:rsidR="007350E9" w:rsidRPr="00EF0A8C" w:rsidRDefault="007350E9" w:rsidP="00220365">
            <w:pPr>
              <w:jc w:val="both"/>
              <w:rPr>
                <w:b/>
              </w:rPr>
            </w:pPr>
            <w:r w:rsidRPr="00EF0A8C">
              <w:rPr>
                <w:b/>
              </w:rPr>
              <w:t>Forma způsobu ověření studijních výsledků a další požadavky na studenta</w:t>
            </w:r>
          </w:p>
        </w:tc>
        <w:tc>
          <w:tcPr>
            <w:tcW w:w="6520" w:type="dxa"/>
            <w:gridSpan w:val="12"/>
            <w:tcBorders>
              <w:bottom w:val="single" w:sz="4" w:space="0" w:color="auto"/>
            </w:tcBorders>
          </w:tcPr>
          <w:p w14:paraId="1EF28971" w14:textId="569D417D" w:rsidR="007350E9" w:rsidRPr="00EF0A8C" w:rsidRDefault="00D004A5" w:rsidP="00220365">
            <w:pPr>
              <w:jc w:val="both"/>
            </w:pPr>
            <w:r w:rsidRPr="00433577">
              <w:t xml:space="preserve">Vypracování podkladu ke zkoušce na zadané téma </w:t>
            </w:r>
            <w:r>
              <w:t xml:space="preserve">související s náplní předmětu </w:t>
            </w:r>
            <w:r w:rsidRPr="00433577">
              <w:t>ve stanovené formě a rozsahu.</w:t>
            </w:r>
          </w:p>
        </w:tc>
      </w:tr>
      <w:tr w:rsidR="007350E9" w:rsidRPr="00EF0A8C" w14:paraId="29E6E6BC" w14:textId="77777777" w:rsidTr="00AC7038">
        <w:trPr>
          <w:trHeight w:val="197"/>
        </w:trPr>
        <w:tc>
          <w:tcPr>
            <w:tcW w:w="3545" w:type="dxa"/>
            <w:gridSpan w:val="3"/>
            <w:tcBorders>
              <w:top w:val="nil"/>
            </w:tcBorders>
            <w:shd w:val="clear" w:color="auto" w:fill="F7CAAC"/>
          </w:tcPr>
          <w:p w14:paraId="70075ABE" w14:textId="77777777" w:rsidR="007350E9" w:rsidRPr="00EF0A8C" w:rsidRDefault="007350E9" w:rsidP="00220365">
            <w:pPr>
              <w:jc w:val="both"/>
              <w:rPr>
                <w:b/>
              </w:rPr>
            </w:pPr>
            <w:r w:rsidRPr="00EF0A8C">
              <w:rPr>
                <w:b/>
              </w:rPr>
              <w:t>Garant předmětu</w:t>
            </w:r>
          </w:p>
        </w:tc>
        <w:tc>
          <w:tcPr>
            <w:tcW w:w="6520" w:type="dxa"/>
            <w:gridSpan w:val="12"/>
            <w:tcBorders>
              <w:top w:val="single" w:sz="4" w:space="0" w:color="auto"/>
            </w:tcBorders>
          </w:tcPr>
          <w:p w14:paraId="65312860" w14:textId="77777777" w:rsidR="007350E9" w:rsidRPr="00EF0A8C" w:rsidRDefault="007350E9" w:rsidP="00220365">
            <w:pPr>
              <w:jc w:val="both"/>
            </w:pPr>
            <w:r w:rsidRPr="00EF0A8C">
              <w:rPr>
                <w:spacing w:val="-2"/>
              </w:rPr>
              <w:t>prof. Mgr. Marek Koutný, Ph.D.</w:t>
            </w:r>
          </w:p>
        </w:tc>
      </w:tr>
      <w:tr w:rsidR="007350E9" w:rsidRPr="00EF0A8C" w14:paraId="0189473C" w14:textId="77777777" w:rsidTr="00AC7038">
        <w:trPr>
          <w:trHeight w:val="243"/>
        </w:trPr>
        <w:tc>
          <w:tcPr>
            <w:tcW w:w="3545" w:type="dxa"/>
            <w:gridSpan w:val="3"/>
            <w:tcBorders>
              <w:top w:val="nil"/>
            </w:tcBorders>
            <w:shd w:val="clear" w:color="auto" w:fill="F7CAAC"/>
          </w:tcPr>
          <w:p w14:paraId="1A2E7771" w14:textId="77777777" w:rsidR="007350E9" w:rsidRPr="00EF0A8C" w:rsidRDefault="007350E9" w:rsidP="00220365">
            <w:pPr>
              <w:jc w:val="both"/>
              <w:rPr>
                <w:b/>
              </w:rPr>
            </w:pPr>
            <w:r w:rsidRPr="00EF0A8C">
              <w:rPr>
                <w:b/>
              </w:rPr>
              <w:t>Zapojení garanta do výuky předmětu</w:t>
            </w:r>
          </w:p>
        </w:tc>
        <w:tc>
          <w:tcPr>
            <w:tcW w:w="6520" w:type="dxa"/>
            <w:gridSpan w:val="12"/>
            <w:tcBorders>
              <w:top w:val="nil"/>
            </w:tcBorders>
          </w:tcPr>
          <w:p w14:paraId="03A8E5EC" w14:textId="77777777" w:rsidR="007350E9" w:rsidRPr="00EF0A8C" w:rsidRDefault="007350E9" w:rsidP="00220365">
            <w:pPr>
              <w:jc w:val="both"/>
            </w:pPr>
            <w:r w:rsidRPr="00EF0A8C">
              <w:t>100%</w:t>
            </w:r>
          </w:p>
        </w:tc>
      </w:tr>
      <w:tr w:rsidR="007350E9" w:rsidRPr="00EF0A8C" w14:paraId="1110BFBF" w14:textId="77777777" w:rsidTr="00AC7038">
        <w:tc>
          <w:tcPr>
            <w:tcW w:w="3545" w:type="dxa"/>
            <w:gridSpan w:val="3"/>
            <w:shd w:val="clear" w:color="auto" w:fill="F7CAAC"/>
          </w:tcPr>
          <w:p w14:paraId="0A7E7AA1" w14:textId="77777777" w:rsidR="007350E9" w:rsidRPr="00EF0A8C" w:rsidRDefault="007350E9" w:rsidP="00220365">
            <w:pPr>
              <w:jc w:val="both"/>
              <w:rPr>
                <w:b/>
              </w:rPr>
            </w:pPr>
            <w:r w:rsidRPr="00EF0A8C">
              <w:rPr>
                <w:b/>
              </w:rPr>
              <w:t>Vyučující</w:t>
            </w:r>
          </w:p>
        </w:tc>
        <w:tc>
          <w:tcPr>
            <w:tcW w:w="6520" w:type="dxa"/>
            <w:gridSpan w:val="12"/>
            <w:tcBorders>
              <w:bottom w:val="nil"/>
            </w:tcBorders>
          </w:tcPr>
          <w:p w14:paraId="31331DF3" w14:textId="77777777" w:rsidR="007350E9" w:rsidRPr="00EF0A8C" w:rsidRDefault="007350E9" w:rsidP="00220365">
            <w:pPr>
              <w:jc w:val="both"/>
            </w:pPr>
          </w:p>
        </w:tc>
      </w:tr>
      <w:tr w:rsidR="007350E9" w:rsidRPr="00EF0A8C" w14:paraId="5EBDE9F2" w14:textId="77777777" w:rsidTr="00B018A6">
        <w:trPr>
          <w:trHeight w:val="272"/>
        </w:trPr>
        <w:tc>
          <w:tcPr>
            <w:tcW w:w="10065" w:type="dxa"/>
            <w:gridSpan w:val="15"/>
            <w:tcBorders>
              <w:top w:val="nil"/>
            </w:tcBorders>
          </w:tcPr>
          <w:p w14:paraId="4A98B0A8" w14:textId="77777777" w:rsidR="007350E9" w:rsidRPr="00EF0A8C" w:rsidRDefault="007350E9" w:rsidP="00220365">
            <w:pPr>
              <w:jc w:val="both"/>
            </w:pPr>
            <w:r w:rsidRPr="00EF0A8C">
              <w:rPr>
                <w:spacing w:val="-2"/>
              </w:rPr>
              <w:t>prof. Mgr. Marek Koutný, Ph.D.</w:t>
            </w:r>
          </w:p>
        </w:tc>
      </w:tr>
      <w:tr w:rsidR="007350E9" w:rsidRPr="00EF0A8C" w14:paraId="44C56FEC" w14:textId="77777777" w:rsidTr="00AC7038">
        <w:tc>
          <w:tcPr>
            <w:tcW w:w="3545" w:type="dxa"/>
            <w:gridSpan w:val="3"/>
            <w:shd w:val="clear" w:color="auto" w:fill="F7CAAC"/>
          </w:tcPr>
          <w:p w14:paraId="36C4C108" w14:textId="77777777" w:rsidR="007350E9" w:rsidRPr="00EF0A8C" w:rsidRDefault="007350E9" w:rsidP="00220365">
            <w:pPr>
              <w:jc w:val="both"/>
              <w:rPr>
                <w:b/>
              </w:rPr>
            </w:pPr>
            <w:r w:rsidRPr="00EF0A8C">
              <w:rPr>
                <w:b/>
              </w:rPr>
              <w:t>Stručná anotace předmětu</w:t>
            </w:r>
          </w:p>
        </w:tc>
        <w:tc>
          <w:tcPr>
            <w:tcW w:w="6520" w:type="dxa"/>
            <w:gridSpan w:val="12"/>
            <w:tcBorders>
              <w:bottom w:val="nil"/>
            </w:tcBorders>
          </w:tcPr>
          <w:p w14:paraId="352E1AC3" w14:textId="77777777" w:rsidR="007350E9" w:rsidRPr="00EF0A8C" w:rsidRDefault="007350E9" w:rsidP="00220365">
            <w:pPr>
              <w:jc w:val="both"/>
            </w:pPr>
          </w:p>
        </w:tc>
      </w:tr>
      <w:tr w:rsidR="007350E9" w:rsidRPr="00EF0A8C" w14:paraId="4FFC4DED" w14:textId="77777777" w:rsidTr="00B018A6">
        <w:trPr>
          <w:trHeight w:val="2717"/>
        </w:trPr>
        <w:tc>
          <w:tcPr>
            <w:tcW w:w="10065" w:type="dxa"/>
            <w:gridSpan w:val="15"/>
            <w:tcBorders>
              <w:top w:val="nil"/>
              <w:bottom w:val="single" w:sz="12" w:space="0" w:color="auto"/>
            </w:tcBorders>
          </w:tcPr>
          <w:p w14:paraId="65639CB4" w14:textId="2F819013" w:rsidR="007350E9" w:rsidRPr="00EF0A8C" w:rsidRDefault="007350E9" w:rsidP="00220365">
            <w:pPr>
              <w:jc w:val="both"/>
            </w:pPr>
            <w:r w:rsidRPr="00EF0A8C">
              <w:t>Cílem předmětu je nalézt souvislosti mezi biochemi</w:t>
            </w:r>
            <w:r w:rsidR="00D004A5">
              <w:t>í</w:t>
            </w:r>
            <w:r w:rsidRPr="00EF0A8C">
              <w:t xml:space="preserve"> a biochemickou podstatou potravin a procesy v potravinách a potravinářských technologiích.</w:t>
            </w:r>
          </w:p>
          <w:p w14:paraId="397F9BC7" w14:textId="77777777" w:rsidR="007350E9" w:rsidRPr="00EF0A8C" w:rsidRDefault="007350E9" w:rsidP="00220365">
            <w:pPr>
              <w:jc w:val="both"/>
            </w:pPr>
          </w:p>
          <w:p w14:paraId="6F87FAD4" w14:textId="77777777" w:rsidR="007350E9" w:rsidRPr="00EF0A8C" w:rsidRDefault="007350E9" w:rsidP="00220365">
            <w:pPr>
              <w:jc w:val="both"/>
              <w:rPr>
                <w:u w:val="single"/>
              </w:rPr>
            </w:pPr>
            <w:r w:rsidRPr="00EF0A8C">
              <w:rPr>
                <w:u w:val="single"/>
              </w:rPr>
              <w:t>Základní témata:</w:t>
            </w:r>
          </w:p>
          <w:p w14:paraId="4EAE998A" w14:textId="77777777" w:rsidR="007350E9" w:rsidRPr="00EF0A8C" w:rsidRDefault="007350E9" w:rsidP="00220365">
            <w:pPr>
              <w:widowControl w:val="0"/>
              <w:numPr>
                <w:ilvl w:val="1"/>
                <w:numId w:val="23"/>
              </w:numPr>
              <w:ind w:left="113" w:hanging="113"/>
              <w:jc w:val="both"/>
              <w:rPr>
                <w:lang w:eastAsia="en-US"/>
              </w:rPr>
            </w:pPr>
            <w:r w:rsidRPr="00EF0A8C">
              <w:rPr>
                <w:lang w:eastAsia="en-US"/>
              </w:rPr>
              <w:t>Biochemická podstata potravin rostlinného původu. Biochemická podstata potravin živočišného původu.</w:t>
            </w:r>
          </w:p>
          <w:p w14:paraId="1B452D29" w14:textId="77777777" w:rsidR="007350E9" w:rsidRPr="00EF0A8C" w:rsidRDefault="007350E9" w:rsidP="00220365">
            <w:pPr>
              <w:widowControl w:val="0"/>
              <w:numPr>
                <w:ilvl w:val="1"/>
                <w:numId w:val="23"/>
              </w:numPr>
              <w:ind w:left="113" w:hanging="113"/>
              <w:jc w:val="both"/>
              <w:rPr>
                <w:lang w:eastAsia="en-US"/>
              </w:rPr>
            </w:pPr>
            <w:r w:rsidRPr="00EF0A8C">
              <w:rPr>
                <w:lang w:eastAsia="en-US"/>
              </w:rPr>
              <w:t xml:space="preserve">Rozdělení enzymů, příklady jednotlivých typů. Mechanismus funkce enzymů. Enzymová kinetika. Faktory ovlivňující aktivitu a stabilitu enzymů. </w:t>
            </w:r>
          </w:p>
          <w:p w14:paraId="47E23232" w14:textId="77777777" w:rsidR="007350E9" w:rsidRPr="00EF0A8C" w:rsidRDefault="007350E9" w:rsidP="00220365">
            <w:pPr>
              <w:widowControl w:val="0"/>
              <w:numPr>
                <w:ilvl w:val="1"/>
                <w:numId w:val="23"/>
              </w:numPr>
              <w:ind w:left="113" w:hanging="113"/>
              <w:jc w:val="both"/>
              <w:rPr>
                <w:lang w:eastAsia="en-US"/>
              </w:rPr>
            </w:pPr>
            <w:r w:rsidRPr="00EF0A8C">
              <w:rPr>
                <w:lang w:eastAsia="en-US"/>
              </w:rPr>
              <w:t xml:space="preserve">Aplikace enzymů při zpracování potravin. Imobilizace enzymů. </w:t>
            </w:r>
          </w:p>
          <w:p w14:paraId="4BAC79C3" w14:textId="77777777" w:rsidR="007350E9" w:rsidRPr="00EF0A8C" w:rsidRDefault="007350E9" w:rsidP="00220365">
            <w:pPr>
              <w:widowControl w:val="0"/>
              <w:numPr>
                <w:ilvl w:val="1"/>
                <w:numId w:val="23"/>
              </w:numPr>
              <w:ind w:left="113" w:hanging="113"/>
              <w:jc w:val="both"/>
              <w:rPr>
                <w:lang w:eastAsia="en-US"/>
              </w:rPr>
            </w:pPr>
            <w:r w:rsidRPr="00EF0A8C">
              <w:rPr>
                <w:lang w:eastAsia="en-US"/>
              </w:rPr>
              <w:t xml:space="preserve">Hydrolasy polysacharidů a oligosacharidů, isomerasy. Pektinasy, cellulasy a hemicellulasy. </w:t>
            </w:r>
          </w:p>
          <w:p w14:paraId="32C80043" w14:textId="77777777" w:rsidR="007350E9" w:rsidRPr="00EF0A8C" w:rsidRDefault="007350E9" w:rsidP="00220365">
            <w:pPr>
              <w:widowControl w:val="0"/>
              <w:numPr>
                <w:ilvl w:val="1"/>
                <w:numId w:val="23"/>
              </w:numPr>
              <w:ind w:left="113" w:hanging="113"/>
              <w:jc w:val="both"/>
              <w:rPr>
                <w:lang w:eastAsia="en-US"/>
              </w:rPr>
            </w:pPr>
            <w:r w:rsidRPr="00EF0A8C">
              <w:rPr>
                <w:lang w:eastAsia="en-US"/>
              </w:rPr>
              <w:t>Proteasy. Oxidasy, lipasy, další enzymy v potravinářství.</w:t>
            </w:r>
          </w:p>
          <w:p w14:paraId="3DBEDCB0" w14:textId="77777777" w:rsidR="007350E9" w:rsidRPr="00EF0A8C" w:rsidRDefault="007350E9" w:rsidP="00220365">
            <w:pPr>
              <w:widowControl w:val="0"/>
              <w:numPr>
                <w:ilvl w:val="1"/>
                <w:numId w:val="23"/>
              </w:numPr>
              <w:ind w:left="113" w:hanging="113"/>
              <w:jc w:val="both"/>
              <w:rPr>
                <w:lang w:eastAsia="en-US"/>
              </w:rPr>
            </w:pPr>
            <w:r w:rsidRPr="00EF0A8C">
              <w:rPr>
                <w:lang w:eastAsia="en-US"/>
              </w:rPr>
              <w:t>Biochemie fermentačních procesů.</w:t>
            </w:r>
          </w:p>
          <w:p w14:paraId="5E251750" w14:textId="77777777" w:rsidR="007350E9" w:rsidRPr="00EF0A8C" w:rsidRDefault="007350E9" w:rsidP="00220365">
            <w:pPr>
              <w:widowControl w:val="0"/>
              <w:numPr>
                <w:ilvl w:val="1"/>
                <w:numId w:val="23"/>
              </w:numPr>
              <w:ind w:left="113" w:hanging="113"/>
              <w:jc w:val="both"/>
              <w:rPr>
                <w:sz w:val="22"/>
                <w:szCs w:val="22"/>
                <w:lang w:val="en-US" w:eastAsia="en-US"/>
              </w:rPr>
            </w:pPr>
            <w:r w:rsidRPr="00EF0A8C">
              <w:rPr>
                <w:lang w:eastAsia="en-US"/>
              </w:rPr>
              <w:t>Změny vlastností potravin způsobené biochemickými procesy.</w:t>
            </w:r>
          </w:p>
        </w:tc>
      </w:tr>
      <w:tr w:rsidR="007350E9" w:rsidRPr="00EF0A8C" w14:paraId="33F8D8F3" w14:textId="77777777" w:rsidTr="00B018A6">
        <w:trPr>
          <w:trHeight w:val="265"/>
        </w:trPr>
        <w:tc>
          <w:tcPr>
            <w:tcW w:w="3904" w:type="dxa"/>
            <w:gridSpan w:val="5"/>
            <w:tcBorders>
              <w:top w:val="nil"/>
            </w:tcBorders>
            <w:shd w:val="clear" w:color="auto" w:fill="F7CAAC"/>
          </w:tcPr>
          <w:p w14:paraId="1D464C39" w14:textId="77777777" w:rsidR="007350E9" w:rsidRPr="00EF0A8C" w:rsidRDefault="007350E9" w:rsidP="00220365">
            <w:pPr>
              <w:jc w:val="both"/>
            </w:pPr>
            <w:r w:rsidRPr="00EF0A8C">
              <w:rPr>
                <w:b/>
              </w:rPr>
              <w:t>Studijní literatura a studijní pomůcky</w:t>
            </w:r>
          </w:p>
        </w:tc>
        <w:tc>
          <w:tcPr>
            <w:tcW w:w="6161" w:type="dxa"/>
            <w:gridSpan w:val="10"/>
            <w:tcBorders>
              <w:top w:val="nil"/>
              <w:bottom w:val="nil"/>
            </w:tcBorders>
          </w:tcPr>
          <w:p w14:paraId="2CE6F95B" w14:textId="77777777" w:rsidR="007350E9" w:rsidRPr="00EF0A8C" w:rsidRDefault="007350E9" w:rsidP="00220365">
            <w:pPr>
              <w:jc w:val="both"/>
            </w:pPr>
          </w:p>
        </w:tc>
      </w:tr>
      <w:tr w:rsidR="007350E9" w:rsidRPr="00EF0A8C" w14:paraId="06821D90" w14:textId="77777777" w:rsidTr="00B018A6">
        <w:trPr>
          <w:trHeight w:val="1497"/>
        </w:trPr>
        <w:tc>
          <w:tcPr>
            <w:tcW w:w="10065" w:type="dxa"/>
            <w:gridSpan w:val="15"/>
            <w:tcBorders>
              <w:top w:val="nil"/>
            </w:tcBorders>
          </w:tcPr>
          <w:p w14:paraId="6CA7A14A" w14:textId="77777777" w:rsidR="007350E9" w:rsidRPr="00EF0A8C" w:rsidRDefault="007350E9" w:rsidP="00220365">
            <w:pPr>
              <w:jc w:val="both"/>
              <w:rPr>
                <w:u w:val="single"/>
              </w:rPr>
            </w:pPr>
            <w:r w:rsidRPr="00EF0A8C">
              <w:rPr>
                <w:u w:val="single"/>
              </w:rPr>
              <w:t>Povinná literatura:</w:t>
            </w:r>
          </w:p>
          <w:p w14:paraId="0D265B7C" w14:textId="2EF66BFD" w:rsidR="00D004A5" w:rsidRPr="00D004A5" w:rsidRDefault="00D004A5" w:rsidP="00D004A5">
            <w:pPr>
              <w:jc w:val="both"/>
            </w:pPr>
            <w:r w:rsidRPr="009B26DA">
              <w:rPr>
                <w:caps/>
              </w:rPr>
              <w:t xml:space="preserve">Banwo, </w:t>
            </w:r>
            <w:r w:rsidR="009B26DA" w:rsidRPr="009B26DA">
              <w:rPr>
                <w:caps/>
              </w:rPr>
              <w:t xml:space="preserve">K., </w:t>
            </w:r>
            <w:r w:rsidRPr="009B26DA">
              <w:rPr>
                <w:caps/>
              </w:rPr>
              <w:t xml:space="preserve">Olojede, </w:t>
            </w:r>
            <w:r w:rsidR="009B26DA" w:rsidRPr="009B26DA">
              <w:rPr>
                <w:caps/>
              </w:rPr>
              <w:t xml:space="preserve">A.O., </w:t>
            </w:r>
            <w:r w:rsidRPr="009B26DA">
              <w:rPr>
                <w:caps/>
              </w:rPr>
              <w:t xml:space="preserve">Adesulu-Dahunsi, </w:t>
            </w:r>
            <w:r w:rsidR="009B26DA" w:rsidRPr="009B26DA">
              <w:rPr>
                <w:caps/>
              </w:rPr>
              <w:t xml:space="preserve">A.T., </w:t>
            </w:r>
            <w:r w:rsidRPr="009B26DA">
              <w:rPr>
                <w:caps/>
              </w:rPr>
              <w:t xml:space="preserve">Verma, </w:t>
            </w:r>
            <w:r w:rsidR="009B26DA" w:rsidRPr="009B26DA">
              <w:rPr>
                <w:caps/>
              </w:rPr>
              <w:t xml:space="preserve">D.K., </w:t>
            </w:r>
            <w:r w:rsidRPr="009B26DA">
              <w:rPr>
                <w:caps/>
              </w:rPr>
              <w:t xml:space="preserve">Thakur, </w:t>
            </w:r>
            <w:r w:rsidR="009B26DA" w:rsidRPr="009B26DA">
              <w:rPr>
                <w:caps/>
              </w:rPr>
              <w:t xml:space="preserve">M., </w:t>
            </w:r>
            <w:r w:rsidRPr="009B26DA">
              <w:rPr>
                <w:caps/>
              </w:rPr>
              <w:t xml:space="preserve">Tripathy, </w:t>
            </w:r>
            <w:r w:rsidR="009B26DA" w:rsidRPr="009B26DA">
              <w:rPr>
                <w:caps/>
              </w:rPr>
              <w:t xml:space="preserve">S., </w:t>
            </w:r>
            <w:r w:rsidRPr="009B26DA">
              <w:rPr>
                <w:caps/>
              </w:rPr>
              <w:t xml:space="preserve">Singh, </w:t>
            </w:r>
            <w:r w:rsidR="009B26DA" w:rsidRPr="009B26DA">
              <w:rPr>
                <w:caps/>
              </w:rPr>
              <w:t xml:space="preserve">S., </w:t>
            </w:r>
            <w:r w:rsidRPr="009B26DA">
              <w:rPr>
                <w:caps/>
              </w:rPr>
              <w:t xml:space="preserve">Patel, </w:t>
            </w:r>
            <w:r w:rsidR="009B26DA" w:rsidRPr="009B26DA">
              <w:rPr>
                <w:caps/>
              </w:rPr>
              <w:t xml:space="preserve">A.R., </w:t>
            </w:r>
            <w:r w:rsidRPr="009B26DA">
              <w:rPr>
                <w:caps/>
              </w:rPr>
              <w:t>Gupta,</w:t>
            </w:r>
            <w:r w:rsidR="009B26DA" w:rsidRPr="009B26DA">
              <w:rPr>
                <w:caps/>
              </w:rPr>
              <w:t xml:space="preserve"> A.K., </w:t>
            </w:r>
            <w:r w:rsidRPr="009B26DA">
              <w:rPr>
                <w:caps/>
              </w:rPr>
              <w:t xml:space="preserve">Aguilar, </w:t>
            </w:r>
            <w:r w:rsidR="009B26DA" w:rsidRPr="009B26DA">
              <w:rPr>
                <w:caps/>
              </w:rPr>
              <w:t xml:space="preserve">C.N., </w:t>
            </w:r>
            <w:r w:rsidRPr="009B26DA">
              <w:rPr>
                <w:caps/>
              </w:rPr>
              <w:t>Utama</w:t>
            </w:r>
            <w:r w:rsidR="009B26DA" w:rsidRPr="009B26DA">
              <w:rPr>
                <w:caps/>
              </w:rPr>
              <w:t>, G.L.</w:t>
            </w:r>
            <w:r w:rsidR="00DE7E39">
              <w:rPr>
                <w:caps/>
              </w:rPr>
              <w:t xml:space="preserve"> </w:t>
            </w:r>
            <w:r w:rsidRPr="00D004A5">
              <w:rPr>
                <w:i/>
                <w:iCs/>
              </w:rPr>
              <w:t xml:space="preserve">Functional </w:t>
            </w:r>
            <w:r w:rsidR="00C414FC">
              <w:rPr>
                <w:i/>
                <w:iCs/>
              </w:rPr>
              <w:t>I</w:t>
            </w:r>
            <w:r w:rsidRPr="00D004A5">
              <w:rPr>
                <w:i/>
                <w:iCs/>
              </w:rPr>
              <w:t xml:space="preserve">mportance of </w:t>
            </w:r>
            <w:r w:rsidR="00C414FC">
              <w:rPr>
                <w:i/>
                <w:iCs/>
              </w:rPr>
              <w:t>B</w:t>
            </w:r>
            <w:r w:rsidRPr="00D004A5">
              <w:rPr>
                <w:i/>
                <w:iCs/>
              </w:rPr>
              <w:t xml:space="preserve">ioactive </w:t>
            </w:r>
            <w:r w:rsidR="00C414FC">
              <w:rPr>
                <w:i/>
                <w:iCs/>
              </w:rPr>
              <w:t>C</w:t>
            </w:r>
            <w:r w:rsidRPr="00D004A5">
              <w:rPr>
                <w:i/>
                <w:iCs/>
              </w:rPr>
              <w:t xml:space="preserve">ompounds of </w:t>
            </w:r>
            <w:r w:rsidR="00C414FC">
              <w:rPr>
                <w:i/>
                <w:iCs/>
              </w:rPr>
              <w:t>F</w:t>
            </w:r>
            <w:r w:rsidRPr="00D004A5">
              <w:rPr>
                <w:i/>
                <w:iCs/>
              </w:rPr>
              <w:t xml:space="preserve">oods with Potential Health Benefits: A </w:t>
            </w:r>
            <w:r w:rsidR="00C414FC">
              <w:rPr>
                <w:i/>
                <w:iCs/>
              </w:rPr>
              <w:t>R</w:t>
            </w:r>
            <w:r w:rsidRPr="00D004A5">
              <w:rPr>
                <w:i/>
                <w:iCs/>
              </w:rPr>
              <w:t xml:space="preserve">eview on </w:t>
            </w:r>
            <w:r w:rsidR="00C414FC">
              <w:rPr>
                <w:i/>
                <w:iCs/>
              </w:rPr>
              <w:t>R</w:t>
            </w:r>
            <w:r w:rsidRPr="00D004A5">
              <w:rPr>
                <w:i/>
                <w:iCs/>
              </w:rPr>
              <w:t xml:space="preserve">ecent </w:t>
            </w:r>
            <w:r w:rsidR="00C414FC">
              <w:rPr>
                <w:i/>
                <w:iCs/>
              </w:rPr>
              <w:t>T</w:t>
            </w:r>
            <w:r w:rsidRPr="00D004A5">
              <w:rPr>
                <w:i/>
                <w:iCs/>
              </w:rPr>
              <w:t>rends.</w:t>
            </w:r>
            <w:r w:rsidRPr="00D004A5">
              <w:t xml:space="preserve"> Food Bioscience 43, 2021.</w:t>
            </w:r>
          </w:p>
          <w:p w14:paraId="75E38ADE" w14:textId="5DFC1254" w:rsidR="007350E9" w:rsidRPr="00EF0A8C" w:rsidRDefault="007350E9" w:rsidP="00220365">
            <w:pPr>
              <w:jc w:val="both"/>
            </w:pPr>
            <w:r w:rsidRPr="00EF0A8C">
              <w:rPr>
                <w:caps/>
              </w:rPr>
              <w:t xml:space="preserve">Hui, Y.H. </w:t>
            </w:r>
            <w:r w:rsidRPr="00EF0A8C">
              <w:t xml:space="preserve">et al. </w:t>
            </w:r>
            <w:r w:rsidRPr="00EF0A8C">
              <w:rPr>
                <w:i/>
              </w:rPr>
              <w:t>Food Biochemistry and Food Processing</w:t>
            </w:r>
            <w:r w:rsidRPr="00EF0A8C">
              <w:t xml:space="preserve">. Wiley-Blackwell, 2006. Dostupné z: </w:t>
            </w:r>
            <w:hyperlink r:id="rId22" w:history="1">
              <w:r w:rsidRPr="00EF0A8C">
                <w:rPr>
                  <w:color w:val="0000FF" w:themeColor="hyperlink"/>
                  <w:u w:val="single"/>
                </w:rPr>
                <w:t>https://onlinelibrary.wiley.com/doi/book/10.1002/9780470277577</w:t>
              </w:r>
            </w:hyperlink>
            <w:r w:rsidRPr="00EF0A8C">
              <w:t>.</w:t>
            </w:r>
          </w:p>
          <w:p w14:paraId="35535192" w14:textId="77777777" w:rsidR="007350E9" w:rsidRPr="00EF0A8C" w:rsidRDefault="007350E9" w:rsidP="00220365">
            <w:pPr>
              <w:jc w:val="both"/>
            </w:pPr>
            <w:r w:rsidRPr="00EF0A8C">
              <w:rPr>
                <w:caps/>
              </w:rPr>
              <w:t>Fellows,</w:t>
            </w:r>
            <w:r w:rsidRPr="00EF0A8C">
              <w:t xml:space="preserve"> </w:t>
            </w:r>
            <w:r w:rsidRPr="00EF0A8C">
              <w:rPr>
                <w:caps/>
              </w:rPr>
              <w:t xml:space="preserve">P. </w:t>
            </w:r>
            <w:r w:rsidRPr="005A7562">
              <w:rPr>
                <w:i/>
                <w:lang w:val="en-GB"/>
              </w:rPr>
              <w:t>Food Processing Technology Principles and Practise</w:t>
            </w:r>
            <w:r w:rsidRPr="00EF0A8C">
              <w:t>. Woodhead Publishing Limited, 2000.</w:t>
            </w:r>
          </w:p>
          <w:p w14:paraId="586D2FAB" w14:textId="77777777" w:rsidR="007350E9" w:rsidRPr="00EF0A8C" w:rsidRDefault="007350E9" w:rsidP="00220365">
            <w:pPr>
              <w:jc w:val="both"/>
            </w:pPr>
          </w:p>
          <w:p w14:paraId="6FCAA6F5" w14:textId="77777777" w:rsidR="007350E9" w:rsidRPr="00EF0A8C" w:rsidRDefault="007350E9" w:rsidP="00220365">
            <w:pPr>
              <w:jc w:val="both"/>
              <w:rPr>
                <w:u w:val="single"/>
              </w:rPr>
            </w:pPr>
            <w:r w:rsidRPr="00EF0A8C">
              <w:rPr>
                <w:u w:val="single"/>
              </w:rPr>
              <w:t>Doporučená literatura:</w:t>
            </w:r>
          </w:p>
          <w:p w14:paraId="4C73FE2A" w14:textId="1A73520C" w:rsidR="007350E9" w:rsidRPr="00EF0A8C" w:rsidRDefault="007350E9" w:rsidP="00220365">
            <w:pPr>
              <w:jc w:val="both"/>
            </w:pPr>
            <w:r w:rsidRPr="00EF0A8C">
              <w:rPr>
                <w:caps/>
              </w:rPr>
              <w:t>Bilal, M., Iqbal, H.M.N.</w:t>
            </w:r>
            <w:r w:rsidRPr="00EF0A8C">
              <w:t xml:space="preserve"> </w:t>
            </w:r>
            <w:r w:rsidRPr="00EF0A8C">
              <w:rPr>
                <w:i/>
                <w:iCs/>
              </w:rPr>
              <w:t xml:space="preserve">State-of-the-Art Strategies and Applied Perspectives of Enzyme Biocatalysis in Food </w:t>
            </w:r>
            <w:r w:rsidR="005A7562" w:rsidRPr="00EF0A8C">
              <w:rPr>
                <w:i/>
                <w:iCs/>
              </w:rPr>
              <w:t>Sector – Current</w:t>
            </w:r>
            <w:r w:rsidRPr="00EF0A8C">
              <w:rPr>
                <w:i/>
                <w:iCs/>
              </w:rPr>
              <w:t xml:space="preserve"> Status and Future Trends</w:t>
            </w:r>
            <w:r w:rsidRPr="00EF0A8C">
              <w:t>. Critical Reviews in Food Science and Nutrition</w:t>
            </w:r>
            <w:r w:rsidR="00F2440D">
              <w:t xml:space="preserve"> </w:t>
            </w:r>
            <w:r w:rsidR="00F2440D" w:rsidRPr="00F2440D">
              <w:t>60(12)</w:t>
            </w:r>
            <w:r w:rsidR="00F2440D">
              <w:t xml:space="preserve">, </w:t>
            </w:r>
            <w:r w:rsidR="00F2440D" w:rsidRPr="00F2440D">
              <w:t>2052-2066</w:t>
            </w:r>
            <w:r w:rsidR="0030694E">
              <w:t>, 20</w:t>
            </w:r>
            <w:r w:rsidR="00F2440D">
              <w:t>20</w:t>
            </w:r>
            <w:r w:rsidR="0030694E">
              <w:t>.</w:t>
            </w:r>
            <w:r w:rsidRPr="00EF0A8C">
              <w:t xml:space="preserve"> DOI 10.1080/10408398.2019.1627284</w:t>
            </w:r>
            <w:r w:rsidR="00F2440D">
              <w:t>.</w:t>
            </w:r>
            <w:r w:rsidRPr="00EF0A8C">
              <w:t xml:space="preserve"> </w:t>
            </w:r>
          </w:p>
          <w:p w14:paraId="18EA6029" w14:textId="77777777" w:rsidR="007350E9" w:rsidRPr="00EF0A8C" w:rsidRDefault="007350E9" w:rsidP="00220365">
            <w:pPr>
              <w:jc w:val="both"/>
            </w:pPr>
            <w:r w:rsidRPr="00EF0A8C">
              <w:rPr>
                <w:caps/>
              </w:rPr>
              <w:t xml:space="preserve">James, M.J. </w:t>
            </w:r>
            <w:r w:rsidRPr="00EF0A8C">
              <w:rPr>
                <w:i/>
              </w:rPr>
              <w:t>Modern Food Microbiology</w:t>
            </w:r>
            <w:r w:rsidRPr="00EF0A8C">
              <w:t>. Aspen Publishers, 2000.</w:t>
            </w:r>
          </w:p>
          <w:p w14:paraId="7772B476" w14:textId="28AC20B0" w:rsidR="007350E9" w:rsidRPr="00EF0A8C" w:rsidRDefault="007350E9" w:rsidP="00D004A5">
            <w:pPr>
              <w:jc w:val="both"/>
            </w:pPr>
            <w:r w:rsidRPr="00EF0A8C">
              <w:rPr>
                <w:caps/>
              </w:rPr>
              <w:t xml:space="preserve">Lehninger, A., Nelson, D.L., Young, P. </w:t>
            </w:r>
            <w:r w:rsidRPr="00EF0A8C">
              <w:rPr>
                <w:i/>
              </w:rPr>
              <w:t>Principles of Biochemistry</w:t>
            </w:r>
            <w:r w:rsidRPr="00EF0A8C">
              <w:t>. W.H. Freeman &amp; Company, 2007.</w:t>
            </w:r>
          </w:p>
        </w:tc>
      </w:tr>
      <w:tr w:rsidR="007350E9" w:rsidRPr="00EF0A8C" w14:paraId="5CFC9892"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48B4D92E" w14:textId="77777777" w:rsidR="007350E9" w:rsidRPr="00EF0A8C" w:rsidRDefault="007350E9" w:rsidP="00220365">
            <w:pPr>
              <w:jc w:val="center"/>
              <w:rPr>
                <w:b/>
              </w:rPr>
            </w:pPr>
            <w:r w:rsidRPr="00EF0A8C">
              <w:rPr>
                <w:b/>
              </w:rPr>
              <w:t>Informace ke kombinované nebo distanční formě</w:t>
            </w:r>
          </w:p>
        </w:tc>
      </w:tr>
      <w:tr w:rsidR="007350E9" w:rsidRPr="00EF0A8C" w14:paraId="561EDD88" w14:textId="77777777" w:rsidTr="00B018A6">
        <w:tc>
          <w:tcPr>
            <w:tcW w:w="5038" w:type="dxa"/>
            <w:gridSpan w:val="7"/>
            <w:tcBorders>
              <w:top w:val="single" w:sz="2" w:space="0" w:color="auto"/>
            </w:tcBorders>
            <w:shd w:val="clear" w:color="auto" w:fill="F7CAAC"/>
          </w:tcPr>
          <w:p w14:paraId="6175F13A" w14:textId="77777777" w:rsidR="007350E9" w:rsidRPr="00EF0A8C" w:rsidRDefault="007350E9" w:rsidP="00220365">
            <w:pPr>
              <w:jc w:val="both"/>
            </w:pPr>
            <w:r w:rsidRPr="00EF0A8C">
              <w:rPr>
                <w:b/>
              </w:rPr>
              <w:t>Rozsah konzultací (soustředění)</w:t>
            </w:r>
          </w:p>
        </w:tc>
        <w:tc>
          <w:tcPr>
            <w:tcW w:w="889" w:type="dxa"/>
            <w:tcBorders>
              <w:top w:val="single" w:sz="2" w:space="0" w:color="auto"/>
            </w:tcBorders>
          </w:tcPr>
          <w:p w14:paraId="04B43642" w14:textId="77777777" w:rsidR="007350E9" w:rsidRPr="00EF0A8C" w:rsidRDefault="007350E9" w:rsidP="00220365">
            <w:pPr>
              <w:jc w:val="both"/>
            </w:pPr>
          </w:p>
        </w:tc>
        <w:tc>
          <w:tcPr>
            <w:tcW w:w="4138" w:type="dxa"/>
            <w:gridSpan w:val="7"/>
            <w:tcBorders>
              <w:top w:val="single" w:sz="2" w:space="0" w:color="auto"/>
            </w:tcBorders>
            <w:shd w:val="clear" w:color="auto" w:fill="F7CAAC"/>
          </w:tcPr>
          <w:p w14:paraId="109242F1" w14:textId="77777777" w:rsidR="007350E9" w:rsidRPr="00EF0A8C" w:rsidRDefault="007350E9" w:rsidP="00220365">
            <w:pPr>
              <w:jc w:val="both"/>
              <w:rPr>
                <w:b/>
              </w:rPr>
            </w:pPr>
            <w:r w:rsidRPr="00EF0A8C">
              <w:rPr>
                <w:b/>
              </w:rPr>
              <w:t xml:space="preserve">hodin </w:t>
            </w:r>
          </w:p>
        </w:tc>
      </w:tr>
      <w:tr w:rsidR="007350E9" w:rsidRPr="00EF0A8C" w14:paraId="330F4B5D" w14:textId="77777777" w:rsidTr="00B018A6">
        <w:tc>
          <w:tcPr>
            <w:tcW w:w="10065" w:type="dxa"/>
            <w:gridSpan w:val="15"/>
            <w:shd w:val="clear" w:color="auto" w:fill="F7CAAC"/>
          </w:tcPr>
          <w:p w14:paraId="79259D45" w14:textId="77777777" w:rsidR="007350E9" w:rsidRPr="00EF0A8C" w:rsidRDefault="007350E9" w:rsidP="00220365">
            <w:pPr>
              <w:jc w:val="both"/>
              <w:rPr>
                <w:b/>
              </w:rPr>
            </w:pPr>
            <w:r w:rsidRPr="00EF0A8C">
              <w:rPr>
                <w:b/>
              </w:rPr>
              <w:t>Informace o způsobu kontaktu s vyučujícím</w:t>
            </w:r>
          </w:p>
        </w:tc>
      </w:tr>
      <w:tr w:rsidR="007350E9" w:rsidRPr="00EF0A8C" w14:paraId="095FB44D" w14:textId="77777777" w:rsidTr="00B018A6">
        <w:trPr>
          <w:trHeight w:val="1373"/>
        </w:trPr>
        <w:tc>
          <w:tcPr>
            <w:tcW w:w="10065" w:type="dxa"/>
            <w:gridSpan w:val="15"/>
          </w:tcPr>
          <w:p w14:paraId="6CCB0CD1" w14:textId="7EAB451D" w:rsidR="007350E9" w:rsidRPr="00EF0A8C" w:rsidRDefault="007350E9" w:rsidP="00220365">
            <w:pPr>
              <w:shd w:val="clear" w:color="auto" w:fill="FFFFFF"/>
              <w:jc w:val="both"/>
              <w:rPr>
                <w:color w:val="000000"/>
              </w:rPr>
            </w:pPr>
            <w:r w:rsidRPr="00EF0A8C">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F0A8C">
              <w:rPr>
                <w:color w:val="000000"/>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w:t>
            </w:r>
            <w:r w:rsidRPr="00EF0A8C">
              <w:rPr>
                <w:color w:val="000000"/>
              </w:rPr>
              <w:lastRenderedPageBreak/>
              <w:t>konkrétní zaměření jeho disertační práce. Při samostudiu, které je pro doktorský studijní program charakteristické, má student dle svých konkrétních potřeb možnost domluvit si individuální konzultace – viz kontakty níže.</w:t>
            </w:r>
          </w:p>
          <w:p w14:paraId="44B7AC8E" w14:textId="77777777" w:rsidR="007350E9" w:rsidRPr="00EF0A8C" w:rsidRDefault="007350E9" w:rsidP="00220365">
            <w:pPr>
              <w:shd w:val="clear" w:color="auto" w:fill="FFFFFF"/>
              <w:jc w:val="both"/>
              <w:rPr>
                <w:color w:val="000000"/>
              </w:rPr>
            </w:pPr>
            <w:r w:rsidRPr="00EF0A8C">
              <w:rPr>
                <w:color w:val="000000"/>
              </w:rPr>
              <w:t> </w:t>
            </w:r>
          </w:p>
          <w:p w14:paraId="55639C86" w14:textId="77777777" w:rsidR="007350E9" w:rsidRPr="00EF0A8C" w:rsidRDefault="007350E9" w:rsidP="00220365">
            <w:pPr>
              <w:shd w:val="clear" w:color="auto" w:fill="FFFFFF"/>
              <w:rPr>
                <w:color w:val="000000"/>
              </w:rPr>
            </w:pPr>
            <w:r w:rsidRPr="00EF0A8C">
              <w:rPr>
                <w:color w:val="000000"/>
              </w:rPr>
              <w:t xml:space="preserve">Možnosti komunikace s vyučujícím: </w:t>
            </w:r>
            <w:hyperlink r:id="rId23" w:history="1">
              <w:r w:rsidRPr="00EF0A8C">
                <w:rPr>
                  <w:color w:val="0000FF" w:themeColor="hyperlink"/>
                  <w:u w:val="single"/>
                </w:rPr>
                <w:t>mkoutny@utb.cz</w:t>
              </w:r>
            </w:hyperlink>
            <w:r w:rsidRPr="00EF0A8C">
              <w:rPr>
                <w:color w:val="000000"/>
              </w:rPr>
              <w:t>, 576 031 208.</w:t>
            </w:r>
          </w:p>
          <w:p w14:paraId="6978B1D2" w14:textId="634247BB" w:rsidR="007350E9" w:rsidRDefault="007350E9" w:rsidP="00220365">
            <w:pPr>
              <w:shd w:val="clear" w:color="auto" w:fill="FFFFFF"/>
              <w:rPr>
                <w:color w:val="000000"/>
              </w:rPr>
            </w:pPr>
          </w:p>
          <w:p w14:paraId="00C6B292" w14:textId="61BD3226" w:rsidR="0063631A" w:rsidRDefault="0063631A" w:rsidP="00220365">
            <w:pPr>
              <w:shd w:val="clear" w:color="auto" w:fill="FFFFFF"/>
              <w:rPr>
                <w:color w:val="000000"/>
              </w:rPr>
            </w:pPr>
          </w:p>
          <w:p w14:paraId="3239D4F7" w14:textId="6FABE204" w:rsidR="0063631A" w:rsidRDefault="0063631A" w:rsidP="00220365">
            <w:pPr>
              <w:shd w:val="clear" w:color="auto" w:fill="FFFFFF"/>
              <w:rPr>
                <w:color w:val="000000"/>
              </w:rPr>
            </w:pPr>
          </w:p>
          <w:p w14:paraId="300AAEF0" w14:textId="24E5EDDA" w:rsidR="0063631A" w:rsidRDefault="0063631A" w:rsidP="00220365">
            <w:pPr>
              <w:shd w:val="clear" w:color="auto" w:fill="FFFFFF"/>
              <w:rPr>
                <w:color w:val="000000"/>
              </w:rPr>
            </w:pPr>
          </w:p>
          <w:p w14:paraId="23E294AC" w14:textId="466E411B" w:rsidR="0063631A" w:rsidRDefault="0063631A" w:rsidP="00220365">
            <w:pPr>
              <w:shd w:val="clear" w:color="auto" w:fill="FFFFFF"/>
              <w:rPr>
                <w:color w:val="000000"/>
              </w:rPr>
            </w:pPr>
          </w:p>
          <w:p w14:paraId="0EC4929C" w14:textId="2639306F" w:rsidR="0063631A" w:rsidRDefault="0063631A" w:rsidP="00220365">
            <w:pPr>
              <w:shd w:val="clear" w:color="auto" w:fill="FFFFFF"/>
              <w:rPr>
                <w:color w:val="000000"/>
              </w:rPr>
            </w:pPr>
          </w:p>
          <w:p w14:paraId="7B03C9EB" w14:textId="0F8F36BB" w:rsidR="0063631A" w:rsidRDefault="0063631A" w:rsidP="00220365">
            <w:pPr>
              <w:shd w:val="clear" w:color="auto" w:fill="FFFFFF"/>
              <w:rPr>
                <w:color w:val="000000"/>
              </w:rPr>
            </w:pPr>
          </w:p>
          <w:p w14:paraId="04336FE1" w14:textId="0B8776EE" w:rsidR="00AC7038" w:rsidRDefault="00AC7038" w:rsidP="00220365">
            <w:pPr>
              <w:shd w:val="clear" w:color="auto" w:fill="FFFFFF"/>
              <w:rPr>
                <w:color w:val="000000"/>
              </w:rPr>
            </w:pPr>
          </w:p>
          <w:p w14:paraId="7AE6F3E4" w14:textId="77777777" w:rsidR="0063631A" w:rsidRPr="00EF0A8C" w:rsidRDefault="0063631A" w:rsidP="00220365">
            <w:pPr>
              <w:shd w:val="clear" w:color="auto" w:fill="FFFFFF"/>
              <w:rPr>
                <w:color w:val="000000"/>
              </w:rPr>
            </w:pPr>
          </w:p>
          <w:p w14:paraId="564AA9C4" w14:textId="77777777" w:rsidR="007350E9" w:rsidRPr="00EF0A8C" w:rsidRDefault="007350E9" w:rsidP="00220365">
            <w:pPr>
              <w:shd w:val="clear" w:color="auto" w:fill="FFFFFF"/>
            </w:pPr>
          </w:p>
        </w:tc>
      </w:tr>
      <w:tr w:rsidR="00E03729" w:rsidRPr="00F34CF1" w14:paraId="18ABFE68" w14:textId="77777777" w:rsidTr="00B018A6">
        <w:tc>
          <w:tcPr>
            <w:tcW w:w="10065" w:type="dxa"/>
            <w:gridSpan w:val="15"/>
            <w:tcBorders>
              <w:bottom w:val="double" w:sz="4" w:space="0" w:color="auto"/>
            </w:tcBorders>
            <w:shd w:val="clear" w:color="auto" w:fill="BDD6EE"/>
          </w:tcPr>
          <w:p w14:paraId="51DCA4D2" w14:textId="69CEBA57" w:rsidR="00E03729" w:rsidRPr="00F34CF1" w:rsidRDefault="00E03729" w:rsidP="00C33A9E">
            <w:pPr>
              <w:jc w:val="both"/>
              <w:rPr>
                <w:b/>
                <w:sz w:val="28"/>
              </w:rPr>
            </w:pPr>
            <w:bookmarkStart w:id="8" w:name="_Hlk87017278"/>
            <w:bookmarkEnd w:id="6"/>
            <w:r w:rsidRPr="00F34CF1">
              <w:lastRenderedPageBreak/>
              <w:br w:type="page"/>
            </w:r>
            <w:r w:rsidRPr="00F34CF1">
              <w:rPr>
                <w:b/>
                <w:sz w:val="28"/>
              </w:rPr>
              <w:t>B-III – Charakteristika studijního předmětu</w:t>
            </w:r>
          </w:p>
        </w:tc>
      </w:tr>
      <w:tr w:rsidR="00E03729" w:rsidRPr="00F34CF1" w14:paraId="031B03F2" w14:textId="77777777" w:rsidTr="00AC7038">
        <w:tc>
          <w:tcPr>
            <w:tcW w:w="3545" w:type="dxa"/>
            <w:gridSpan w:val="3"/>
            <w:tcBorders>
              <w:top w:val="double" w:sz="4" w:space="0" w:color="auto"/>
            </w:tcBorders>
            <w:shd w:val="clear" w:color="auto" w:fill="F7CAAC"/>
          </w:tcPr>
          <w:p w14:paraId="194BA7C3" w14:textId="77777777" w:rsidR="00E03729" w:rsidRPr="00F34CF1" w:rsidRDefault="00E03729" w:rsidP="00C33A9E">
            <w:pPr>
              <w:jc w:val="both"/>
              <w:rPr>
                <w:b/>
              </w:rPr>
            </w:pPr>
            <w:r w:rsidRPr="00F34CF1">
              <w:rPr>
                <w:b/>
              </w:rPr>
              <w:t>Název studijního předmětu</w:t>
            </w:r>
          </w:p>
        </w:tc>
        <w:tc>
          <w:tcPr>
            <w:tcW w:w="6520" w:type="dxa"/>
            <w:gridSpan w:val="12"/>
            <w:tcBorders>
              <w:top w:val="double" w:sz="4" w:space="0" w:color="auto"/>
            </w:tcBorders>
          </w:tcPr>
          <w:p w14:paraId="066F9E5D" w14:textId="4BACD8E5" w:rsidR="00E03729" w:rsidRPr="0069067B" w:rsidRDefault="0069067B" w:rsidP="00C33A9E">
            <w:pPr>
              <w:jc w:val="both"/>
              <w:rPr>
                <w:b/>
                <w:bCs/>
                <w:lang w:val="en-GB"/>
              </w:rPr>
            </w:pPr>
            <w:bookmarkStart w:id="9" w:name="Biolog_akt_látky_v_potrav"/>
            <w:bookmarkEnd w:id="9"/>
            <w:r w:rsidRPr="0069067B">
              <w:rPr>
                <w:b/>
                <w:bCs/>
                <w:color w:val="000000"/>
                <w:bdr w:val="none" w:sz="0" w:space="0" w:color="auto" w:frame="1"/>
                <w:lang w:val="en-GB"/>
              </w:rPr>
              <w:t xml:space="preserve">Biologically </w:t>
            </w:r>
            <w:r>
              <w:rPr>
                <w:b/>
                <w:bCs/>
                <w:color w:val="000000"/>
                <w:bdr w:val="none" w:sz="0" w:space="0" w:color="auto" w:frame="1"/>
                <w:lang w:val="en-GB"/>
              </w:rPr>
              <w:t>A</w:t>
            </w:r>
            <w:r w:rsidRPr="0069067B">
              <w:rPr>
                <w:b/>
                <w:bCs/>
                <w:color w:val="000000"/>
                <w:bdr w:val="none" w:sz="0" w:space="0" w:color="auto" w:frame="1"/>
                <w:lang w:val="en-GB"/>
              </w:rPr>
              <w:t xml:space="preserve">ctive </w:t>
            </w:r>
            <w:r>
              <w:rPr>
                <w:b/>
                <w:bCs/>
                <w:color w:val="000000"/>
                <w:bdr w:val="none" w:sz="0" w:space="0" w:color="auto" w:frame="1"/>
                <w:lang w:val="en-GB"/>
              </w:rPr>
              <w:t>S</w:t>
            </w:r>
            <w:r w:rsidRPr="0069067B">
              <w:rPr>
                <w:b/>
                <w:bCs/>
                <w:color w:val="000000"/>
                <w:bdr w:val="none" w:sz="0" w:space="0" w:color="auto" w:frame="1"/>
                <w:lang w:val="en-GB"/>
              </w:rPr>
              <w:t xml:space="preserve">ubstances in </w:t>
            </w:r>
            <w:r>
              <w:rPr>
                <w:b/>
                <w:bCs/>
                <w:color w:val="000000"/>
                <w:bdr w:val="none" w:sz="0" w:space="0" w:color="auto" w:frame="1"/>
                <w:lang w:val="en-GB"/>
              </w:rPr>
              <w:t>F</w:t>
            </w:r>
            <w:r w:rsidRPr="0069067B">
              <w:rPr>
                <w:b/>
                <w:bCs/>
                <w:color w:val="000000"/>
                <w:bdr w:val="none" w:sz="0" w:space="0" w:color="auto" w:frame="1"/>
                <w:lang w:val="en-GB"/>
              </w:rPr>
              <w:t>ood</w:t>
            </w:r>
          </w:p>
        </w:tc>
      </w:tr>
      <w:tr w:rsidR="00E03729" w:rsidRPr="00F34CF1" w14:paraId="10CF2A1D" w14:textId="77777777" w:rsidTr="00AC7038">
        <w:tc>
          <w:tcPr>
            <w:tcW w:w="3545" w:type="dxa"/>
            <w:gridSpan w:val="3"/>
            <w:shd w:val="clear" w:color="auto" w:fill="F7CAAC"/>
          </w:tcPr>
          <w:p w14:paraId="3E730A32" w14:textId="77777777" w:rsidR="00E03729" w:rsidRPr="00F34CF1" w:rsidRDefault="00E03729" w:rsidP="00C33A9E">
            <w:pPr>
              <w:jc w:val="both"/>
              <w:rPr>
                <w:b/>
              </w:rPr>
            </w:pPr>
            <w:r w:rsidRPr="00F34CF1">
              <w:rPr>
                <w:b/>
              </w:rPr>
              <w:t>Typ předmětu</w:t>
            </w:r>
          </w:p>
        </w:tc>
        <w:tc>
          <w:tcPr>
            <w:tcW w:w="3198" w:type="dxa"/>
            <w:gridSpan w:val="7"/>
          </w:tcPr>
          <w:p w14:paraId="5E5AEB3E" w14:textId="0DAAE4AE" w:rsidR="00E03729" w:rsidRPr="00F34CF1" w:rsidRDefault="007662EB" w:rsidP="00C33A9E">
            <w:pPr>
              <w:jc w:val="both"/>
            </w:pPr>
            <w:r>
              <w:t>povinně volitelný</w:t>
            </w:r>
          </w:p>
        </w:tc>
        <w:tc>
          <w:tcPr>
            <w:tcW w:w="2695" w:type="dxa"/>
            <w:gridSpan w:val="3"/>
            <w:shd w:val="clear" w:color="auto" w:fill="F7CAAC"/>
          </w:tcPr>
          <w:p w14:paraId="60FF9A83" w14:textId="77777777" w:rsidR="00E03729" w:rsidRPr="00F34CF1" w:rsidRDefault="00E03729" w:rsidP="00C33A9E">
            <w:pPr>
              <w:jc w:val="both"/>
            </w:pPr>
            <w:r w:rsidRPr="00F34CF1">
              <w:rPr>
                <w:b/>
              </w:rPr>
              <w:t>doporučený ročník / semestr</w:t>
            </w:r>
          </w:p>
        </w:tc>
        <w:tc>
          <w:tcPr>
            <w:tcW w:w="627" w:type="dxa"/>
            <w:gridSpan w:val="2"/>
          </w:tcPr>
          <w:p w14:paraId="48D7907F" w14:textId="77777777" w:rsidR="00E03729" w:rsidRPr="00F34CF1" w:rsidRDefault="00E03729" w:rsidP="00C33A9E">
            <w:pPr>
              <w:jc w:val="both"/>
            </w:pPr>
          </w:p>
        </w:tc>
      </w:tr>
      <w:tr w:rsidR="00E03729" w:rsidRPr="00F34CF1" w14:paraId="6C39D030" w14:textId="77777777" w:rsidTr="00AC7038">
        <w:tc>
          <w:tcPr>
            <w:tcW w:w="3545" w:type="dxa"/>
            <w:gridSpan w:val="3"/>
            <w:shd w:val="clear" w:color="auto" w:fill="F7CAAC"/>
          </w:tcPr>
          <w:p w14:paraId="768F4312" w14:textId="77777777" w:rsidR="00E03729" w:rsidRPr="00F34CF1" w:rsidRDefault="00E03729" w:rsidP="00C33A9E">
            <w:pPr>
              <w:jc w:val="both"/>
              <w:rPr>
                <w:b/>
              </w:rPr>
            </w:pPr>
            <w:r w:rsidRPr="00F34CF1">
              <w:rPr>
                <w:b/>
              </w:rPr>
              <w:t>Rozsah studijního předmětu</w:t>
            </w:r>
          </w:p>
        </w:tc>
        <w:tc>
          <w:tcPr>
            <w:tcW w:w="1493" w:type="dxa"/>
            <w:gridSpan w:val="4"/>
          </w:tcPr>
          <w:p w14:paraId="710CEDA4" w14:textId="77777777" w:rsidR="00E03729" w:rsidRPr="00F34CF1" w:rsidRDefault="00E03729" w:rsidP="00C33A9E">
            <w:pPr>
              <w:jc w:val="both"/>
            </w:pPr>
          </w:p>
        </w:tc>
        <w:tc>
          <w:tcPr>
            <w:tcW w:w="889" w:type="dxa"/>
            <w:shd w:val="clear" w:color="auto" w:fill="F7CAAC"/>
          </w:tcPr>
          <w:p w14:paraId="1805A032" w14:textId="77777777" w:rsidR="00E03729" w:rsidRPr="00F34CF1" w:rsidRDefault="00E03729" w:rsidP="00C33A9E">
            <w:pPr>
              <w:jc w:val="both"/>
              <w:rPr>
                <w:b/>
              </w:rPr>
            </w:pPr>
            <w:r w:rsidRPr="00F34CF1">
              <w:rPr>
                <w:b/>
              </w:rPr>
              <w:t xml:space="preserve">hod. </w:t>
            </w:r>
          </w:p>
        </w:tc>
        <w:tc>
          <w:tcPr>
            <w:tcW w:w="816" w:type="dxa"/>
            <w:gridSpan w:val="2"/>
          </w:tcPr>
          <w:p w14:paraId="2ADF5C22" w14:textId="77777777" w:rsidR="00E03729" w:rsidRPr="00F34CF1" w:rsidRDefault="00E03729" w:rsidP="00C33A9E">
            <w:pPr>
              <w:jc w:val="both"/>
            </w:pPr>
          </w:p>
        </w:tc>
        <w:tc>
          <w:tcPr>
            <w:tcW w:w="2156" w:type="dxa"/>
            <w:gridSpan w:val="2"/>
            <w:shd w:val="clear" w:color="auto" w:fill="F7CAAC"/>
          </w:tcPr>
          <w:p w14:paraId="55DE4025" w14:textId="77777777" w:rsidR="00E03729" w:rsidRPr="00F34CF1" w:rsidRDefault="00E03729" w:rsidP="00C33A9E">
            <w:pPr>
              <w:jc w:val="both"/>
              <w:rPr>
                <w:b/>
              </w:rPr>
            </w:pPr>
            <w:r w:rsidRPr="00F34CF1">
              <w:rPr>
                <w:b/>
              </w:rPr>
              <w:t>kreditů</w:t>
            </w:r>
          </w:p>
        </w:tc>
        <w:tc>
          <w:tcPr>
            <w:tcW w:w="1166" w:type="dxa"/>
            <w:gridSpan w:val="3"/>
          </w:tcPr>
          <w:p w14:paraId="4A4FA355" w14:textId="77777777" w:rsidR="00E03729" w:rsidRPr="00F34CF1" w:rsidRDefault="00E03729" w:rsidP="00C33A9E">
            <w:pPr>
              <w:jc w:val="both"/>
            </w:pPr>
          </w:p>
        </w:tc>
      </w:tr>
      <w:tr w:rsidR="00E03729" w:rsidRPr="00F34CF1" w14:paraId="378736C2" w14:textId="77777777" w:rsidTr="00AC7038">
        <w:tc>
          <w:tcPr>
            <w:tcW w:w="3545" w:type="dxa"/>
            <w:gridSpan w:val="3"/>
            <w:shd w:val="clear" w:color="auto" w:fill="F7CAAC"/>
          </w:tcPr>
          <w:p w14:paraId="00F4B941" w14:textId="77777777" w:rsidR="00E03729" w:rsidRPr="00F34CF1" w:rsidRDefault="00E03729" w:rsidP="00C33A9E">
            <w:pPr>
              <w:jc w:val="both"/>
              <w:rPr>
                <w:b/>
              </w:rPr>
            </w:pPr>
            <w:r w:rsidRPr="00F34CF1">
              <w:rPr>
                <w:b/>
              </w:rPr>
              <w:t>Prerekvizity, korekvizity, ekvivalence</w:t>
            </w:r>
          </w:p>
        </w:tc>
        <w:tc>
          <w:tcPr>
            <w:tcW w:w="6520" w:type="dxa"/>
            <w:gridSpan w:val="12"/>
          </w:tcPr>
          <w:p w14:paraId="477390CF" w14:textId="77777777" w:rsidR="00E03729" w:rsidRPr="00F34CF1" w:rsidRDefault="00E03729" w:rsidP="00C33A9E">
            <w:pPr>
              <w:jc w:val="both"/>
            </w:pPr>
          </w:p>
        </w:tc>
      </w:tr>
      <w:tr w:rsidR="00E03729" w:rsidRPr="00F34CF1" w14:paraId="261F7C16" w14:textId="77777777" w:rsidTr="00AC7038">
        <w:tc>
          <w:tcPr>
            <w:tcW w:w="3545" w:type="dxa"/>
            <w:gridSpan w:val="3"/>
            <w:shd w:val="clear" w:color="auto" w:fill="F7CAAC"/>
          </w:tcPr>
          <w:p w14:paraId="594C8272" w14:textId="77777777" w:rsidR="00E03729" w:rsidRPr="00F34CF1" w:rsidRDefault="00E03729" w:rsidP="00C33A9E">
            <w:pPr>
              <w:jc w:val="both"/>
              <w:rPr>
                <w:b/>
              </w:rPr>
            </w:pPr>
            <w:r w:rsidRPr="00F34CF1">
              <w:rPr>
                <w:b/>
              </w:rPr>
              <w:t>Způsob ověření studijních výsledků</w:t>
            </w:r>
          </w:p>
        </w:tc>
        <w:tc>
          <w:tcPr>
            <w:tcW w:w="3198" w:type="dxa"/>
            <w:gridSpan w:val="7"/>
          </w:tcPr>
          <w:p w14:paraId="673544AD" w14:textId="77777777" w:rsidR="00E03729" w:rsidRPr="00F34CF1" w:rsidRDefault="00E03729" w:rsidP="00C33A9E">
            <w:pPr>
              <w:jc w:val="both"/>
            </w:pPr>
            <w:r w:rsidRPr="00F34CF1">
              <w:t>zkouška</w:t>
            </w:r>
          </w:p>
        </w:tc>
        <w:tc>
          <w:tcPr>
            <w:tcW w:w="2156" w:type="dxa"/>
            <w:gridSpan w:val="2"/>
            <w:shd w:val="clear" w:color="auto" w:fill="F7CAAC"/>
          </w:tcPr>
          <w:p w14:paraId="019884F5" w14:textId="77777777" w:rsidR="00E03729" w:rsidRPr="00F34CF1" w:rsidRDefault="00E03729" w:rsidP="00C33A9E">
            <w:pPr>
              <w:jc w:val="both"/>
              <w:rPr>
                <w:b/>
              </w:rPr>
            </w:pPr>
            <w:r w:rsidRPr="00F34CF1">
              <w:rPr>
                <w:b/>
              </w:rPr>
              <w:t>Forma výuky</w:t>
            </w:r>
          </w:p>
        </w:tc>
        <w:tc>
          <w:tcPr>
            <w:tcW w:w="1166" w:type="dxa"/>
            <w:gridSpan w:val="3"/>
          </w:tcPr>
          <w:p w14:paraId="533151E4" w14:textId="4950F3FB" w:rsidR="00E03729" w:rsidRPr="00F34CF1" w:rsidRDefault="007662EB" w:rsidP="00C33A9E">
            <w:pPr>
              <w:jc w:val="both"/>
            </w:pPr>
            <w:r>
              <w:t>konzultace</w:t>
            </w:r>
          </w:p>
        </w:tc>
      </w:tr>
      <w:tr w:rsidR="00E03729" w:rsidRPr="00F34CF1" w14:paraId="0C0DE166" w14:textId="77777777" w:rsidTr="00AC7038">
        <w:tc>
          <w:tcPr>
            <w:tcW w:w="3545" w:type="dxa"/>
            <w:gridSpan w:val="3"/>
            <w:shd w:val="clear" w:color="auto" w:fill="F7CAAC"/>
          </w:tcPr>
          <w:p w14:paraId="20E81848" w14:textId="77777777" w:rsidR="00E03729" w:rsidRPr="00F34CF1" w:rsidRDefault="00E03729" w:rsidP="00C33A9E">
            <w:pPr>
              <w:jc w:val="both"/>
              <w:rPr>
                <w:b/>
              </w:rPr>
            </w:pPr>
            <w:r w:rsidRPr="00F34CF1">
              <w:rPr>
                <w:b/>
              </w:rPr>
              <w:t>Forma způsobu ověření studijních výsledků a další požadavky na studenta</w:t>
            </w:r>
          </w:p>
        </w:tc>
        <w:tc>
          <w:tcPr>
            <w:tcW w:w="6520" w:type="dxa"/>
            <w:gridSpan w:val="12"/>
            <w:tcBorders>
              <w:bottom w:val="single" w:sz="4" w:space="0" w:color="auto"/>
            </w:tcBorders>
          </w:tcPr>
          <w:p w14:paraId="02F85628" w14:textId="77777777" w:rsidR="00E03729" w:rsidRPr="00F34CF1" w:rsidRDefault="00E03729" w:rsidP="00C33A9E">
            <w:pPr>
              <w:jc w:val="both"/>
            </w:pPr>
            <w:r w:rsidRPr="00433577">
              <w:t>Vypracování podkladu ke zkoušce na zadané téma z</w:t>
            </w:r>
            <w:r>
              <w:t xml:space="preserve"> bioaktivních látek v daných potravinách </w:t>
            </w:r>
            <w:r w:rsidRPr="00433577">
              <w:t>ve stanovené formě a rozsahu.</w:t>
            </w:r>
          </w:p>
        </w:tc>
      </w:tr>
      <w:tr w:rsidR="00E03729" w:rsidRPr="00F34CF1" w14:paraId="5FEB8069" w14:textId="77777777" w:rsidTr="00AC7038">
        <w:trPr>
          <w:trHeight w:val="197"/>
        </w:trPr>
        <w:tc>
          <w:tcPr>
            <w:tcW w:w="3545" w:type="dxa"/>
            <w:gridSpan w:val="3"/>
            <w:tcBorders>
              <w:top w:val="nil"/>
            </w:tcBorders>
            <w:shd w:val="clear" w:color="auto" w:fill="F7CAAC"/>
          </w:tcPr>
          <w:p w14:paraId="0B8CC79F" w14:textId="77777777" w:rsidR="00E03729" w:rsidRPr="00F34CF1" w:rsidRDefault="00E03729" w:rsidP="00C33A9E">
            <w:pPr>
              <w:jc w:val="both"/>
              <w:rPr>
                <w:b/>
              </w:rPr>
            </w:pPr>
            <w:r w:rsidRPr="00F34CF1">
              <w:rPr>
                <w:b/>
              </w:rPr>
              <w:t>Garant předmětu</w:t>
            </w:r>
          </w:p>
        </w:tc>
        <w:tc>
          <w:tcPr>
            <w:tcW w:w="6520" w:type="dxa"/>
            <w:gridSpan w:val="12"/>
            <w:tcBorders>
              <w:top w:val="single" w:sz="4" w:space="0" w:color="auto"/>
            </w:tcBorders>
          </w:tcPr>
          <w:p w14:paraId="32D2E6C2" w14:textId="77777777" w:rsidR="00E03729" w:rsidRPr="00F34CF1" w:rsidRDefault="00E03729" w:rsidP="00C33A9E">
            <w:pPr>
              <w:jc w:val="both"/>
            </w:pPr>
            <w:r>
              <w:rPr>
                <w:spacing w:val="-2"/>
              </w:rPr>
              <w:t>prof</w:t>
            </w:r>
            <w:r w:rsidRPr="00283731">
              <w:rPr>
                <w:spacing w:val="-2"/>
              </w:rPr>
              <w:t xml:space="preserve">. Ing. </w:t>
            </w:r>
            <w:r>
              <w:rPr>
                <w:spacing w:val="-2"/>
              </w:rPr>
              <w:t>Jiří Mlček</w:t>
            </w:r>
            <w:r w:rsidRPr="00283731">
              <w:rPr>
                <w:spacing w:val="-2"/>
              </w:rPr>
              <w:t>, Ph.D.</w:t>
            </w:r>
          </w:p>
        </w:tc>
      </w:tr>
      <w:tr w:rsidR="00E03729" w:rsidRPr="00F34CF1" w14:paraId="5443B2EB" w14:textId="77777777" w:rsidTr="00AC7038">
        <w:trPr>
          <w:trHeight w:val="243"/>
        </w:trPr>
        <w:tc>
          <w:tcPr>
            <w:tcW w:w="3545" w:type="dxa"/>
            <w:gridSpan w:val="3"/>
            <w:tcBorders>
              <w:top w:val="nil"/>
            </w:tcBorders>
            <w:shd w:val="clear" w:color="auto" w:fill="F7CAAC"/>
          </w:tcPr>
          <w:p w14:paraId="68AA3095" w14:textId="77777777" w:rsidR="00E03729" w:rsidRPr="00F34CF1" w:rsidRDefault="00E03729" w:rsidP="00C33A9E">
            <w:pPr>
              <w:jc w:val="both"/>
              <w:rPr>
                <w:b/>
              </w:rPr>
            </w:pPr>
            <w:r w:rsidRPr="00F34CF1">
              <w:rPr>
                <w:b/>
              </w:rPr>
              <w:t>Zapojení garanta do výuky předmětu</w:t>
            </w:r>
          </w:p>
        </w:tc>
        <w:tc>
          <w:tcPr>
            <w:tcW w:w="6520" w:type="dxa"/>
            <w:gridSpan w:val="12"/>
            <w:tcBorders>
              <w:top w:val="nil"/>
            </w:tcBorders>
          </w:tcPr>
          <w:p w14:paraId="6416A84E" w14:textId="77777777" w:rsidR="00E03729" w:rsidRPr="00F34CF1" w:rsidRDefault="00E03729" w:rsidP="00C33A9E">
            <w:pPr>
              <w:jc w:val="both"/>
            </w:pPr>
            <w:r w:rsidRPr="00283731">
              <w:t>100%</w:t>
            </w:r>
          </w:p>
        </w:tc>
      </w:tr>
      <w:tr w:rsidR="00E03729" w:rsidRPr="00F34CF1" w14:paraId="7E0E2716" w14:textId="77777777" w:rsidTr="00AC7038">
        <w:tc>
          <w:tcPr>
            <w:tcW w:w="3545" w:type="dxa"/>
            <w:gridSpan w:val="3"/>
            <w:shd w:val="clear" w:color="auto" w:fill="F7CAAC"/>
          </w:tcPr>
          <w:p w14:paraId="4433C181" w14:textId="77777777" w:rsidR="00E03729" w:rsidRPr="00F34CF1" w:rsidRDefault="00E03729" w:rsidP="00C33A9E">
            <w:pPr>
              <w:jc w:val="both"/>
              <w:rPr>
                <w:b/>
              </w:rPr>
            </w:pPr>
            <w:r w:rsidRPr="00F34CF1">
              <w:rPr>
                <w:b/>
              </w:rPr>
              <w:t>Vyučující</w:t>
            </w:r>
          </w:p>
        </w:tc>
        <w:tc>
          <w:tcPr>
            <w:tcW w:w="6520" w:type="dxa"/>
            <w:gridSpan w:val="12"/>
            <w:tcBorders>
              <w:bottom w:val="nil"/>
            </w:tcBorders>
          </w:tcPr>
          <w:p w14:paraId="10934D6E" w14:textId="77777777" w:rsidR="00E03729" w:rsidRPr="00F34CF1" w:rsidRDefault="00E03729" w:rsidP="00C33A9E">
            <w:pPr>
              <w:jc w:val="both"/>
            </w:pPr>
          </w:p>
        </w:tc>
      </w:tr>
      <w:tr w:rsidR="00E03729" w:rsidRPr="00F34CF1" w14:paraId="5D698AC7" w14:textId="77777777" w:rsidTr="00B018A6">
        <w:trPr>
          <w:trHeight w:val="272"/>
        </w:trPr>
        <w:tc>
          <w:tcPr>
            <w:tcW w:w="10065" w:type="dxa"/>
            <w:gridSpan w:val="15"/>
            <w:tcBorders>
              <w:top w:val="nil"/>
            </w:tcBorders>
          </w:tcPr>
          <w:p w14:paraId="7FFE64AF" w14:textId="77777777" w:rsidR="00E03729" w:rsidRPr="00F34CF1" w:rsidRDefault="00E03729" w:rsidP="00C33A9E">
            <w:pPr>
              <w:jc w:val="both"/>
            </w:pPr>
            <w:r>
              <w:rPr>
                <w:spacing w:val="-2"/>
              </w:rPr>
              <w:t>prof</w:t>
            </w:r>
            <w:r w:rsidRPr="00283731">
              <w:rPr>
                <w:spacing w:val="-2"/>
              </w:rPr>
              <w:t xml:space="preserve">. Ing. </w:t>
            </w:r>
            <w:r>
              <w:rPr>
                <w:spacing w:val="-2"/>
              </w:rPr>
              <w:t>Jiří Mlček</w:t>
            </w:r>
            <w:r w:rsidRPr="00283731">
              <w:rPr>
                <w:spacing w:val="-2"/>
              </w:rPr>
              <w:t>, Ph.D.</w:t>
            </w:r>
          </w:p>
        </w:tc>
      </w:tr>
      <w:tr w:rsidR="00E03729" w:rsidRPr="00F34CF1" w14:paraId="395F5A45" w14:textId="77777777" w:rsidTr="00AC7038">
        <w:tc>
          <w:tcPr>
            <w:tcW w:w="3545" w:type="dxa"/>
            <w:gridSpan w:val="3"/>
            <w:shd w:val="clear" w:color="auto" w:fill="F7CAAC"/>
          </w:tcPr>
          <w:p w14:paraId="34FDE237" w14:textId="77777777" w:rsidR="00E03729" w:rsidRPr="00F34CF1" w:rsidRDefault="00E03729" w:rsidP="00C33A9E">
            <w:pPr>
              <w:jc w:val="both"/>
              <w:rPr>
                <w:b/>
              </w:rPr>
            </w:pPr>
            <w:r w:rsidRPr="00F34CF1">
              <w:rPr>
                <w:b/>
              </w:rPr>
              <w:t>Stručná anotace předmětu</w:t>
            </w:r>
          </w:p>
        </w:tc>
        <w:tc>
          <w:tcPr>
            <w:tcW w:w="6520" w:type="dxa"/>
            <w:gridSpan w:val="12"/>
            <w:tcBorders>
              <w:bottom w:val="nil"/>
            </w:tcBorders>
          </w:tcPr>
          <w:p w14:paraId="0ADC1D5E" w14:textId="77777777" w:rsidR="00E03729" w:rsidRPr="00F34CF1" w:rsidRDefault="00E03729" w:rsidP="00C33A9E">
            <w:pPr>
              <w:jc w:val="both"/>
            </w:pPr>
          </w:p>
        </w:tc>
      </w:tr>
      <w:tr w:rsidR="00E03729" w:rsidRPr="00F34CF1" w14:paraId="1BB1E41E" w14:textId="77777777" w:rsidTr="00B018A6">
        <w:trPr>
          <w:trHeight w:val="2717"/>
        </w:trPr>
        <w:tc>
          <w:tcPr>
            <w:tcW w:w="10065" w:type="dxa"/>
            <w:gridSpan w:val="15"/>
            <w:tcBorders>
              <w:top w:val="nil"/>
              <w:bottom w:val="single" w:sz="12" w:space="0" w:color="auto"/>
            </w:tcBorders>
          </w:tcPr>
          <w:p w14:paraId="1A16C89C" w14:textId="77777777" w:rsidR="00E03729" w:rsidRDefault="00E03729" w:rsidP="00C33A9E">
            <w:pPr>
              <w:jc w:val="both"/>
              <w:rPr>
                <w:color w:val="000000"/>
              </w:rPr>
            </w:pPr>
            <w:r w:rsidRPr="006C13DE">
              <w:rPr>
                <w:color w:val="000000"/>
              </w:rPr>
              <w:t>Cílem předmětu je seznámit studenty s tematikou biologicky aktivních látek, jejich výskytem v potravinách, účincích na organismus, využitím, změnami během zpracování a skladování a metodami hodnocení biologické aktivity.</w:t>
            </w:r>
          </w:p>
          <w:p w14:paraId="771ABD58" w14:textId="77777777" w:rsidR="00E03729" w:rsidRPr="00283731" w:rsidRDefault="00E03729" w:rsidP="00C33A9E">
            <w:pPr>
              <w:jc w:val="both"/>
            </w:pPr>
          </w:p>
          <w:p w14:paraId="57DECD68" w14:textId="77777777" w:rsidR="00E03729" w:rsidRPr="00283731" w:rsidRDefault="00E03729" w:rsidP="00C33A9E">
            <w:pPr>
              <w:jc w:val="both"/>
            </w:pPr>
            <w:r w:rsidRPr="00283731">
              <w:rPr>
                <w:u w:val="single"/>
              </w:rPr>
              <w:t>Základní témata:</w:t>
            </w:r>
          </w:p>
          <w:p w14:paraId="197AF31D" w14:textId="77777777" w:rsidR="00E03729"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Základní pojmy, rozdělení biologicky aktivních látek, nutraceutika, doplňky stravy, funkční potraviny, nové potraviny.</w:t>
            </w:r>
          </w:p>
          <w:p w14:paraId="1CCD5B55"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Sacharidy, lipidy bílkoviny a nukleové kyseliny.</w:t>
            </w:r>
          </w:p>
          <w:p w14:paraId="0D357D69" w14:textId="7B321B72"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 xml:space="preserve">Alkaloidy, </w:t>
            </w:r>
            <w:r w:rsidR="00376077" w:rsidRPr="00D74100">
              <w:rPr>
                <w:color w:val="000000"/>
                <w:shd w:val="clear" w:color="auto" w:fill="FFFFFF"/>
              </w:rPr>
              <w:t>glykosidy – fenolické</w:t>
            </w:r>
            <w:r w:rsidRPr="00D74100">
              <w:rPr>
                <w:color w:val="000000"/>
                <w:shd w:val="clear" w:color="auto" w:fill="FFFFFF"/>
              </w:rPr>
              <w:t>, steroidní a kyanogenní glykosidy.</w:t>
            </w:r>
          </w:p>
          <w:p w14:paraId="5818DB17"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Třísloviny a přírodní barviva, isoprenoidy, silice.</w:t>
            </w:r>
          </w:p>
          <w:p w14:paraId="4C99F92A"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Vitaminy, enzymy, steroidy, minerální látky.</w:t>
            </w:r>
          </w:p>
          <w:p w14:paraId="49F8AB1B"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Biologicky aktivní látky v potravinách rostlinného původu a jejich změny.</w:t>
            </w:r>
          </w:p>
          <w:p w14:paraId="63C90565" w14:textId="77777777" w:rsidR="00E03729" w:rsidRPr="00D74100" w:rsidRDefault="00E03729" w:rsidP="00C33A9E">
            <w:pPr>
              <w:rPr>
                <w:color w:val="000000"/>
                <w:shd w:val="clear" w:color="auto" w:fill="FFFFFF"/>
              </w:rPr>
            </w:pPr>
            <w:r>
              <w:rPr>
                <w:color w:val="000000"/>
                <w:shd w:val="clear" w:color="auto" w:fill="FFFFFF"/>
              </w:rPr>
              <w:t xml:space="preserve">- </w:t>
            </w:r>
            <w:r w:rsidRPr="00D74100">
              <w:rPr>
                <w:color w:val="000000"/>
                <w:shd w:val="clear" w:color="auto" w:fill="FFFFFF"/>
              </w:rPr>
              <w:t>Biologicky aktivní látky v potravinách živočišného původu a jejich změny.</w:t>
            </w:r>
          </w:p>
          <w:p w14:paraId="24510595" w14:textId="77777777" w:rsidR="00E03729" w:rsidRPr="00770F28" w:rsidRDefault="00E03729" w:rsidP="00E03729">
            <w:pPr>
              <w:widowControl w:val="0"/>
              <w:numPr>
                <w:ilvl w:val="1"/>
                <w:numId w:val="23"/>
              </w:numPr>
              <w:ind w:left="113" w:hanging="113"/>
              <w:jc w:val="both"/>
              <w:rPr>
                <w:lang w:val="en-US"/>
              </w:rPr>
            </w:pPr>
            <w:r w:rsidRPr="00D74100">
              <w:rPr>
                <w:color w:val="000000"/>
                <w:shd w:val="clear" w:color="auto" w:fill="FFFFFF"/>
              </w:rPr>
              <w:t>Účinky na organismus, využití, sledování, biologická aktivita a autenticita bioaktivních látek.</w:t>
            </w:r>
          </w:p>
          <w:p w14:paraId="31E0E4AF" w14:textId="002A1D1A" w:rsidR="00220365" w:rsidRPr="00F34CF1" w:rsidRDefault="00220365" w:rsidP="00E03729">
            <w:pPr>
              <w:widowControl w:val="0"/>
              <w:numPr>
                <w:ilvl w:val="1"/>
                <w:numId w:val="23"/>
              </w:numPr>
              <w:ind w:left="113" w:hanging="113"/>
              <w:jc w:val="both"/>
              <w:rPr>
                <w:lang w:val="en-US"/>
              </w:rPr>
            </w:pPr>
            <w:r w:rsidRPr="00971374">
              <w:rPr>
                <w:color w:val="000000"/>
                <w:shd w:val="clear" w:color="auto" w:fill="FFFFFF"/>
              </w:rPr>
              <w:t>Příprava a vyhodnocení experimentů pomocí moderních ICT.</w:t>
            </w:r>
          </w:p>
        </w:tc>
      </w:tr>
      <w:tr w:rsidR="00E03729" w:rsidRPr="00F34CF1" w14:paraId="00B1C7C1" w14:textId="77777777" w:rsidTr="00B018A6">
        <w:trPr>
          <w:trHeight w:val="265"/>
        </w:trPr>
        <w:tc>
          <w:tcPr>
            <w:tcW w:w="3904" w:type="dxa"/>
            <w:gridSpan w:val="5"/>
            <w:tcBorders>
              <w:top w:val="nil"/>
            </w:tcBorders>
            <w:shd w:val="clear" w:color="auto" w:fill="F7CAAC"/>
          </w:tcPr>
          <w:p w14:paraId="128924E0" w14:textId="2AA74F2C" w:rsidR="00E03729" w:rsidRPr="00F34CF1" w:rsidRDefault="00E03729" w:rsidP="00C33A9E">
            <w:pPr>
              <w:jc w:val="both"/>
            </w:pPr>
            <w:r w:rsidRPr="00F34CF1">
              <w:rPr>
                <w:b/>
              </w:rPr>
              <w:t>Studijní literatura a studijní pomůc</w:t>
            </w:r>
            <w:r w:rsidR="00D01DB5" w:rsidRPr="00EF0A8C">
              <w:rPr>
                <w:b/>
              </w:rPr>
              <w:t>ky</w:t>
            </w:r>
          </w:p>
        </w:tc>
        <w:tc>
          <w:tcPr>
            <w:tcW w:w="6161" w:type="dxa"/>
            <w:gridSpan w:val="10"/>
            <w:tcBorders>
              <w:top w:val="nil"/>
              <w:bottom w:val="nil"/>
            </w:tcBorders>
          </w:tcPr>
          <w:p w14:paraId="32584DEA" w14:textId="77777777" w:rsidR="00E03729" w:rsidRPr="00F34CF1" w:rsidRDefault="00E03729" w:rsidP="00C33A9E">
            <w:pPr>
              <w:jc w:val="both"/>
            </w:pPr>
          </w:p>
        </w:tc>
      </w:tr>
      <w:tr w:rsidR="00E03729" w:rsidRPr="00F34CF1" w14:paraId="705559BD" w14:textId="77777777" w:rsidTr="00B018A6">
        <w:trPr>
          <w:trHeight w:val="1497"/>
        </w:trPr>
        <w:tc>
          <w:tcPr>
            <w:tcW w:w="10065" w:type="dxa"/>
            <w:gridSpan w:val="15"/>
            <w:tcBorders>
              <w:top w:val="nil"/>
            </w:tcBorders>
          </w:tcPr>
          <w:p w14:paraId="3F48DE00" w14:textId="77777777" w:rsidR="00E03729" w:rsidRPr="00283731" w:rsidRDefault="00E03729" w:rsidP="00C33A9E">
            <w:pPr>
              <w:jc w:val="both"/>
              <w:rPr>
                <w:u w:val="single"/>
              </w:rPr>
            </w:pPr>
            <w:r w:rsidRPr="00283731">
              <w:rPr>
                <w:u w:val="single"/>
              </w:rPr>
              <w:t>Povinná literatura:</w:t>
            </w:r>
          </w:p>
          <w:p w14:paraId="69798A41" w14:textId="7B524390" w:rsidR="00E03729" w:rsidRPr="00FD11C5" w:rsidRDefault="00E03729" w:rsidP="00400509">
            <w:pPr>
              <w:shd w:val="clear" w:color="auto" w:fill="FFFFFF"/>
              <w:jc w:val="both"/>
              <w:rPr>
                <w:rStyle w:val="author"/>
                <w:color w:val="111111"/>
              </w:rPr>
            </w:pPr>
            <w:r w:rsidRPr="00FD11C5">
              <w:rPr>
                <w:rStyle w:val="author"/>
                <w:caps/>
                <w:color w:val="0F1111"/>
                <w:shd w:val="clear" w:color="auto" w:fill="FFFFFF"/>
              </w:rPr>
              <w:t>Tung-Ching, L</w:t>
            </w:r>
            <w:r w:rsidR="00B36CDF">
              <w:rPr>
                <w:rStyle w:val="author"/>
                <w:caps/>
                <w:color w:val="0F1111"/>
                <w:shd w:val="clear" w:color="auto" w:fill="FFFFFF"/>
              </w:rPr>
              <w:t>.</w:t>
            </w:r>
            <w:r w:rsidRPr="00FD11C5">
              <w:rPr>
                <w:rStyle w:val="a-color-secondary"/>
                <w:caps/>
                <w:color w:val="0F1111"/>
                <w:shd w:val="clear" w:color="auto" w:fill="FFFFFF"/>
              </w:rPr>
              <w:t>, </w:t>
            </w:r>
            <w:r w:rsidRPr="00FD11C5">
              <w:rPr>
                <w:rStyle w:val="author"/>
                <w:caps/>
                <w:color w:val="0F1111"/>
                <w:shd w:val="clear" w:color="auto" w:fill="FFFFFF"/>
              </w:rPr>
              <w:t>Chi-Tang,</w:t>
            </w:r>
            <w:r w:rsidRPr="00FD11C5">
              <w:rPr>
                <w:rStyle w:val="author"/>
                <w:color w:val="0F1111"/>
                <w:shd w:val="clear" w:color="auto" w:fill="FFFFFF"/>
              </w:rPr>
              <w:t xml:space="preserve"> H. </w:t>
            </w:r>
            <w:r w:rsidRPr="00FD11C5">
              <w:rPr>
                <w:rStyle w:val="a-size-extra-large"/>
                <w:i/>
                <w:color w:val="0F1111"/>
              </w:rPr>
              <w:t>Bioactive Compounds in Foods: Effects of Processing and Storage</w:t>
            </w:r>
            <w:r w:rsidRPr="00FD11C5">
              <w:rPr>
                <w:rStyle w:val="a-size-extra-large"/>
                <w:color w:val="0F1111"/>
              </w:rPr>
              <w:t>.</w:t>
            </w:r>
            <w:r w:rsidRPr="00FD11C5">
              <w:rPr>
                <w:rStyle w:val="a-text-bold"/>
                <w:rFonts w:eastAsiaTheme="majorEastAsia"/>
                <w:color w:val="111111"/>
              </w:rPr>
              <w:t xml:space="preserve"> </w:t>
            </w:r>
            <w:r w:rsidRPr="00FD11C5">
              <w:rPr>
                <w:color w:val="111111"/>
                <w:shd w:val="clear" w:color="auto" w:fill="FFFFFF"/>
              </w:rPr>
              <w:t>American Chemical Society, 2002.</w:t>
            </w:r>
            <w:r w:rsidRPr="00FD11C5">
              <w:rPr>
                <w:color w:val="111111"/>
              </w:rPr>
              <w:t xml:space="preserve"> ISBN 0841237654</w:t>
            </w:r>
            <w:r w:rsidRPr="00FD11C5">
              <w:rPr>
                <w:color w:val="0F1111"/>
                <w:shd w:val="clear" w:color="auto" w:fill="FFFFFF"/>
              </w:rPr>
              <w:t>.</w:t>
            </w:r>
            <w:r w:rsidRPr="00FD11C5">
              <w:rPr>
                <w:rStyle w:val="author"/>
                <w:color w:val="0F1111"/>
                <w:shd w:val="clear" w:color="auto" w:fill="FFFFFF"/>
              </w:rPr>
              <w:t xml:space="preserve"> </w:t>
            </w:r>
          </w:p>
          <w:p w14:paraId="4FF7F2B2" w14:textId="16C3741F" w:rsidR="00E03729" w:rsidRPr="006C13DE" w:rsidRDefault="00E03729" w:rsidP="00400509">
            <w:pPr>
              <w:jc w:val="both"/>
              <w:rPr>
                <w:color w:val="000000"/>
                <w:shd w:val="clear" w:color="auto" w:fill="FFFFFF"/>
              </w:rPr>
            </w:pPr>
            <w:r w:rsidRPr="006C13DE">
              <w:rPr>
                <w:caps/>
                <w:color w:val="000000"/>
                <w:shd w:val="clear" w:color="auto" w:fill="FFFFFF"/>
              </w:rPr>
              <w:t>Gilbert, J., Senyuva</w:t>
            </w:r>
            <w:r w:rsidRPr="006C13DE">
              <w:rPr>
                <w:color w:val="000000"/>
                <w:shd w:val="clear" w:color="auto" w:fill="FFFFFF"/>
              </w:rPr>
              <w:t xml:space="preserve">, H.Z. </w:t>
            </w:r>
            <w:r w:rsidRPr="006C13DE">
              <w:rPr>
                <w:i/>
                <w:color w:val="000000"/>
                <w:shd w:val="clear" w:color="auto" w:fill="FFFFFF"/>
              </w:rPr>
              <w:t xml:space="preserve">Bioactive </w:t>
            </w:r>
            <w:r w:rsidR="005A7562">
              <w:rPr>
                <w:i/>
                <w:color w:val="000000"/>
                <w:shd w:val="clear" w:color="auto" w:fill="FFFFFF"/>
              </w:rPr>
              <w:t>C</w:t>
            </w:r>
            <w:r w:rsidRPr="006C13DE">
              <w:rPr>
                <w:i/>
                <w:color w:val="000000"/>
                <w:shd w:val="clear" w:color="auto" w:fill="FFFFFF"/>
              </w:rPr>
              <w:t xml:space="preserve">ompounds in </w:t>
            </w:r>
            <w:r w:rsidR="005A7562">
              <w:rPr>
                <w:i/>
                <w:color w:val="000000"/>
                <w:shd w:val="clear" w:color="auto" w:fill="FFFFFF"/>
              </w:rPr>
              <w:t>F</w:t>
            </w:r>
            <w:r w:rsidRPr="006C13DE">
              <w:rPr>
                <w:i/>
                <w:color w:val="000000"/>
                <w:shd w:val="clear" w:color="auto" w:fill="FFFFFF"/>
              </w:rPr>
              <w:t>oods</w:t>
            </w:r>
            <w:r w:rsidRPr="006C13DE">
              <w:rPr>
                <w:color w:val="000000"/>
                <w:shd w:val="clear" w:color="auto" w:fill="FFFFFF"/>
              </w:rPr>
              <w:t>. Blackwell Publishing. Oxford, 2008. ISBN 978-1-4051-5875-6.</w:t>
            </w:r>
          </w:p>
          <w:p w14:paraId="76268854" w14:textId="77777777" w:rsidR="00E03729" w:rsidRPr="00283731" w:rsidRDefault="00E03729" w:rsidP="00C33A9E">
            <w:pPr>
              <w:jc w:val="both"/>
            </w:pPr>
          </w:p>
          <w:p w14:paraId="3F48ED69" w14:textId="77777777" w:rsidR="00E03729" w:rsidRPr="00283731" w:rsidRDefault="00E03729" w:rsidP="00C33A9E">
            <w:pPr>
              <w:jc w:val="both"/>
              <w:rPr>
                <w:u w:val="single"/>
              </w:rPr>
            </w:pPr>
            <w:r w:rsidRPr="00283731">
              <w:rPr>
                <w:u w:val="single"/>
              </w:rPr>
              <w:t>Doporučená literatura:</w:t>
            </w:r>
          </w:p>
          <w:p w14:paraId="31659682" w14:textId="04503176" w:rsidR="00E03729" w:rsidRPr="006C13DE" w:rsidRDefault="00E03729" w:rsidP="00400509">
            <w:pPr>
              <w:jc w:val="both"/>
            </w:pPr>
            <w:r w:rsidRPr="006C13DE">
              <w:t>SALTER</w:t>
            </w:r>
            <w:r w:rsidR="00B36CDF">
              <w:t>,</w:t>
            </w:r>
            <w:r w:rsidRPr="006C13DE">
              <w:t xml:space="preserve"> A., WISEMAN</w:t>
            </w:r>
            <w:r w:rsidR="00B36CDF">
              <w:t>,</w:t>
            </w:r>
            <w:r w:rsidRPr="006C13DE">
              <w:t xml:space="preserve"> H., TUCKER</w:t>
            </w:r>
            <w:r w:rsidR="00B36CDF">
              <w:t>,</w:t>
            </w:r>
            <w:r w:rsidRPr="006C13DE">
              <w:t xml:space="preserve"> G. </w:t>
            </w:r>
            <w:r w:rsidRPr="006C13DE">
              <w:rPr>
                <w:i/>
              </w:rPr>
              <w:t>Phytonutrients</w:t>
            </w:r>
            <w:r w:rsidRPr="006C13DE">
              <w:t>. John Wiley &amp; Sons, 2012. ISBN 9781118240922.</w:t>
            </w:r>
          </w:p>
          <w:p w14:paraId="03EFD1FD" w14:textId="77777777" w:rsidR="00E03729" w:rsidRDefault="00E03729" w:rsidP="00400509">
            <w:pPr>
              <w:jc w:val="both"/>
              <w:rPr>
                <w:color w:val="2E2E2E"/>
                <w:shd w:val="clear" w:color="auto" w:fill="FFFFFF"/>
              </w:rPr>
            </w:pPr>
            <w:r w:rsidRPr="006C13DE">
              <w:rPr>
                <w:caps/>
                <w:color w:val="2E2E2E"/>
                <w:shd w:val="clear" w:color="auto" w:fill="FFFFFF"/>
              </w:rPr>
              <w:t>Campos, M.R.S.</w:t>
            </w:r>
            <w:r w:rsidRPr="006C13DE">
              <w:rPr>
                <w:color w:val="2E2E2E"/>
                <w:shd w:val="clear" w:color="auto" w:fill="FFFFFF"/>
              </w:rPr>
              <w:t xml:space="preserve"> </w:t>
            </w:r>
            <w:r w:rsidRPr="006C13DE">
              <w:rPr>
                <w:i/>
                <w:color w:val="2E2E2E"/>
                <w:shd w:val="clear" w:color="auto" w:fill="FFFFFF"/>
              </w:rPr>
              <w:t>Bioactive Compounds: Health Benefits and Potential Applications</w:t>
            </w:r>
            <w:r w:rsidRPr="006C13DE">
              <w:rPr>
                <w:color w:val="2E2E2E"/>
                <w:shd w:val="clear" w:color="auto" w:fill="FFFFFF"/>
              </w:rPr>
              <w:t>. Woodhead Publishing, 2019. ISBN 978-0-12-814774-0.</w:t>
            </w:r>
          </w:p>
          <w:p w14:paraId="214BB46C" w14:textId="3E53A3CB" w:rsidR="00CD2804" w:rsidRPr="00F34CF1" w:rsidRDefault="00CD2804" w:rsidP="00CD2804">
            <w:pPr>
              <w:jc w:val="both"/>
            </w:pPr>
            <w:r w:rsidRPr="00F145EA">
              <w:rPr>
                <w:iCs/>
                <w:caps/>
                <w:color w:val="000000"/>
                <w:spacing w:val="6"/>
                <w:shd w:val="clear" w:color="auto" w:fill="FFFFFF"/>
              </w:rPr>
              <w:t>Wildman,</w:t>
            </w:r>
            <w:r>
              <w:rPr>
                <w:iCs/>
                <w:caps/>
                <w:color w:val="000000"/>
                <w:spacing w:val="6"/>
                <w:shd w:val="clear" w:color="auto" w:fill="FFFFFF"/>
              </w:rPr>
              <w:t xml:space="preserve"> </w:t>
            </w:r>
            <w:r w:rsidRPr="00F145EA">
              <w:rPr>
                <w:iCs/>
                <w:caps/>
                <w:color w:val="000000"/>
                <w:spacing w:val="6"/>
                <w:shd w:val="clear" w:color="auto" w:fill="FFFFFF"/>
              </w:rPr>
              <w:t>R.E.C.,</w:t>
            </w:r>
            <w:r>
              <w:rPr>
                <w:iCs/>
                <w:caps/>
                <w:color w:val="000000"/>
                <w:spacing w:val="6"/>
                <w:shd w:val="clear" w:color="auto" w:fill="FFFFFF"/>
              </w:rPr>
              <w:t xml:space="preserve"> </w:t>
            </w:r>
            <w:r w:rsidRPr="00F145EA">
              <w:rPr>
                <w:iCs/>
                <w:caps/>
                <w:color w:val="000000"/>
                <w:spacing w:val="6"/>
                <w:shd w:val="clear" w:color="auto" w:fill="FFFFFF"/>
              </w:rPr>
              <w:t>Wildman,</w:t>
            </w:r>
            <w:r>
              <w:rPr>
                <w:iCs/>
                <w:caps/>
                <w:color w:val="000000"/>
                <w:spacing w:val="6"/>
                <w:shd w:val="clear" w:color="auto" w:fill="FFFFFF"/>
              </w:rPr>
              <w:t xml:space="preserve"> </w:t>
            </w:r>
            <w:r w:rsidRPr="00F145EA">
              <w:rPr>
                <w:iCs/>
                <w:caps/>
                <w:color w:val="000000"/>
                <w:spacing w:val="6"/>
                <w:shd w:val="clear" w:color="auto" w:fill="FFFFFF"/>
              </w:rPr>
              <w:t>R., Wallace, T.C.</w:t>
            </w:r>
            <w:r w:rsidRPr="00F145EA">
              <w:rPr>
                <w:i/>
                <w:iCs/>
                <w:color w:val="000000"/>
                <w:spacing w:val="6"/>
                <w:shd w:val="clear" w:color="auto" w:fill="FFFFFF"/>
              </w:rPr>
              <w:t xml:space="preserve"> </w:t>
            </w:r>
            <w:r w:rsidRPr="00F145EA">
              <w:rPr>
                <w:i/>
                <w:color w:val="000000"/>
                <w:spacing w:val="7"/>
                <w:kern w:val="36"/>
              </w:rPr>
              <w:t>Handbook of Nutraceuticals and Functional Foods</w:t>
            </w:r>
            <w:r w:rsidRPr="00F145EA">
              <w:rPr>
                <w:color w:val="000000"/>
                <w:spacing w:val="7"/>
                <w:kern w:val="36"/>
              </w:rPr>
              <w:t xml:space="preserve">. </w:t>
            </w:r>
            <w:r w:rsidRPr="00F145EA">
              <w:rPr>
                <w:color w:val="000000"/>
                <w:spacing w:val="5"/>
                <w:shd w:val="clear" w:color="auto" w:fill="FFFFFF"/>
              </w:rPr>
              <w:t xml:space="preserve">CRC Press, 2006. </w:t>
            </w:r>
            <w:r w:rsidRPr="00AE5920">
              <w:t>Dostupné z</w:t>
            </w:r>
            <w:r>
              <w:t>:</w:t>
            </w:r>
            <w:r w:rsidRPr="00AE5920">
              <w:t xml:space="preserve"> </w:t>
            </w:r>
            <w:hyperlink r:id="rId24" w:history="1">
              <w:r w:rsidRPr="00AE5920">
                <w:rPr>
                  <w:rStyle w:val="Hypertextovodkaz"/>
                </w:rPr>
                <w:t>Handbook of Nutraceuticals and Functional Foods | Robert E.C. Wildman, (taylorfrancis.com)</w:t>
              </w:r>
            </w:hyperlink>
          </w:p>
        </w:tc>
      </w:tr>
      <w:tr w:rsidR="00E03729" w:rsidRPr="00F34CF1" w14:paraId="37A48000"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1560A4F1" w14:textId="77777777" w:rsidR="00E03729" w:rsidRPr="00F34CF1" w:rsidRDefault="00E03729" w:rsidP="00C33A9E">
            <w:pPr>
              <w:jc w:val="center"/>
              <w:rPr>
                <w:b/>
              </w:rPr>
            </w:pPr>
            <w:r w:rsidRPr="00F34CF1">
              <w:rPr>
                <w:b/>
              </w:rPr>
              <w:t>Informace ke kombinované nebo distanční formě</w:t>
            </w:r>
          </w:p>
        </w:tc>
      </w:tr>
      <w:tr w:rsidR="00E03729" w:rsidRPr="00F34CF1" w14:paraId="50BF7740" w14:textId="77777777" w:rsidTr="00B018A6">
        <w:tc>
          <w:tcPr>
            <w:tcW w:w="5038" w:type="dxa"/>
            <w:gridSpan w:val="7"/>
            <w:tcBorders>
              <w:top w:val="single" w:sz="2" w:space="0" w:color="auto"/>
            </w:tcBorders>
            <w:shd w:val="clear" w:color="auto" w:fill="F7CAAC"/>
          </w:tcPr>
          <w:p w14:paraId="3CCF60A8" w14:textId="77777777" w:rsidR="00E03729" w:rsidRPr="00F34CF1" w:rsidRDefault="00E03729" w:rsidP="00C33A9E">
            <w:pPr>
              <w:jc w:val="both"/>
            </w:pPr>
            <w:r w:rsidRPr="00F34CF1">
              <w:rPr>
                <w:b/>
              </w:rPr>
              <w:t>Rozsah konzultací (soustředění)</w:t>
            </w:r>
          </w:p>
        </w:tc>
        <w:tc>
          <w:tcPr>
            <w:tcW w:w="889" w:type="dxa"/>
            <w:tcBorders>
              <w:top w:val="single" w:sz="2" w:space="0" w:color="auto"/>
            </w:tcBorders>
          </w:tcPr>
          <w:p w14:paraId="7ABBF301" w14:textId="77777777" w:rsidR="00E03729" w:rsidRPr="00F34CF1" w:rsidRDefault="00E03729" w:rsidP="00C33A9E">
            <w:pPr>
              <w:jc w:val="both"/>
            </w:pPr>
          </w:p>
        </w:tc>
        <w:tc>
          <w:tcPr>
            <w:tcW w:w="4138" w:type="dxa"/>
            <w:gridSpan w:val="7"/>
            <w:tcBorders>
              <w:top w:val="single" w:sz="2" w:space="0" w:color="auto"/>
            </w:tcBorders>
            <w:shd w:val="clear" w:color="auto" w:fill="F7CAAC"/>
          </w:tcPr>
          <w:p w14:paraId="176675BC" w14:textId="77777777" w:rsidR="00E03729" w:rsidRPr="00F34CF1" w:rsidRDefault="00E03729" w:rsidP="00C33A9E">
            <w:pPr>
              <w:jc w:val="both"/>
              <w:rPr>
                <w:b/>
              </w:rPr>
            </w:pPr>
            <w:r w:rsidRPr="00F34CF1">
              <w:rPr>
                <w:b/>
              </w:rPr>
              <w:t xml:space="preserve">hodin </w:t>
            </w:r>
          </w:p>
        </w:tc>
      </w:tr>
      <w:tr w:rsidR="00E03729" w:rsidRPr="00F34CF1" w14:paraId="52C7CD88" w14:textId="77777777" w:rsidTr="00B018A6">
        <w:tc>
          <w:tcPr>
            <w:tcW w:w="10065" w:type="dxa"/>
            <w:gridSpan w:val="15"/>
            <w:shd w:val="clear" w:color="auto" w:fill="F7CAAC"/>
          </w:tcPr>
          <w:p w14:paraId="5C4EB6CD" w14:textId="77777777" w:rsidR="00E03729" w:rsidRPr="00F34CF1" w:rsidRDefault="00E03729" w:rsidP="00C33A9E">
            <w:pPr>
              <w:jc w:val="both"/>
              <w:rPr>
                <w:b/>
              </w:rPr>
            </w:pPr>
            <w:r w:rsidRPr="00F34CF1">
              <w:rPr>
                <w:b/>
              </w:rPr>
              <w:t>Informace o způsobu kontaktu s vyučujícím</w:t>
            </w:r>
          </w:p>
        </w:tc>
      </w:tr>
      <w:tr w:rsidR="00E03729" w:rsidRPr="00F34CF1" w14:paraId="585389EB" w14:textId="77777777" w:rsidTr="00B018A6">
        <w:trPr>
          <w:trHeight w:val="1373"/>
        </w:trPr>
        <w:tc>
          <w:tcPr>
            <w:tcW w:w="10065" w:type="dxa"/>
            <w:gridSpan w:val="15"/>
          </w:tcPr>
          <w:p w14:paraId="5624CC4C" w14:textId="43D149CB" w:rsidR="00E03729" w:rsidRPr="00F34CF1" w:rsidRDefault="00E03729" w:rsidP="00C33A9E">
            <w:pPr>
              <w:shd w:val="clear" w:color="auto" w:fill="FFFFFF"/>
              <w:jc w:val="both"/>
              <w:rPr>
                <w:color w:val="000000"/>
              </w:rPr>
            </w:pPr>
            <w:r w:rsidRPr="00F34CF1">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F34CF1">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CBE5D0B" w14:textId="77777777" w:rsidR="00E03729" w:rsidRPr="00F34CF1" w:rsidRDefault="00E03729" w:rsidP="00C33A9E">
            <w:pPr>
              <w:shd w:val="clear" w:color="auto" w:fill="FFFFFF"/>
              <w:jc w:val="both"/>
              <w:rPr>
                <w:color w:val="000000"/>
              </w:rPr>
            </w:pPr>
            <w:r w:rsidRPr="00F34CF1">
              <w:rPr>
                <w:color w:val="000000"/>
              </w:rPr>
              <w:lastRenderedPageBreak/>
              <w:t> </w:t>
            </w:r>
          </w:p>
          <w:p w14:paraId="67940B5C" w14:textId="77777777" w:rsidR="00E03729" w:rsidRDefault="00E03729" w:rsidP="00C33A9E">
            <w:pPr>
              <w:shd w:val="clear" w:color="auto" w:fill="FFFFFF"/>
              <w:rPr>
                <w:color w:val="000000"/>
              </w:rPr>
            </w:pPr>
            <w:r w:rsidRPr="00283731">
              <w:rPr>
                <w:color w:val="000000"/>
              </w:rPr>
              <w:t xml:space="preserve">Možnosti komunikace s vyučujícím: </w:t>
            </w:r>
            <w:hyperlink r:id="rId25" w:history="1">
              <w:r>
                <w:rPr>
                  <w:color w:val="0000FF"/>
                  <w:u w:val="single"/>
                </w:rPr>
                <w:t>mlcek</w:t>
              </w:r>
              <w:r w:rsidRPr="00283731">
                <w:rPr>
                  <w:color w:val="0000FF"/>
                  <w:u w:val="single"/>
                </w:rPr>
                <w:t>@utb.cz</w:t>
              </w:r>
            </w:hyperlink>
            <w:r>
              <w:rPr>
                <w:color w:val="000000"/>
              </w:rPr>
              <w:t>, 576 033</w:t>
            </w:r>
            <w:r w:rsidR="00400509">
              <w:rPr>
                <w:color w:val="000000"/>
              </w:rPr>
              <w:t> </w:t>
            </w:r>
            <w:r>
              <w:rPr>
                <w:color w:val="000000"/>
              </w:rPr>
              <w:t>030</w:t>
            </w:r>
            <w:r w:rsidRPr="00283731">
              <w:rPr>
                <w:color w:val="000000"/>
              </w:rPr>
              <w:t>.</w:t>
            </w:r>
          </w:p>
          <w:p w14:paraId="3FB2EF16" w14:textId="77777777" w:rsidR="00400509" w:rsidRDefault="00400509" w:rsidP="00C33A9E">
            <w:pPr>
              <w:shd w:val="clear" w:color="auto" w:fill="FFFFFF"/>
              <w:rPr>
                <w:color w:val="000000"/>
              </w:rPr>
            </w:pPr>
          </w:p>
          <w:p w14:paraId="427C0BF1" w14:textId="77777777" w:rsidR="00400509" w:rsidRDefault="00400509" w:rsidP="00C33A9E">
            <w:pPr>
              <w:shd w:val="clear" w:color="auto" w:fill="FFFFFF"/>
              <w:rPr>
                <w:color w:val="000000"/>
              </w:rPr>
            </w:pPr>
          </w:p>
          <w:p w14:paraId="3D160BDF" w14:textId="77777777" w:rsidR="00400509" w:rsidRDefault="00400509" w:rsidP="00C33A9E">
            <w:pPr>
              <w:shd w:val="clear" w:color="auto" w:fill="FFFFFF"/>
              <w:rPr>
                <w:color w:val="000000"/>
              </w:rPr>
            </w:pPr>
          </w:p>
          <w:p w14:paraId="49D27BC1" w14:textId="4F08CF88" w:rsidR="00400509" w:rsidRDefault="00400509" w:rsidP="00C33A9E">
            <w:pPr>
              <w:shd w:val="clear" w:color="auto" w:fill="FFFFFF"/>
              <w:rPr>
                <w:color w:val="000000"/>
              </w:rPr>
            </w:pPr>
          </w:p>
          <w:p w14:paraId="200E65A1" w14:textId="6DB78D0B" w:rsidR="00885FBA" w:rsidRDefault="00885FBA" w:rsidP="00C33A9E">
            <w:pPr>
              <w:shd w:val="clear" w:color="auto" w:fill="FFFFFF"/>
              <w:rPr>
                <w:color w:val="000000"/>
              </w:rPr>
            </w:pPr>
          </w:p>
          <w:p w14:paraId="35AACC2B" w14:textId="74675A1F" w:rsidR="00667A99" w:rsidRDefault="00667A99" w:rsidP="00C33A9E">
            <w:pPr>
              <w:shd w:val="clear" w:color="auto" w:fill="FFFFFF"/>
              <w:rPr>
                <w:color w:val="000000"/>
              </w:rPr>
            </w:pPr>
          </w:p>
          <w:p w14:paraId="3BF9428F" w14:textId="647B45FB" w:rsidR="00667A99" w:rsidRDefault="00667A99" w:rsidP="00C33A9E">
            <w:pPr>
              <w:shd w:val="clear" w:color="auto" w:fill="FFFFFF"/>
              <w:rPr>
                <w:color w:val="000000"/>
              </w:rPr>
            </w:pPr>
          </w:p>
          <w:p w14:paraId="6838ACCF" w14:textId="77777777" w:rsidR="00667A99" w:rsidRDefault="00667A99" w:rsidP="00C33A9E">
            <w:pPr>
              <w:shd w:val="clear" w:color="auto" w:fill="FFFFFF"/>
              <w:rPr>
                <w:color w:val="000000"/>
              </w:rPr>
            </w:pPr>
          </w:p>
          <w:p w14:paraId="4FC9C27D" w14:textId="77777777" w:rsidR="00400509" w:rsidRDefault="00400509" w:rsidP="00C33A9E">
            <w:pPr>
              <w:shd w:val="clear" w:color="auto" w:fill="FFFFFF"/>
              <w:rPr>
                <w:color w:val="000000"/>
              </w:rPr>
            </w:pPr>
          </w:p>
          <w:p w14:paraId="7EA6EC87" w14:textId="77777777" w:rsidR="00400509" w:rsidRDefault="00400509" w:rsidP="00C33A9E">
            <w:pPr>
              <w:shd w:val="clear" w:color="auto" w:fill="FFFFFF"/>
              <w:rPr>
                <w:color w:val="000000"/>
              </w:rPr>
            </w:pPr>
          </w:p>
          <w:p w14:paraId="72D1C09D" w14:textId="77777777" w:rsidR="00400509" w:rsidRDefault="00400509" w:rsidP="00C33A9E">
            <w:pPr>
              <w:shd w:val="clear" w:color="auto" w:fill="FFFFFF"/>
              <w:rPr>
                <w:color w:val="000000"/>
              </w:rPr>
            </w:pPr>
          </w:p>
          <w:p w14:paraId="0E045C3F" w14:textId="4457AE97" w:rsidR="00AC7038" w:rsidRPr="00F34CF1" w:rsidRDefault="00AC7038" w:rsidP="00C33A9E">
            <w:pPr>
              <w:shd w:val="clear" w:color="auto" w:fill="FFFFFF"/>
              <w:rPr>
                <w:color w:val="000000"/>
              </w:rPr>
            </w:pPr>
          </w:p>
        </w:tc>
      </w:tr>
      <w:tr w:rsidR="00380906" w14:paraId="3C139636" w14:textId="77777777" w:rsidTr="00220365">
        <w:tc>
          <w:tcPr>
            <w:tcW w:w="10065" w:type="dxa"/>
            <w:gridSpan w:val="15"/>
            <w:tcBorders>
              <w:bottom w:val="double" w:sz="4" w:space="0" w:color="auto"/>
            </w:tcBorders>
            <w:shd w:val="clear" w:color="auto" w:fill="BDD6EE"/>
          </w:tcPr>
          <w:p w14:paraId="07D61C98" w14:textId="60A5790F" w:rsidR="00380906" w:rsidRDefault="00380906" w:rsidP="00220365">
            <w:pPr>
              <w:jc w:val="both"/>
              <w:rPr>
                <w:b/>
                <w:sz w:val="28"/>
              </w:rPr>
            </w:pPr>
            <w:bookmarkStart w:id="10" w:name="_Hlk87017387"/>
            <w:bookmarkEnd w:id="8"/>
            <w:r>
              <w:lastRenderedPageBreak/>
              <w:br w:type="page"/>
            </w:r>
            <w:r>
              <w:br w:type="page"/>
            </w:r>
            <w:r>
              <w:rPr>
                <w:b/>
                <w:sz w:val="28"/>
              </w:rPr>
              <w:t>B-III – Charakteristika studijního předmětu</w:t>
            </w:r>
          </w:p>
        </w:tc>
      </w:tr>
      <w:tr w:rsidR="00380906" w:rsidRPr="00DE1019" w14:paraId="43EBA078" w14:textId="77777777" w:rsidTr="00220365">
        <w:tc>
          <w:tcPr>
            <w:tcW w:w="3545" w:type="dxa"/>
            <w:gridSpan w:val="3"/>
            <w:tcBorders>
              <w:top w:val="double" w:sz="4" w:space="0" w:color="auto"/>
            </w:tcBorders>
            <w:shd w:val="clear" w:color="auto" w:fill="F7CAAC"/>
          </w:tcPr>
          <w:p w14:paraId="567668C9" w14:textId="77777777" w:rsidR="00380906" w:rsidRDefault="00380906" w:rsidP="00220365">
            <w:pPr>
              <w:jc w:val="both"/>
              <w:rPr>
                <w:b/>
              </w:rPr>
            </w:pPr>
            <w:r>
              <w:rPr>
                <w:b/>
              </w:rPr>
              <w:t>Název studijního předmětu</w:t>
            </w:r>
          </w:p>
        </w:tc>
        <w:tc>
          <w:tcPr>
            <w:tcW w:w="6520" w:type="dxa"/>
            <w:gridSpan w:val="12"/>
            <w:tcBorders>
              <w:top w:val="double" w:sz="4" w:space="0" w:color="auto"/>
            </w:tcBorders>
          </w:tcPr>
          <w:p w14:paraId="179ED8B0" w14:textId="77777777" w:rsidR="00380906" w:rsidRPr="00DE1019" w:rsidRDefault="00380906" w:rsidP="00220365">
            <w:pPr>
              <w:jc w:val="both"/>
              <w:rPr>
                <w:b/>
                <w:bCs/>
              </w:rPr>
            </w:pPr>
            <w:bookmarkStart w:id="11" w:name="Food_Packaging_Storage"/>
            <w:bookmarkEnd w:id="11"/>
            <w:r w:rsidRPr="00E40C4B">
              <w:rPr>
                <w:b/>
                <w:bCs/>
                <w:color w:val="000000"/>
                <w:bdr w:val="none" w:sz="0" w:space="0" w:color="auto" w:frame="1"/>
                <w:lang w:val="en-GB"/>
              </w:rPr>
              <w:t xml:space="preserve">Food </w:t>
            </w:r>
            <w:r>
              <w:rPr>
                <w:b/>
                <w:bCs/>
                <w:color w:val="000000"/>
                <w:bdr w:val="none" w:sz="0" w:space="0" w:color="auto" w:frame="1"/>
                <w:lang w:val="en-GB"/>
              </w:rPr>
              <w:t>P</w:t>
            </w:r>
            <w:r w:rsidRPr="00E40C4B">
              <w:rPr>
                <w:b/>
                <w:bCs/>
                <w:color w:val="000000"/>
                <w:bdr w:val="none" w:sz="0" w:space="0" w:color="auto" w:frame="1"/>
                <w:lang w:val="en-GB"/>
              </w:rPr>
              <w:t xml:space="preserve">ackaging </w:t>
            </w:r>
            <w:r>
              <w:rPr>
                <w:b/>
                <w:bCs/>
                <w:color w:val="000000"/>
                <w:bdr w:val="none" w:sz="0" w:space="0" w:color="auto" w:frame="1"/>
                <w:lang w:val="en-GB"/>
              </w:rPr>
              <w:t>T</w:t>
            </w:r>
            <w:r w:rsidRPr="00E40C4B">
              <w:rPr>
                <w:b/>
                <w:bCs/>
                <w:color w:val="000000"/>
                <w:bdr w:val="none" w:sz="0" w:space="0" w:color="auto" w:frame="1"/>
                <w:lang w:val="en-GB"/>
              </w:rPr>
              <w:t xml:space="preserve">echnology and </w:t>
            </w:r>
            <w:r>
              <w:rPr>
                <w:b/>
                <w:bCs/>
                <w:color w:val="000000"/>
                <w:bdr w:val="none" w:sz="0" w:space="0" w:color="auto" w:frame="1"/>
                <w:lang w:val="en-GB"/>
              </w:rPr>
              <w:t>F</w:t>
            </w:r>
            <w:r w:rsidRPr="00E40C4B">
              <w:rPr>
                <w:b/>
                <w:bCs/>
                <w:color w:val="000000"/>
                <w:bdr w:val="none" w:sz="0" w:space="0" w:color="auto" w:frame="1"/>
                <w:lang w:val="en-GB"/>
              </w:rPr>
              <w:t xml:space="preserve">ood </w:t>
            </w:r>
            <w:r>
              <w:rPr>
                <w:b/>
                <w:bCs/>
                <w:color w:val="000000"/>
                <w:bdr w:val="none" w:sz="0" w:space="0" w:color="auto" w:frame="1"/>
                <w:lang w:val="en-GB"/>
              </w:rPr>
              <w:t>Q</w:t>
            </w:r>
            <w:r w:rsidRPr="00E40C4B">
              <w:rPr>
                <w:b/>
                <w:bCs/>
                <w:color w:val="000000"/>
                <w:bdr w:val="none" w:sz="0" w:space="0" w:color="auto" w:frame="1"/>
                <w:lang w:val="en-GB"/>
              </w:rPr>
              <w:t xml:space="preserve">uality </w:t>
            </w:r>
            <w:r>
              <w:rPr>
                <w:b/>
                <w:bCs/>
                <w:color w:val="000000"/>
                <w:bdr w:val="none" w:sz="0" w:space="0" w:color="auto" w:frame="1"/>
                <w:lang w:val="en-GB"/>
              </w:rPr>
              <w:t>M</w:t>
            </w:r>
            <w:r w:rsidRPr="00E40C4B">
              <w:rPr>
                <w:b/>
                <w:bCs/>
                <w:color w:val="000000"/>
                <w:bdr w:val="none" w:sz="0" w:space="0" w:color="auto" w:frame="1"/>
                <w:lang w:val="en-GB"/>
              </w:rPr>
              <w:t xml:space="preserve">onitoring during </w:t>
            </w:r>
            <w:r>
              <w:rPr>
                <w:b/>
                <w:bCs/>
                <w:color w:val="000000"/>
                <w:bdr w:val="none" w:sz="0" w:space="0" w:color="auto" w:frame="1"/>
                <w:lang w:val="en-GB"/>
              </w:rPr>
              <w:t>S</w:t>
            </w:r>
            <w:r w:rsidRPr="00E40C4B">
              <w:rPr>
                <w:b/>
                <w:bCs/>
                <w:color w:val="000000"/>
                <w:bdr w:val="none" w:sz="0" w:space="0" w:color="auto" w:frame="1"/>
                <w:lang w:val="en-GB"/>
              </w:rPr>
              <w:t>torage</w:t>
            </w:r>
          </w:p>
        </w:tc>
      </w:tr>
      <w:tr w:rsidR="00380906" w14:paraId="5D194ED9" w14:textId="77777777" w:rsidTr="00220365">
        <w:tc>
          <w:tcPr>
            <w:tcW w:w="3545" w:type="dxa"/>
            <w:gridSpan w:val="3"/>
            <w:shd w:val="clear" w:color="auto" w:fill="F7CAAC"/>
          </w:tcPr>
          <w:p w14:paraId="4177EED7" w14:textId="77777777" w:rsidR="00380906" w:rsidRDefault="00380906" w:rsidP="00220365">
            <w:pPr>
              <w:jc w:val="both"/>
              <w:rPr>
                <w:b/>
              </w:rPr>
            </w:pPr>
            <w:r>
              <w:rPr>
                <w:b/>
              </w:rPr>
              <w:t>Typ předmětu</w:t>
            </w:r>
          </w:p>
        </w:tc>
        <w:tc>
          <w:tcPr>
            <w:tcW w:w="3198" w:type="dxa"/>
            <w:gridSpan w:val="7"/>
          </w:tcPr>
          <w:p w14:paraId="31128061" w14:textId="77777777" w:rsidR="00380906" w:rsidRDefault="00380906" w:rsidP="00220365">
            <w:pPr>
              <w:jc w:val="both"/>
            </w:pPr>
            <w:r>
              <w:t>volitelný</w:t>
            </w:r>
          </w:p>
        </w:tc>
        <w:tc>
          <w:tcPr>
            <w:tcW w:w="2695" w:type="dxa"/>
            <w:gridSpan w:val="3"/>
            <w:shd w:val="clear" w:color="auto" w:fill="F7CAAC"/>
          </w:tcPr>
          <w:p w14:paraId="2DD3CDA6" w14:textId="77777777" w:rsidR="00380906" w:rsidRDefault="00380906" w:rsidP="00220365">
            <w:pPr>
              <w:jc w:val="both"/>
            </w:pPr>
            <w:r>
              <w:rPr>
                <w:b/>
              </w:rPr>
              <w:t>doporučený ročník / semestr</w:t>
            </w:r>
          </w:p>
        </w:tc>
        <w:tc>
          <w:tcPr>
            <w:tcW w:w="627" w:type="dxa"/>
            <w:gridSpan w:val="2"/>
          </w:tcPr>
          <w:p w14:paraId="31852CED" w14:textId="77777777" w:rsidR="00380906" w:rsidRDefault="00380906" w:rsidP="00220365">
            <w:pPr>
              <w:jc w:val="both"/>
            </w:pPr>
          </w:p>
        </w:tc>
      </w:tr>
      <w:tr w:rsidR="00380906" w14:paraId="40FC0F5D" w14:textId="77777777" w:rsidTr="00220365">
        <w:tc>
          <w:tcPr>
            <w:tcW w:w="3545" w:type="dxa"/>
            <w:gridSpan w:val="3"/>
            <w:shd w:val="clear" w:color="auto" w:fill="F7CAAC"/>
          </w:tcPr>
          <w:p w14:paraId="2EF2B100" w14:textId="77777777" w:rsidR="00380906" w:rsidRDefault="00380906" w:rsidP="00220365">
            <w:pPr>
              <w:jc w:val="both"/>
              <w:rPr>
                <w:b/>
              </w:rPr>
            </w:pPr>
            <w:r>
              <w:rPr>
                <w:b/>
              </w:rPr>
              <w:t>Rozsah studijního předmětu</w:t>
            </w:r>
          </w:p>
        </w:tc>
        <w:tc>
          <w:tcPr>
            <w:tcW w:w="1493" w:type="dxa"/>
            <w:gridSpan w:val="4"/>
          </w:tcPr>
          <w:p w14:paraId="2F7D227F" w14:textId="77777777" w:rsidR="00380906" w:rsidRDefault="00380906" w:rsidP="00220365">
            <w:pPr>
              <w:jc w:val="both"/>
            </w:pPr>
          </w:p>
        </w:tc>
        <w:tc>
          <w:tcPr>
            <w:tcW w:w="889" w:type="dxa"/>
            <w:shd w:val="clear" w:color="auto" w:fill="F7CAAC"/>
          </w:tcPr>
          <w:p w14:paraId="6EA11F47" w14:textId="77777777" w:rsidR="00380906" w:rsidRDefault="00380906" w:rsidP="00220365">
            <w:pPr>
              <w:jc w:val="both"/>
              <w:rPr>
                <w:b/>
              </w:rPr>
            </w:pPr>
            <w:r>
              <w:rPr>
                <w:b/>
              </w:rPr>
              <w:t xml:space="preserve">hod. </w:t>
            </w:r>
          </w:p>
        </w:tc>
        <w:tc>
          <w:tcPr>
            <w:tcW w:w="816" w:type="dxa"/>
            <w:gridSpan w:val="2"/>
          </w:tcPr>
          <w:p w14:paraId="3639C906" w14:textId="77777777" w:rsidR="00380906" w:rsidRDefault="00380906" w:rsidP="00220365">
            <w:pPr>
              <w:jc w:val="both"/>
            </w:pPr>
          </w:p>
        </w:tc>
        <w:tc>
          <w:tcPr>
            <w:tcW w:w="2156" w:type="dxa"/>
            <w:gridSpan w:val="2"/>
            <w:shd w:val="clear" w:color="auto" w:fill="F7CAAC"/>
          </w:tcPr>
          <w:p w14:paraId="61E1CA1D" w14:textId="77777777" w:rsidR="00380906" w:rsidRDefault="00380906" w:rsidP="00220365">
            <w:pPr>
              <w:jc w:val="both"/>
              <w:rPr>
                <w:b/>
              </w:rPr>
            </w:pPr>
            <w:r>
              <w:rPr>
                <w:b/>
              </w:rPr>
              <w:t>kreditů</w:t>
            </w:r>
          </w:p>
        </w:tc>
        <w:tc>
          <w:tcPr>
            <w:tcW w:w="1166" w:type="dxa"/>
            <w:gridSpan w:val="3"/>
          </w:tcPr>
          <w:p w14:paraId="2E1399B2" w14:textId="77777777" w:rsidR="00380906" w:rsidRDefault="00380906" w:rsidP="00220365">
            <w:pPr>
              <w:jc w:val="both"/>
            </w:pPr>
          </w:p>
        </w:tc>
      </w:tr>
      <w:tr w:rsidR="00380906" w14:paraId="319ECC46" w14:textId="77777777" w:rsidTr="00220365">
        <w:tc>
          <w:tcPr>
            <w:tcW w:w="3545" w:type="dxa"/>
            <w:gridSpan w:val="3"/>
            <w:shd w:val="clear" w:color="auto" w:fill="F7CAAC"/>
          </w:tcPr>
          <w:p w14:paraId="20E64A7D" w14:textId="77777777" w:rsidR="00380906" w:rsidRDefault="00380906" w:rsidP="00220365">
            <w:pPr>
              <w:jc w:val="both"/>
              <w:rPr>
                <w:b/>
                <w:sz w:val="22"/>
              </w:rPr>
            </w:pPr>
            <w:r>
              <w:rPr>
                <w:b/>
              </w:rPr>
              <w:t>Prerekvizity, korekvizity, ekvivalence</w:t>
            </w:r>
          </w:p>
        </w:tc>
        <w:tc>
          <w:tcPr>
            <w:tcW w:w="6520" w:type="dxa"/>
            <w:gridSpan w:val="12"/>
          </w:tcPr>
          <w:p w14:paraId="3DC45FDF" w14:textId="77777777" w:rsidR="00380906" w:rsidRDefault="00380906" w:rsidP="00220365">
            <w:pPr>
              <w:jc w:val="both"/>
            </w:pPr>
          </w:p>
        </w:tc>
      </w:tr>
      <w:tr w:rsidR="00380906" w14:paraId="47DC7D4E" w14:textId="77777777" w:rsidTr="00220365">
        <w:tc>
          <w:tcPr>
            <w:tcW w:w="3545" w:type="dxa"/>
            <w:gridSpan w:val="3"/>
            <w:shd w:val="clear" w:color="auto" w:fill="F7CAAC"/>
          </w:tcPr>
          <w:p w14:paraId="340F603D" w14:textId="77777777" w:rsidR="00380906" w:rsidRDefault="00380906" w:rsidP="00220365">
            <w:pPr>
              <w:jc w:val="both"/>
              <w:rPr>
                <w:b/>
              </w:rPr>
            </w:pPr>
            <w:r>
              <w:rPr>
                <w:b/>
              </w:rPr>
              <w:t>Způsob ověření studijních výsledků</w:t>
            </w:r>
          </w:p>
        </w:tc>
        <w:tc>
          <w:tcPr>
            <w:tcW w:w="3198" w:type="dxa"/>
            <w:gridSpan w:val="7"/>
          </w:tcPr>
          <w:p w14:paraId="4CEBD096" w14:textId="77777777" w:rsidR="00380906" w:rsidRDefault="00380906" w:rsidP="00220365">
            <w:pPr>
              <w:jc w:val="both"/>
            </w:pPr>
            <w:r>
              <w:t>zkouška</w:t>
            </w:r>
          </w:p>
        </w:tc>
        <w:tc>
          <w:tcPr>
            <w:tcW w:w="2156" w:type="dxa"/>
            <w:gridSpan w:val="2"/>
            <w:shd w:val="clear" w:color="auto" w:fill="F7CAAC"/>
          </w:tcPr>
          <w:p w14:paraId="0DADEED3" w14:textId="77777777" w:rsidR="00380906" w:rsidRDefault="00380906" w:rsidP="00220365">
            <w:pPr>
              <w:jc w:val="both"/>
              <w:rPr>
                <w:b/>
              </w:rPr>
            </w:pPr>
            <w:r>
              <w:rPr>
                <w:b/>
              </w:rPr>
              <w:t>Forma výuky</w:t>
            </w:r>
          </w:p>
        </w:tc>
        <w:tc>
          <w:tcPr>
            <w:tcW w:w="1166" w:type="dxa"/>
            <w:gridSpan w:val="3"/>
          </w:tcPr>
          <w:p w14:paraId="64AFD071" w14:textId="77777777" w:rsidR="00380906" w:rsidRDefault="00380906" w:rsidP="00220365">
            <w:pPr>
              <w:jc w:val="both"/>
            </w:pPr>
            <w:r>
              <w:t>konzultace</w:t>
            </w:r>
          </w:p>
        </w:tc>
      </w:tr>
      <w:tr w:rsidR="00380906" w14:paraId="19B95AAD" w14:textId="77777777" w:rsidTr="00220365">
        <w:tc>
          <w:tcPr>
            <w:tcW w:w="3545" w:type="dxa"/>
            <w:gridSpan w:val="3"/>
            <w:shd w:val="clear" w:color="auto" w:fill="F7CAAC"/>
          </w:tcPr>
          <w:p w14:paraId="70BFF5A5" w14:textId="77777777" w:rsidR="00380906" w:rsidRDefault="00380906" w:rsidP="00220365">
            <w:pPr>
              <w:jc w:val="both"/>
              <w:rPr>
                <w:b/>
              </w:rPr>
            </w:pPr>
            <w:r w:rsidRPr="00EF0A8C">
              <w:rPr>
                <w:b/>
              </w:rPr>
              <w:t>F</w:t>
            </w:r>
            <w:r>
              <w:rPr>
                <w:b/>
              </w:rPr>
              <w:t>orma způsobu ověření studijních výsledků a další požadavky na studenta</w:t>
            </w:r>
          </w:p>
        </w:tc>
        <w:tc>
          <w:tcPr>
            <w:tcW w:w="6520" w:type="dxa"/>
            <w:gridSpan w:val="12"/>
            <w:tcBorders>
              <w:bottom w:val="single" w:sz="4" w:space="0" w:color="auto"/>
            </w:tcBorders>
          </w:tcPr>
          <w:p w14:paraId="0F3FB2C1" w14:textId="77777777" w:rsidR="00380906" w:rsidRDefault="00380906" w:rsidP="00220365">
            <w:pPr>
              <w:jc w:val="both"/>
            </w:pPr>
            <w:r w:rsidRPr="00433577">
              <w:t>Vypracování podklad</w:t>
            </w:r>
            <w:r>
              <w:t>ů</w:t>
            </w:r>
            <w:r w:rsidRPr="00433577">
              <w:t xml:space="preserve"> ke zkoušce na zadané téma z</w:t>
            </w:r>
            <w:r>
              <w:t> t</w:t>
            </w:r>
            <w:r w:rsidRPr="007964FF">
              <w:t>echnologie balení potravin a sledování jakosti potravin během skladování</w:t>
            </w:r>
            <w:r>
              <w:t xml:space="preserve"> </w:t>
            </w:r>
            <w:r w:rsidRPr="00433577">
              <w:t>ve stanovené formě a rozsahu.</w:t>
            </w:r>
          </w:p>
        </w:tc>
      </w:tr>
      <w:tr w:rsidR="00380906" w:rsidRPr="00D52D4E" w14:paraId="43B611DB" w14:textId="77777777" w:rsidTr="00220365">
        <w:trPr>
          <w:trHeight w:val="197"/>
        </w:trPr>
        <w:tc>
          <w:tcPr>
            <w:tcW w:w="3545" w:type="dxa"/>
            <w:gridSpan w:val="3"/>
            <w:tcBorders>
              <w:top w:val="nil"/>
            </w:tcBorders>
            <w:shd w:val="clear" w:color="auto" w:fill="F7CAAC"/>
          </w:tcPr>
          <w:p w14:paraId="76D85A0A" w14:textId="77777777" w:rsidR="00380906" w:rsidRDefault="00380906" w:rsidP="00220365">
            <w:pPr>
              <w:jc w:val="both"/>
              <w:rPr>
                <w:b/>
              </w:rPr>
            </w:pPr>
            <w:r>
              <w:rPr>
                <w:b/>
              </w:rPr>
              <w:t>Garant předmětu</w:t>
            </w:r>
          </w:p>
        </w:tc>
        <w:tc>
          <w:tcPr>
            <w:tcW w:w="6520" w:type="dxa"/>
            <w:gridSpan w:val="12"/>
            <w:tcBorders>
              <w:top w:val="single" w:sz="4" w:space="0" w:color="auto"/>
            </w:tcBorders>
          </w:tcPr>
          <w:p w14:paraId="65031E80" w14:textId="77777777" w:rsidR="00380906" w:rsidRPr="00D52D4E" w:rsidRDefault="00380906" w:rsidP="00220365">
            <w:pPr>
              <w:jc w:val="both"/>
            </w:pPr>
            <w:r w:rsidRPr="00D52D4E">
              <w:rPr>
                <w:spacing w:val="-2"/>
              </w:rPr>
              <w:t>prof. Ing. Petr Slobodian, Ph.D.</w:t>
            </w:r>
          </w:p>
        </w:tc>
      </w:tr>
      <w:tr w:rsidR="00380906" w:rsidRPr="00D52D4E" w14:paraId="6BF05B69" w14:textId="77777777" w:rsidTr="00220365">
        <w:trPr>
          <w:trHeight w:val="243"/>
        </w:trPr>
        <w:tc>
          <w:tcPr>
            <w:tcW w:w="3545" w:type="dxa"/>
            <w:gridSpan w:val="3"/>
            <w:tcBorders>
              <w:top w:val="nil"/>
            </w:tcBorders>
            <w:shd w:val="clear" w:color="auto" w:fill="F7CAAC"/>
          </w:tcPr>
          <w:p w14:paraId="3AD7D3FA" w14:textId="77777777" w:rsidR="00380906" w:rsidRDefault="00380906" w:rsidP="00220365">
            <w:pPr>
              <w:jc w:val="both"/>
              <w:rPr>
                <w:b/>
              </w:rPr>
            </w:pPr>
            <w:r>
              <w:rPr>
                <w:b/>
              </w:rPr>
              <w:t>Zapojení garanta do výuky předmětu</w:t>
            </w:r>
          </w:p>
        </w:tc>
        <w:tc>
          <w:tcPr>
            <w:tcW w:w="6520" w:type="dxa"/>
            <w:gridSpan w:val="12"/>
            <w:tcBorders>
              <w:top w:val="nil"/>
            </w:tcBorders>
          </w:tcPr>
          <w:p w14:paraId="04EBFA5C" w14:textId="77777777" w:rsidR="00380906" w:rsidRPr="00D52D4E" w:rsidRDefault="00380906" w:rsidP="00220365">
            <w:pPr>
              <w:jc w:val="both"/>
            </w:pPr>
            <w:r>
              <w:t>10</w:t>
            </w:r>
            <w:r w:rsidRPr="00D52D4E">
              <w:t>0%</w:t>
            </w:r>
          </w:p>
        </w:tc>
      </w:tr>
      <w:tr w:rsidR="00380906" w14:paraId="25DFA7E7" w14:textId="77777777" w:rsidTr="00220365">
        <w:tc>
          <w:tcPr>
            <w:tcW w:w="3545" w:type="dxa"/>
            <w:gridSpan w:val="3"/>
            <w:shd w:val="clear" w:color="auto" w:fill="F7CAAC"/>
          </w:tcPr>
          <w:p w14:paraId="7EEFA9A0" w14:textId="77777777" w:rsidR="00380906" w:rsidRDefault="00380906" w:rsidP="00220365">
            <w:pPr>
              <w:jc w:val="both"/>
              <w:rPr>
                <w:b/>
              </w:rPr>
            </w:pPr>
            <w:r>
              <w:rPr>
                <w:b/>
              </w:rPr>
              <w:t>Vyučující</w:t>
            </w:r>
          </w:p>
        </w:tc>
        <w:tc>
          <w:tcPr>
            <w:tcW w:w="6520" w:type="dxa"/>
            <w:gridSpan w:val="12"/>
            <w:tcBorders>
              <w:bottom w:val="nil"/>
            </w:tcBorders>
          </w:tcPr>
          <w:p w14:paraId="4B4B6146" w14:textId="77777777" w:rsidR="00380906" w:rsidRDefault="00380906" w:rsidP="00220365">
            <w:pPr>
              <w:jc w:val="both"/>
            </w:pPr>
          </w:p>
        </w:tc>
      </w:tr>
      <w:tr w:rsidR="00380906" w14:paraId="77624766" w14:textId="77777777" w:rsidTr="00220365">
        <w:trPr>
          <w:trHeight w:val="272"/>
        </w:trPr>
        <w:tc>
          <w:tcPr>
            <w:tcW w:w="10065" w:type="dxa"/>
            <w:gridSpan w:val="15"/>
            <w:tcBorders>
              <w:top w:val="nil"/>
            </w:tcBorders>
          </w:tcPr>
          <w:p w14:paraId="10390ADC" w14:textId="77777777" w:rsidR="00380906" w:rsidRDefault="00380906" w:rsidP="00220365">
            <w:pPr>
              <w:jc w:val="both"/>
            </w:pPr>
            <w:r w:rsidRPr="00D52D4E">
              <w:rPr>
                <w:spacing w:val="-2"/>
              </w:rPr>
              <w:t>prof. Ing. Petr Slobodian, Ph.D.</w:t>
            </w:r>
          </w:p>
        </w:tc>
      </w:tr>
      <w:tr w:rsidR="00380906" w14:paraId="02CF1E1E" w14:textId="77777777" w:rsidTr="00220365">
        <w:tc>
          <w:tcPr>
            <w:tcW w:w="3545" w:type="dxa"/>
            <w:gridSpan w:val="3"/>
            <w:shd w:val="clear" w:color="auto" w:fill="F7CAAC"/>
          </w:tcPr>
          <w:p w14:paraId="105A1E13" w14:textId="77777777" w:rsidR="00380906" w:rsidRDefault="00380906" w:rsidP="00220365">
            <w:pPr>
              <w:jc w:val="both"/>
              <w:rPr>
                <w:b/>
              </w:rPr>
            </w:pPr>
            <w:r>
              <w:rPr>
                <w:b/>
              </w:rPr>
              <w:t>Stručná anotace předmětu</w:t>
            </w:r>
          </w:p>
        </w:tc>
        <w:tc>
          <w:tcPr>
            <w:tcW w:w="6520" w:type="dxa"/>
            <w:gridSpan w:val="12"/>
            <w:tcBorders>
              <w:bottom w:val="nil"/>
            </w:tcBorders>
          </w:tcPr>
          <w:p w14:paraId="6C4088DB" w14:textId="77777777" w:rsidR="00380906" w:rsidRDefault="00380906" w:rsidP="00220365">
            <w:pPr>
              <w:jc w:val="both"/>
            </w:pPr>
          </w:p>
        </w:tc>
      </w:tr>
      <w:tr w:rsidR="00380906" w:rsidRPr="001762EB" w14:paraId="6B04D07A" w14:textId="77777777" w:rsidTr="00220365">
        <w:trPr>
          <w:trHeight w:val="2529"/>
        </w:trPr>
        <w:tc>
          <w:tcPr>
            <w:tcW w:w="10065" w:type="dxa"/>
            <w:gridSpan w:val="15"/>
            <w:tcBorders>
              <w:top w:val="nil"/>
              <w:bottom w:val="single" w:sz="12" w:space="0" w:color="auto"/>
            </w:tcBorders>
          </w:tcPr>
          <w:p w14:paraId="5EC30F62" w14:textId="77777777" w:rsidR="00380906" w:rsidRDefault="00380906" w:rsidP="00220365">
            <w:pPr>
              <w:jc w:val="both"/>
            </w:pPr>
            <w:r w:rsidRPr="003C70B4">
              <w:t xml:space="preserve">Cílem předmětu je seznámit studenty s problematikou </w:t>
            </w:r>
            <w:r>
              <w:t xml:space="preserve">balení potravin do různých druhů obalových materiálů </w:t>
            </w:r>
            <w:r w:rsidRPr="003C70B4">
              <w:t>ve vazbě na technologie výroby obalů i interakcí obalů s balenou potravinou</w:t>
            </w:r>
            <w:r>
              <w:t xml:space="preserve"> a okolím</w:t>
            </w:r>
            <w:r w:rsidRPr="003C70B4">
              <w:t xml:space="preserve">. </w:t>
            </w:r>
            <w:r>
              <w:t xml:space="preserve">Dále </w:t>
            </w:r>
            <w:r w:rsidRPr="003C70B4">
              <w:t>také s</w:t>
            </w:r>
            <w:r>
              <w:t xml:space="preserve"> metodami sledování jakosti potravin během balení, skladování, distribuce a dalším uchování. </w:t>
            </w:r>
          </w:p>
          <w:p w14:paraId="7C31FC11" w14:textId="77777777" w:rsidR="00380906" w:rsidRDefault="00380906" w:rsidP="00220365">
            <w:pPr>
              <w:jc w:val="both"/>
            </w:pPr>
          </w:p>
          <w:p w14:paraId="24A00460" w14:textId="77777777" w:rsidR="00380906" w:rsidRPr="001762EB" w:rsidRDefault="00380906" w:rsidP="00220365">
            <w:pPr>
              <w:jc w:val="both"/>
              <w:rPr>
                <w:u w:val="single"/>
              </w:rPr>
            </w:pPr>
            <w:r w:rsidRPr="001762EB">
              <w:rPr>
                <w:u w:val="single"/>
              </w:rPr>
              <w:t>Základní témata:</w:t>
            </w:r>
          </w:p>
          <w:p w14:paraId="29D49571" w14:textId="77777777" w:rsidR="00380906" w:rsidRPr="00895048" w:rsidRDefault="00380906" w:rsidP="00220365">
            <w:pPr>
              <w:pStyle w:val="TableParagraph"/>
              <w:numPr>
                <w:ilvl w:val="1"/>
                <w:numId w:val="23"/>
              </w:numPr>
              <w:ind w:left="113" w:hanging="113"/>
              <w:jc w:val="both"/>
              <w:rPr>
                <w:sz w:val="20"/>
                <w:szCs w:val="20"/>
                <w:lang w:val="cs-CZ"/>
              </w:rPr>
            </w:pPr>
            <w:r w:rsidRPr="00895048">
              <w:rPr>
                <w:sz w:val="20"/>
                <w:szCs w:val="20"/>
                <w:lang w:val="cs-CZ"/>
              </w:rPr>
              <w:t>Bezpečnostní a legislativní aspekty potravinářských obalů</w:t>
            </w:r>
            <w:r>
              <w:rPr>
                <w:sz w:val="20"/>
                <w:szCs w:val="20"/>
                <w:lang w:val="cs-CZ"/>
              </w:rPr>
              <w:t>,</w:t>
            </w:r>
            <w:r w:rsidRPr="007964FF">
              <w:rPr>
                <w:sz w:val="20"/>
                <w:szCs w:val="20"/>
                <w:lang w:val="cs-CZ"/>
              </w:rPr>
              <w:t xml:space="preserve"> </w:t>
            </w:r>
            <w:r>
              <w:rPr>
                <w:sz w:val="20"/>
                <w:szCs w:val="20"/>
                <w:lang w:val="cs-CZ"/>
              </w:rPr>
              <w:t>i</w:t>
            </w:r>
            <w:r w:rsidRPr="00895048">
              <w:rPr>
                <w:sz w:val="20"/>
                <w:szCs w:val="20"/>
                <w:lang w:val="cs-CZ"/>
              </w:rPr>
              <w:t>nformace</w:t>
            </w:r>
            <w:r>
              <w:rPr>
                <w:sz w:val="20"/>
                <w:szCs w:val="20"/>
                <w:lang w:val="cs-CZ"/>
              </w:rPr>
              <w:t xml:space="preserve"> o</w:t>
            </w:r>
            <w:r w:rsidRPr="00895048">
              <w:rPr>
                <w:sz w:val="20"/>
                <w:szCs w:val="20"/>
                <w:lang w:val="cs-CZ"/>
              </w:rPr>
              <w:t xml:space="preserve"> značení obalů.</w:t>
            </w:r>
            <w:r>
              <w:rPr>
                <w:sz w:val="20"/>
                <w:szCs w:val="20"/>
                <w:lang w:val="cs-CZ"/>
              </w:rPr>
              <w:t xml:space="preserve"> Povinnosti výrobců obalů a výrobců potravin. S</w:t>
            </w:r>
            <w:r w:rsidRPr="00895048">
              <w:rPr>
                <w:sz w:val="20"/>
                <w:szCs w:val="20"/>
                <w:lang w:val="cs-CZ"/>
              </w:rPr>
              <w:t>truktura a základní druhy obalů a balení</w:t>
            </w:r>
            <w:r>
              <w:rPr>
                <w:sz w:val="20"/>
                <w:szCs w:val="20"/>
                <w:lang w:val="cs-CZ"/>
              </w:rPr>
              <w:t xml:space="preserve">. </w:t>
            </w:r>
            <w:r w:rsidRPr="00895048">
              <w:rPr>
                <w:sz w:val="20"/>
                <w:szCs w:val="20"/>
                <w:lang w:val="cs-CZ"/>
              </w:rPr>
              <w:t>Obal</w:t>
            </w:r>
            <w:r>
              <w:rPr>
                <w:sz w:val="20"/>
                <w:szCs w:val="20"/>
                <w:lang w:val="cs-CZ"/>
              </w:rPr>
              <w:t xml:space="preserve"> a</w:t>
            </w:r>
            <w:r w:rsidRPr="00895048">
              <w:rPr>
                <w:sz w:val="20"/>
                <w:szCs w:val="20"/>
                <w:lang w:val="cs-CZ"/>
              </w:rPr>
              <w:t xml:space="preserve"> jeho funkce. </w:t>
            </w:r>
          </w:p>
          <w:p w14:paraId="5B75DD3A" w14:textId="77777777" w:rsidR="00380906" w:rsidRPr="00895048" w:rsidRDefault="00380906" w:rsidP="00220365">
            <w:pPr>
              <w:pStyle w:val="TableParagraph"/>
              <w:numPr>
                <w:ilvl w:val="1"/>
                <w:numId w:val="23"/>
              </w:numPr>
              <w:ind w:left="113" w:hanging="113"/>
              <w:jc w:val="both"/>
              <w:rPr>
                <w:sz w:val="20"/>
                <w:szCs w:val="20"/>
                <w:lang w:val="cs-CZ"/>
              </w:rPr>
            </w:pPr>
            <w:r>
              <w:rPr>
                <w:sz w:val="20"/>
                <w:szCs w:val="20"/>
                <w:lang w:val="cs-CZ"/>
              </w:rPr>
              <w:t>T</w:t>
            </w:r>
            <w:r w:rsidRPr="00895048">
              <w:rPr>
                <w:sz w:val="20"/>
                <w:szCs w:val="20"/>
                <w:lang w:val="cs-CZ"/>
              </w:rPr>
              <w:t xml:space="preserve">echnologie výroby </w:t>
            </w:r>
            <w:r>
              <w:rPr>
                <w:sz w:val="20"/>
                <w:szCs w:val="20"/>
                <w:lang w:val="cs-CZ"/>
              </w:rPr>
              <w:t xml:space="preserve">různých obalů a techniky balení potravin. </w:t>
            </w:r>
            <w:r w:rsidRPr="00895048">
              <w:rPr>
                <w:sz w:val="20"/>
                <w:szCs w:val="20"/>
                <w:lang w:val="cs-CZ"/>
              </w:rPr>
              <w:t>Potisk, svařování, vakuové napařování.</w:t>
            </w:r>
          </w:p>
          <w:p w14:paraId="53B4D75B" w14:textId="77777777" w:rsidR="00380906" w:rsidRDefault="00380906" w:rsidP="00220365">
            <w:pPr>
              <w:pStyle w:val="TableParagraph"/>
              <w:numPr>
                <w:ilvl w:val="1"/>
                <w:numId w:val="23"/>
              </w:numPr>
              <w:ind w:left="113" w:hanging="113"/>
              <w:jc w:val="both"/>
              <w:rPr>
                <w:sz w:val="20"/>
                <w:szCs w:val="20"/>
                <w:lang w:val="cs-CZ"/>
              </w:rPr>
            </w:pPr>
            <w:r>
              <w:rPr>
                <w:sz w:val="20"/>
                <w:szCs w:val="20"/>
                <w:lang w:val="cs-CZ"/>
              </w:rPr>
              <w:t xml:space="preserve">Možnosti balení do </w:t>
            </w:r>
            <w:r w:rsidRPr="00895048">
              <w:rPr>
                <w:sz w:val="20"/>
                <w:szCs w:val="20"/>
                <w:lang w:val="cs-CZ"/>
              </w:rPr>
              <w:t>aktivní</w:t>
            </w:r>
            <w:r>
              <w:rPr>
                <w:sz w:val="20"/>
                <w:szCs w:val="20"/>
                <w:lang w:val="cs-CZ"/>
              </w:rPr>
              <w:t>ch</w:t>
            </w:r>
            <w:r w:rsidRPr="00895048">
              <w:rPr>
                <w:sz w:val="20"/>
                <w:szCs w:val="20"/>
                <w:lang w:val="cs-CZ"/>
              </w:rPr>
              <w:t xml:space="preserve"> a inteligentní</w:t>
            </w:r>
            <w:r>
              <w:rPr>
                <w:sz w:val="20"/>
                <w:szCs w:val="20"/>
                <w:lang w:val="cs-CZ"/>
              </w:rPr>
              <w:t>ch</w:t>
            </w:r>
            <w:r w:rsidRPr="00895048">
              <w:rPr>
                <w:sz w:val="20"/>
                <w:szCs w:val="20"/>
                <w:lang w:val="cs-CZ"/>
              </w:rPr>
              <w:t xml:space="preserve"> obal</w:t>
            </w:r>
            <w:r>
              <w:rPr>
                <w:sz w:val="20"/>
                <w:szCs w:val="20"/>
                <w:lang w:val="cs-CZ"/>
              </w:rPr>
              <w:t>ů</w:t>
            </w:r>
            <w:r w:rsidRPr="00895048">
              <w:rPr>
                <w:sz w:val="20"/>
                <w:szCs w:val="20"/>
                <w:lang w:val="cs-CZ"/>
              </w:rPr>
              <w:t>.</w:t>
            </w:r>
          </w:p>
          <w:p w14:paraId="5BB69D5E" w14:textId="77777777" w:rsidR="00380906" w:rsidRDefault="00380906" w:rsidP="00220365">
            <w:pPr>
              <w:pStyle w:val="TableParagraph"/>
              <w:numPr>
                <w:ilvl w:val="1"/>
                <w:numId w:val="23"/>
              </w:numPr>
              <w:ind w:left="113" w:hanging="113"/>
              <w:jc w:val="both"/>
              <w:rPr>
                <w:sz w:val="20"/>
                <w:szCs w:val="20"/>
                <w:lang w:val="cs-CZ"/>
              </w:rPr>
            </w:pPr>
            <w:r>
              <w:rPr>
                <w:sz w:val="20"/>
                <w:szCs w:val="20"/>
                <w:lang w:val="cs-CZ"/>
              </w:rPr>
              <w:t>Metody sledování jakosti potravin: od výroby po spotřebu.</w:t>
            </w:r>
          </w:p>
          <w:p w14:paraId="07BFFACA" w14:textId="77777777" w:rsidR="00380906" w:rsidRPr="001762EB" w:rsidRDefault="00380906" w:rsidP="00220365">
            <w:pPr>
              <w:pStyle w:val="TableParagraph"/>
              <w:numPr>
                <w:ilvl w:val="1"/>
                <w:numId w:val="23"/>
              </w:numPr>
              <w:ind w:left="113" w:hanging="113"/>
              <w:jc w:val="both"/>
            </w:pPr>
            <w:r>
              <w:rPr>
                <w:sz w:val="20"/>
                <w:szCs w:val="20"/>
                <w:lang w:val="cs-CZ"/>
              </w:rPr>
              <w:t>Systémy zpětného odběru obalů, jejich shromažďování, recyklace, energetické využití a skládkování. Společnost Eko-Kom</w:t>
            </w:r>
            <w:r>
              <w:t>.</w:t>
            </w:r>
          </w:p>
        </w:tc>
      </w:tr>
      <w:tr w:rsidR="00380906" w:rsidRPr="001762EB" w14:paraId="267370FA" w14:textId="77777777" w:rsidTr="00220365">
        <w:trPr>
          <w:trHeight w:val="265"/>
        </w:trPr>
        <w:tc>
          <w:tcPr>
            <w:tcW w:w="3904" w:type="dxa"/>
            <w:gridSpan w:val="5"/>
            <w:tcBorders>
              <w:top w:val="nil"/>
            </w:tcBorders>
            <w:shd w:val="clear" w:color="auto" w:fill="F7CAAC"/>
          </w:tcPr>
          <w:p w14:paraId="32BEC1E5" w14:textId="77777777" w:rsidR="00380906" w:rsidRPr="001762EB" w:rsidRDefault="00380906" w:rsidP="00220365">
            <w:pPr>
              <w:jc w:val="both"/>
            </w:pPr>
            <w:r>
              <w:rPr>
                <w:b/>
              </w:rPr>
              <w:t>S</w:t>
            </w:r>
            <w:r w:rsidRPr="001762EB">
              <w:rPr>
                <w:b/>
              </w:rPr>
              <w:t>tudijní literatura a studijní pomůc</w:t>
            </w:r>
            <w:r w:rsidRPr="00EF0A8C">
              <w:rPr>
                <w:b/>
              </w:rPr>
              <w:t>ky</w:t>
            </w:r>
          </w:p>
        </w:tc>
        <w:tc>
          <w:tcPr>
            <w:tcW w:w="6161" w:type="dxa"/>
            <w:gridSpan w:val="10"/>
            <w:tcBorders>
              <w:top w:val="nil"/>
              <w:bottom w:val="nil"/>
            </w:tcBorders>
          </w:tcPr>
          <w:p w14:paraId="5B21457B" w14:textId="77777777" w:rsidR="00380906" w:rsidRPr="001762EB" w:rsidRDefault="00380906" w:rsidP="00220365">
            <w:pPr>
              <w:jc w:val="both"/>
            </w:pPr>
          </w:p>
        </w:tc>
      </w:tr>
      <w:tr w:rsidR="00380906" w:rsidRPr="001762EB" w14:paraId="7A59C7DF" w14:textId="77777777" w:rsidTr="00220365">
        <w:trPr>
          <w:trHeight w:val="1497"/>
        </w:trPr>
        <w:tc>
          <w:tcPr>
            <w:tcW w:w="10065" w:type="dxa"/>
            <w:gridSpan w:val="15"/>
            <w:tcBorders>
              <w:top w:val="nil"/>
            </w:tcBorders>
          </w:tcPr>
          <w:p w14:paraId="35C1F2E0" w14:textId="77777777" w:rsidR="00380906" w:rsidRDefault="00380906" w:rsidP="00220365">
            <w:pPr>
              <w:jc w:val="both"/>
              <w:rPr>
                <w:u w:val="single"/>
              </w:rPr>
            </w:pPr>
            <w:r w:rsidRPr="001762EB">
              <w:rPr>
                <w:u w:val="single"/>
              </w:rPr>
              <w:t>Povinná literatura:</w:t>
            </w:r>
          </w:p>
          <w:p w14:paraId="6C8F3CDC" w14:textId="77777777" w:rsidR="00380906" w:rsidRPr="00400509" w:rsidRDefault="00380906" w:rsidP="00220365">
            <w:pPr>
              <w:jc w:val="both"/>
              <w:rPr>
                <w:caps/>
              </w:rPr>
            </w:pPr>
            <w:r w:rsidRPr="00400509">
              <w:rPr>
                <w:shd w:val="clear" w:color="auto" w:fill="FFFFFF"/>
              </w:rPr>
              <w:t xml:space="preserve">CIRILLO, G., KOZLOWSKI, M.A., SPIZZIRRI, U.G. (Eds.) </w:t>
            </w:r>
            <w:r w:rsidRPr="00400509">
              <w:rPr>
                <w:i/>
                <w:iCs/>
              </w:rPr>
              <w:t>Composites Materials for Food Packaging.</w:t>
            </w:r>
            <w:r w:rsidRPr="00400509">
              <w:rPr>
                <w:shd w:val="clear" w:color="auto" w:fill="FFFFFF"/>
              </w:rPr>
              <w:t xml:space="preserve"> Hoboken: John Wiley &amp; Sons, 2018. DOI 10.1002/9781119160243. ISBN 9781119160243.</w:t>
            </w:r>
            <w:r w:rsidRPr="00400509">
              <w:rPr>
                <w:caps/>
              </w:rPr>
              <w:t xml:space="preserve"> </w:t>
            </w:r>
          </w:p>
          <w:p w14:paraId="4E1EBAAF" w14:textId="77777777" w:rsidR="00380906" w:rsidRPr="00400509" w:rsidRDefault="00380906" w:rsidP="00220365">
            <w:pPr>
              <w:jc w:val="both"/>
            </w:pPr>
            <w:r w:rsidRPr="00400509">
              <w:rPr>
                <w:caps/>
              </w:rPr>
              <w:t>Selke, S.E.M., Culter, J.D., Hernandez,</w:t>
            </w:r>
            <w:r w:rsidRPr="00400509">
              <w:t xml:space="preserve"> R.J. </w:t>
            </w:r>
            <w:r w:rsidRPr="00400509">
              <w:rPr>
                <w:i/>
              </w:rPr>
              <w:t>Plastics Packaging: Properties, Processing, Applications and Regulations</w:t>
            </w:r>
            <w:r w:rsidRPr="00400509">
              <w:t>. Hanser Gardner Publications, 2004. ISBN 978-1569903728.</w:t>
            </w:r>
          </w:p>
          <w:p w14:paraId="0BECA1AC" w14:textId="77777777" w:rsidR="00380906" w:rsidRPr="00964484" w:rsidRDefault="00380906" w:rsidP="00220365">
            <w:pPr>
              <w:jc w:val="both"/>
            </w:pPr>
          </w:p>
          <w:p w14:paraId="1002EBA6" w14:textId="77777777" w:rsidR="00380906" w:rsidRDefault="00380906" w:rsidP="00220365">
            <w:pPr>
              <w:jc w:val="both"/>
              <w:rPr>
                <w:u w:val="single"/>
              </w:rPr>
            </w:pPr>
            <w:r w:rsidRPr="00964484">
              <w:rPr>
                <w:u w:val="single"/>
              </w:rPr>
              <w:t>Doporučená literatura:</w:t>
            </w:r>
          </w:p>
          <w:p w14:paraId="5B170091" w14:textId="77777777" w:rsidR="00380906" w:rsidRPr="00D26F3E" w:rsidRDefault="00380906" w:rsidP="00220365">
            <w:pPr>
              <w:jc w:val="both"/>
              <w:rPr>
                <w:u w:val="single"/>
              </w:rPr>
            </w:pPr>
            <w:r w:rsidRPr="00D26F3E">
              <w:rPr>
                <w:bdr w:val="none" w:sz="0" w:space="0" w:color="auto" w:frame="1"/>
                <w:shd w:val="clear" w:color="auto" w:fill="FFFFFF"/>
              </w:rPr>
              <w:t xml:space="preserve">HAN, </w:t>
            </w:r>
            <w:r>
              <w:rPr>
                <w:bdr w:val="none" w:sz="0" w:space="0" w:color="auto" w:frame="1"/>
                <w:shd w:val="clear" w:color="auto" w:fill="FFFFFF"/>
              </w:rPr>
              <w:t>J.-W.</w:t>
            </w:r>
            <w:r w:rsidRPr="00D26F3E">
              <w:rPr>
                <w:bdr w:val="none" w:sz="0" w:space="0" w:color="auto" w:frame="1"/>
                <w:shd w:val="clear" w:color="auto" w:fill="FFFFFF"/>
              </w:rPr>
              <w:t xml:space="preserve">, RUIZ-GARCIA, </w:t>
            </w:r>
            <w:r>
              <w:rPr>
                <w:bdr w:val="none" w:sz="0" w:space="0" w:color="auto" w:frame="1"/>
                <w:shd w:val="clear" w:color="auto" w:fill="FFFFFF"/>
              </w:rPr>
              <w:t xml:space="preserve">L., </w:t>
            </w:r>
            <w:r w:rsidRPr="00D26F3E">
              <w:rPr>
                <w:bdr w:val="none" w:sz="0" w:space="0" w:color="auto" w:frame="1"/>
                <w:shd w:val="clear" w:color="auto" w:fill="FFFFFF"/>
              </w:rPr>
              <w:t>QIAN</w:t>
            </w:r>
            <w:r>
              <w:rPr>
                <w:bdr w:val="none" w:sz="0" w:space="0" w:color="auto" w:frame="1"/>
                <w:shd w:val="clear" w:color="auto" w:fill="FFFFFF"/>
              </w:rPr>
              <w:t xml:space="preserve">, J.-P., </w:t>
            </w:r>
            <w:r w:rsidRPr="00D26F3E">
              <w:rPr>
                <w:bdr w:val="none" w:sz="0" w:space="0" w:color="auto" w:frame="1"/>
                <w:shd w:val="clear" w:color="auto" w:fill="FFFFFF"/>
              </w:rPr>
              <w:t>YANG</w:t>
            </w:r>
            <w:r>
              <w:rPr>
                <w:bdr w:val="none" w:sz="0" w:space="0" w:color="auto" w:frame="1"/>
                <w:shd w:val="clear" w:color="auto" w:fill="FFFFFF"/>
              </w:rPr>
              <w:t>, X.-T</w:t>
            </w:r>
            <w:r w:rsidRPr="00D26F3E">
              <w:rPr>
                <w:bdr w:val="none" w:sz="0" w:space="0" w:color="auto" w:frame="1"/>
                <w:shd w:val="clear" w:color="auto" w:fill="FFFFFF"/>
              </w:rPr>
              <w:t xml:space="preserve">. </w:t>
            </w:r>
            <w:r w:rsidRPr="00D26F3E">
              <w:rPr>
                <w:i/>
                <w:iCs/>
                <w:bdr w:val="none" w:sz="0" w:space="0" w:color="auto" w:frame="1"/>
                <w:shd w:val="clear" w:color="auto" w:fill="FFFFFF"/>
              </w:rPr>
              <w:t>Food Packaging:</w:t>
            </w:r>
            <w:r>
              <w:rPr>
                <w:i/>
                <w:iCs/>
                <w:bdr w:val="none" w:sz="0" w:space="0" w:color="auto" w:frame="1"/>
                <w:shd w:val="clear" w:color="auto" w:fill="FFFFFF"/>
              </w:rPr>
              <w:t xml:space="preserve"> </w:t>
            </w:r>
            <w:r w:rsidRPr="00D26F3E">
              <w:rPr>
                <w:i/>
                <w:iCs/>
                <w:bdr w:val="none" w:sz="0" w:space="0" w:color="auto" w:frame="1"/>
                <w:shd w:val="clear" w:color="auto" w:fill="FFFFFF"/>
              </w:rPr>
              <w:t>A Comprehensive Review and Future Trends.</w:t>
            </w:r>
            <w:r w:rsidRPr="00D26F3E">
              <w:rPr>
                <w:bdr w:val="none" w:sz="0" w:space="0" w:color="auto" w:frame="1"/>
                <w:shd w:val="clear" w:color="auto" w:fill="FFFFFF"/>
              </w:rPr>
              <w:t> Comprehensive Reviews in Food Science and Food Safety 17(4), 860-877, 2018. DOI</w:t>
            </w:r>
            <w:r>
              <w:rPr>
                <w:bdr w:val="none" w:sz="0" w:space="0" w:color="auto" w:frame="1"/>
                <w:shd w:val="clear" w:color="auto" w:fill="FFFFFF"/>
              </w:rPr>
              <w:t xml:space="preserve"> </w:t>
            </w:r>
            <w:r w:rsidRPr="00D26F3E">
              <w:rPr>
                <w:bdr w:val="none" w:sz="0" w:space="0" w:color="auto" w:frame="1"/>
                <w:shd w:val="clear" w:color="auto" w:fill="FFFFFF"/>
              </w:rPr>
              <w:t>10.1111/1541-4337.12343. ISSN 15414337.</w:t>
            </w:r>
          </w:p>
          <w:p w14:paraId="1C7D9C89" w14:textId="77777777" w:rsidR="00380906" w:rsidRDefault="00380906" w:rsidP="00220365">
            <w:pPr>
              <w:jc w:val="both"/>
            </w:pPr>
            <w:r w:rsidRPr="00964484">
              <w:rPr>
                <w:caps/>
              </w:rPr>
              <w:t>Coles, R., M</w:t>
            </w:r>
            <w:r w:rsidRPr="007D42E6">
              <w:t>c</w:t>
            </w:r>
            <w:r w:rsidRPr="00964484">
              <w:rPr>
                <w:caps/>
              </w:rPr>
              <w:t>Dowell, D., Kirwan</w:t>
            </w:r>
            <w:r w:rsidRPr="00964484">
              <w:t xml:space="preserve">, M.J. </w:t>
            </w:r>
            <w:r w:rsidRPr="00964484">
              <w:rPr>
                <w:i/>
              </w:rPr>
              <w:t>Food Packaging Technology</w:t>
            </w:r>
            <w:r w:rsidRPr="00964484">
              <w:t>. Blackwell, 2003. ISBN 978-0849397882.</w:t>
            </w:r>
          </w:p>
          <w:p w14:paraId="19EAEFCA" w14:textId="77777777" w:rsidR="00380906" w:rsidRPr="00B037CB" w:rsidRDefault="00E933D8" w:rsidP="00220365">
            <w:pPr>
              <w:jc w:val="both"/>
            </w:pPr>
            <w:hyperlink r:id="rId26" w:history="1">
              <w:r w:rsidR="00380906" w:rsidRPr="00B037CB">
                <w:rPr>
                  <w:caps/>
                </w:rPr>
                <w:t>Robertson</w:t>
              </w:r>
            </w:hyperlink>
            <w:r w:rsidR="00380906">
              <w:rPr>
                <w:caps/>
              </w:rPr>
              <w:t xml:space="preserve">, G.L. </w:t>
            </w:r>
            <w:r w:rsidR="00380906" w:rsidRPr="00B037CB">
              <w:rPr>
                <w:i/>
              </w:rPr>
              <w:t>Food Packaging: Principles and Practice</w:t>
            </w:r>
            <w:r w:rsidR="00380906">
              <w:rPr>
                <w:i/>
              </w:rPr>
              <w:t>.</w:t>
            </w:r>
            <w:r w:rsidR="00380906" w:rsidRPr="00B037CB">
              <w:rPr>
                <w:i/>
              </w:rPr>
              <w:t xml:space="preserve"> </w:t>
            </w:r>
            <w:r w:rsidR="00380906" w:rsidRPr="007D42E6">
              <w:rPr>
                <w:iCs/>
              </w:rPr>
              <w:t>3rd Ed.</w:t>
            </w:r>
            <w:r w:rsidR="00380906">
              <w:rPr>
                <w:i/>
              </w:rPr>
              <w:t xml:space="preserve"> </w:t>
            </w:r>
            <w:r w:rsidR="00380906">
              <w:t>CRC Press, Taylor and Francis Group, 2013.</w:t>
            </w:r>
            <w:r w:rsidR="00380906">
              <w:rPr>
                <w:i/>
              </w:rPr>
              <w:t xml:space="preserve"> </w:t>
            </w:r>
            <w:r w:rsidR="00380906" w:rsidRPr="00B037CB">
              <w:t>ISBN-13: 978-1439862414</w:t>
            </w:r>
            <w:r w:rsidR="00380906">
              <w:t>.</w:t>
            </w:r>
          </w:p>
          <w:p w14:paraId="64FDDED0" w14:textId="77777777" w:rsidR="00380906" w:rsidRPr="001762EB" w:rsidRDefault="00380906" w:rsidP="00220365">
            <w:pPr>
              <w:jc w:val="both"/>
            </w:pPr>
            <w:r w:rsidRPr="000759B7">
              <w:t>DODERO, A</w:t>
            </w:r>
            <w:r>
              <w:t>.</w:t>
            </w:r>
            <w:r w:rsidRPr="000759B7">
              <w:t xml:space="preserve">, ESCHER, </w:t>
            </w:r>
            <w:r>
              <w:t xml:space="preserve">A., </w:t>
            </w:r>
            <w:r w:rsidRPr="000759B7">
              <w:t xml:space="preserve">BERTUCCI, </w:t>
            </w:r>
            <w:r>
              <w:t xml:space="preserve">S., </w:t>
            </w:r>
            <w:r w:rsidRPr="000759B7">
              <w:t>CASTELLANO</w:t>
            </w:r>
            <w:r>
              <w:t xml:space="preserve">, M., </w:t>
            </w:r>
            <w:r w:rsidRPr="000759B7">
              <w:t>LOVA</w:t>
            </w:r>
            <w:r>
              <w:t>, P</w:t>
            </w:r>
            <w:r>
              <w:rPr>
                <w:rFonts w:ascii="Arial" w:hAnsi="Arial" w:cs="Arial"/>
                <w:color w:val="212529"/>
                <w:shd w:val="clear" w:color="auto" w:fill="FFFFFF"/>
              </w:rPr>
              <w:t xml:space="preserve">. </w:t>
            </w:r>
            <w:r w:rsidRPr="000759B7">
              <w:rPr>
                <w:i/>
                <w:iCs/>
                <w:bdr w:val="none" w:sz="0" w:space="0" w:color="auto" w:frame="1"/>
                <w:shd w:val="clear" w:color="auto" w:fill="FFFFFF"/>
              </w:rPr>
              <w:t>Intelligent Packaging for Real-Time Monitoring of Food-Quality: Current and Future Developments. </w:t>
            </w:r>
            <w:r w:rsidRPr="007C7E82">
              <w:rPr>
                <w:bdr w:val="none" w:sz="0" w:space="0" w:color="auto" w:frame="1"/>
                <w:shd w:val="clear" w:color="auto" w:fill="FFFFFF"/>
              </w:rPr>
              <w:t>Applied Sciences</w:t>
            </w:r>
            <w:r>
              <w:rPr>
                <w:bdr w:val="none" w:sz="0" w:space="0" w:color="auto" w:frame="1"/>
                <w:shd w:val="clear" w:color="auto" w:fill="FFFFFF"/>
              </w:rPr>
              <w:t xml:space="preserve"> </w:t>
            </w:r>
            <w:r w:rsidRPr="000759B7">
              <w:rPr>
                <w:bdr w:val="none" w:sz="0" w:space="0" w:color="auto" w:frame="1"/>
                <w:shd w:val="clear" w:color="auto" w:fill="FFFFFF"/>
              </w:rPr>
              <w:t>11(8),</w:t>
            </w:r>
            <w:r>
              <w:rPr>
                <w:rFonts w:ascii="Arial" w:hAnsi="Arial" w:cs="Arial"/>
                <w:color w:val="212529"/>
                <w:shd w:val="clear" w:color="auto" w:fill="FFFFFF"/>
              </w:rPr>
              <w:t xml:space="preserve"> </w:t>
            </w:r>
            <w:r w:rsidRPr="000759B7">
              <w:rPr>
                <w:bdr w:val="none" w:sz="0" w:space="0" w:color="auto" w:frame="1"/>
                <w:shd w:val="clear" w:color="auto" w:fill="FFFFFF"/>
              </w:rPr>
              <w:t>2021</w:t>
            </w:r>
            <w:r>
              <w:rPr>
                <w:bdr w:val="none" w:sz="0" w:space="0" w:color="auto" w:frame="1"/>
                <w:shd w:val="clear" w:color="auto" w:fill="FFFFFF"/>
              </w:rPr>
              <w:t xml:space="preserve">. </w:t>
            </w:r>
            <w:r w:rsidRPr="007C7E82">
              <w:rPr>
                <w:color w:val="212529"/>
                <w:shd w:val="clear" w:color="auto" w:fill="FFFFFF"/>
              </w:rPr>
              <w:t>I</w:t>
            </w:r>
            <w:r w:rsidRPr="007C7E82">
              <w:t>SSN</w:t>
            </w:r>
            <w:r w:rsidRPr="000759B7">
              <w:t xml:space="preserve"> 2076-3417. Dostupné z: </w:t>
            </w:r>
            <w:r>
              <w:rPr>
                <w:color w:val="0000FF"/>
                <w:u w:val="single"/>
              </w:rPr>
              <w:t xml:space="preserve">DOI </w:t>
            </w:r>
            <w:r w:rsidRPr="007778C3">
              <w:rPr>
                <w:color w:val="0000FF"/>
                <w:u w:val="single"/>
              </w:rPr>
              <w:t>10.3390/app11083532.</w:t>
            </w:r>
          </w:p>
        </w:tc>
      </w:tr>
      <w:tr w:rsidR="00380906" w:rsidRPr="001762EB" w14:paraId="2F255A59" w14:textId="77777777" w:rsidTr="00220365">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6155AEF2" w14:textId="77777777" w:rsidR="00380906" w:rsidRPr="001762EB" w:rsidRDefault="00380906" w:rsidP="00220365">
            <w:pPr>
              <w:jc w:val="center"/>
              <w:rPr>
                <w:b/>
              </w:rPr>
            </w:pPr>
            <w:r w:rsidRPr="001762EB">
              <w:rPr>
                <w:b/>
              </w:rPr>
              <w:t>Informace ke kombinované nebo distanční formě</w:t>
            </w:r>
          </w:p>
        </w:tc>
      </w:tr>
      <w:tr w:rsidR="00380906" w:rsidRPr="001762EB" w14:paraId="5A6A5EBC" w14:textId="77777777" w:rsidTr="00220365">
        <w:tc>
          <w:tcPr>
            <w:tcW w:w="5038" w:type="dxa"/>
            <w:gridSpan w:val="7"/>
            <w:tcBorders>
              <w:top w:val="single" w:sz="2" w:space="0" w:color="auto"/>
            </w:tcBorders>
            <w:shd w:val="clear" w:color="auto" w:fill="F7CAAC"/>
          </w:tcPr>
          <w:p w14:paraId="4707D968" w14:textId="77777777" w:rsidR="00380906" w:rsidRPr="001762EB" w:rsidRDefault="00380906" w:rsidP="00220365">
            <w:pPr>
              <w:jc w:val="both"/>
            </w:pPr>
            <w:r w:rsidRPr="001762EB">
              <w:rPr>
                <w:b/>
              </w:rPr>
              <w:t>Rozsah konzultací (soustředění)</w:t>
            </w:r>
          </w:p>
        </w:tc>
        <w:tc>
          <w:tcPr>
            <w:tcW w:w="889" w:type="dxa"/>
            <w:tcBorders>
              <w:top w:val="single" w:sz="2" w:space="0" w:color="auto"/>
            </w:tcBorders>
          </w:tcPr>
          <w:p w14:paraId="132C32CA" w14:textId="77777777" w:rsidR="00380906" w:rsidRPr="001762EB" w:rsidRDefault="00380906" w:rsidP="00220365">
            <w:pPr>
              <w:jc w:val="both"/>
            </w:pPr>
          </w:p>
        </w:tc>
        <w:tc>
          <w:tcPr>
            <w:tcW w:w="4138" w:type="dxa"/>
            <w:gridSpan w:val="7"/>
            <w:tcBorders>
              <w:top w:val="single" w:sz="2" w:space="0" w:color="auto"/>
            </w:tcBorders>
            <w:shd w:val="clear" w:color="auto" w:fill="F7CAAC"/>
          </w:tcPr>
          <w:p w14:paraId="21A53837" w14:textId="77777777" w:rsidR="00380906" w:rsidRPr="001762EB" w:rsidRDefault="00380906" w:rsidP="00220365">
            <w:pPr>
              <w:jc w:val="both"/>
              <w:rPr>
                <w:b/>
              </w:rPr>
            </w:pPr>
            <w:r w:rsidRPr="001762EB">
              <w:rPr>
                <w:b/>
              </w:rPr>
              <w:t xml:space="preserve">hodin </w:t>
            </w:r>
          </w:p>
        </w:tc>
      </w:tr>
      <w:tr w:rsidR="00380906" w:rsidRPr="001762EB" w14:paraId="38EC13B0" w14:textId="77777777" w:rsidTr="00220365">
        <w:tc>
          <w:tcPr>
            <w:tcW w:w="10065" w:type="dxa"/>
            <w:gridSpan w:val="15"/>
            <w:shd w:val="clear" w:color="auto" w:fill="F7CAAC"/>
          </w:tcPr>
          <w:p w14:paraId="3DC13A73" w14:textId="77777777" w:rsidR="00380906" w:rsidRPr="001762EB" w:rsidRDefault="00380906" w:rsidP="00220365">
            <w:pPr>
              <w:jc w:val="both"/>
              <w:rPr>
                <w:b/>
              </w:rPr>
            </w:pPr>
            <w:r w:rsidRPr="001762EB">
              <w:rPr>
                <w:b/>
              </w:rPr>
              <w:t>Informace o způsobu kontaktu s vyučujícím</w:t>
            </w:r>
          </w:p>
        </w:tc>
      </w:tr>
      <w:tr w:rsidR="00380906" w:rsidRPr="001762EB" w14:paraId="21A8B7F2" w14:textId="77777777" w:rsidTr="00220365">
        <w:trPr>
          <w:trHeight w:val="1373"/>
        </w:trPr>
        <w:tc>
          <w:tcPr>
            <w:tcW w:w="10065" w:type="dxa"/>
            <w:gridSpan w:val="15"/>
          </w:tcPr>
          <w:p w14:paraId="53BC0C78" w14:textId="77777777" w:rsidR="00380906" w:rsidRPr="001762EB" w:rsidRDefault="00380906" w:rsidP="00220365">
            <w:pPr>
              <w:pStyle w:val="xxmsonormal"/>
              <w:shd w:val="clear" w:color="auto" w:fill="FFFFFF"/>
              <w:spacing w:before="0" w:beforeAutospacing="0" w:after="0" w:afterAutospacing="0"/>
              <w:jc w:val="both"/>
              <w:rPr>
                <w:color w:val="000000"/>
                <w:sz w:val="20"/>
                <w:szCs w:val="20"/>
              </w:rPr>
            </w:pPr>
            <w:r w:rsidRPr="001762EB">
              <w:rPr>
                <w:sz w:val="20"/>
                <w:szCs w:val="20"/>
              </w:rPr>
              <w:lastRenderedPageBreak/>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0374702" w14:textId="77777777" w:rsidR="00380906" w:rsidRPr="001762EB" w:rsidRDefault="00380906" w:rsidP="0022036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13AC1BC1" w14:textId="77777777" w:rsidR="00380906" w:rsidRDefault="00380906" w:rsidP="00220365">
            <w:pPr>
              <w:pStyle w:val="xxmsonormal"/>
              <w:shd w:val="clear" w:color="auto" w:fill="FFFFFF"/>
              <w:spacing w:before="0" w:beforeAutospacing="0" w:after="0" w:afterAutospacing="0"/>
              <w:jc w:val="both"/>
              <w:rPr>
                <w:color w:val="000000"/>
                <w:sz w:val="16"/>
                <w:szCs w:val="16"/>
              </w:rPr>
            </w:pPr>
            <w:r w:rsidRPr="001762EB">
              <w:rPr>
                <w:color w:val="000000"/>
                <w:sz w:val="20"/>
                <w:szCs w:val="20"/>
              </w:rPr>
              <w:t>Možnosti komunikace s vyučujícím:</w:t>
            </w:r>
            <w:r>
              <w:rPr>
                <w:color w:val="000000"/>
                <w:sz w:val="20"/>
                <w:szCs w:val="20"/>
              </w:rPr>
              <w:t xml:space="preserve"> </w:t>
            </w:r>
            <w:hyperlink r:id="rId27" w:history="1">
              <w:r w:rsidRPr="00206302">
                <w:rPr>
                  <w:rStyle w:val="Hypertextovodkaz"/>
                  <w:sz w:val="20"/>
                  <w:szCs w:val="20"/>
                </w:rPr>
                <w:t>slobodian@utb.cz</w:t>
              </w:r>
            </w:hyperlink>
            <w:r>
              <w:rPr>
                <w:color w:val="000000"/>
                <w:sz w:val="20"/>
                <w:szCs w:val="20"/>
              </w:rPr>
              <w:t>, 576 031 350</w:t>
            </w:r>
            <w:r w:rsidRPr="00AD4EA2">
              <w:rPr>
                <w:color w:val="000000"/>
                <w:sz w:val="16"/>
                <w:szCs w:val="16"/>
              </w:rPr>
              <w:t>.</w:t>
            </w:r>
          </w:p>
          <w:p w14:paraId="4CB170B0" w14:textId="77777777" w:rsidR="00380906" w:rsidRDefault="00380906" w:rsidP="00220365">
            <w:pPr>
              <w:pStyle w:val="xxmsonormal"/>
              <w:shd w:val="clear" w:color="auto" w:fill="FFFFFF"/>
              <w:spacing w:before="0" w:beforeAutospacing="0" w:after="0" w:afterAutospacing="0"/>
              <w:jc w:val="both"/>
              <w:rPr>
                <w:color w:val="000000"/>
                <w:sz w:val="16"/>
                <w:szCs w:val="16"/>
              </w:rPr>
            </w:pPr>
          </w:p>
          <w:p w14:paraId="4E3CE4E8" w14:textId="77777777" w:rsidR="00380906" w:rsidRDefault="00380906" w:rsidP="00220365">
            <w:pPr>
              <w:pStyle w:val="xxmsonormal"/>
              <w:shd w:val="clear" w:color="auto" w:fill="FFFFFF"/>
              <w:spacing w:before="0" w:beforeAutospacing="0" w:after="0" w:afterAutospacing="0"/>
              <w:jc w:val="both"/>
              <w:rPr>
                <w:color w:val="000000"/>
                <w:sz w:val="16"/>
                <w:szCs w:val="16"/>
              </w:rPr>
            </w:pPr>
          </w:p>
          <w:p w14:paraId="11267160" w14:textId="77777777" w:rsidR="00380906" w:rsidRDefault="00380906" w:rsidP="00220365">
            <w:pPr>
              <w:pStyle w:val="xxmsonormal"/>
              <w:shd w:val="clear" w:color="auto" w:fill="FFFFFF"/>
              <w:spacing w:before="0" w:beforeAutospacing="0" w:after="0" w:afterAutospacing="0"/>
              <w:jc w:val="both"/>
              <w:rPr>
                <w:color w:val="000000"/>
                <w:sz w:val="16"/>
                <w:szCs w:val="16"/>
              </w:rPr>
            </w:pPr>
          </w:p>
          <w:p w14:paraId="0AD8223B" w14:textId="77777777" w:rsidR="00380906" w:rsidRDefault="00380906" w:rsidP="00220365">
            <w:pPr>
              <w:pStyle w:val="xxmsonormal"/>
              <w:shd w:val="clear" w:color="auto" w:fill="FFFFFF"/>
              <w:spacing w:before="0" w:beforeAutospacing="0" w:after="0" w:afterAutospacing="0"/>
              <w:jc w:val="both"/>
              <w:rPr>
                <w:color w:val="000000"/>
                <w:sz w:val="16"/>
                <w:szCs w:val="16"/>
              </w:rPr>
            </w:pPr>
          </w:p>
          <w:p w14:paraId="20A5E74F" w14:textId="77777777" w:rsidR="00380906" w:rsidRDefault="00380906" w:rsidP="00220365">
            <w:pPr>
              <w:pStyle w:val="xxmsonormal"/>
              <w:shd w:val="clear" w:color="auto" w:fill="FFFFFF"/>
              <w:spacing w:before="0" w:beforeAutospacing="0" w:after="0" w:afterAutospacing="0"/>
              <w:jc w:val="both"/>
              <w:rPr>
                <w:color w:val="000000"/>
                <w:sz w:val="16"/>
                <w:szCs w:val="16"/>
              </w:rPr>
            </w:pPr>
          </w:p>
          <w:p w14:paraId="17A78C2E" w14:textId="77777777" w:rsidR="00380906" w:rsidRDefault="00380906" w:rsidP="00220365">
            <w:pPr>
              <w:pStyle w:val="xxmsonormal"/>
              <w:shd w:val="clear" w:color="auto" w:fill="FFFFFF"/>
              <w:spacing w:before="0" w:beforeAutospacing="0" w:after="0" w:afterAutospacing="0"/>
              <w:jc w:val="both"/>
              <w:rPr>
                <w:color w:val="000000"/>
                <w:sz w:val="16"/>
                <w:szCs w:val="16"/>
              </w:rPr>
            </w:pPr>
          </w:p>
          <w:p w14:paraId="11B98952" w14:textId="77777777" w:rsidR="00380906" w:rsidRDefault="00380906" w:rsidP="00220365">
            <w:pPr>
              <w:pStyle w:val="xxmsonormal"/>
              <w:shd w:val="clear" w:color="auto" w:fill="FFFFFF"/>
              <w:spacing w:before="0" w:beforeAutospacing="0" w:after="0" w:afterAutospacing="0"/>
              <w:jc w:val="both"/>
              <w:rPr>
                <w:color w:val="000000"/>
                <w:sz w:val="20"/>
                <w:szCs w:val="20"/>
              </w:rPr>
            </w:pPr>
          </w:p>
          <w:p w14:paraId="15D5C2A4" w14:textId="77777777" w:rsidR="00380906" w:rsidRDefault="00380906" w:rsidP="00220365">
            <w:pPr>
              <w:pStyle w:val="xxmsonormal"/>
              <w:shd w:val="clear" w:color="auto" w:fill="FFFFFF"/>
              <w:spacing w:before="0" w:beforeAutospacing="0" w:after="0" w:afterAutospacing="0"/>
              <w:jc w:val="both"/>
              <w:rPr>
                <w:color w:val="000000"/>
                <w:sz w:val="20"/>
                <w:szCs w:val="20"/>
              </w:rPr>
            </w:pPr>
          </w:p>
          <w:p w14:paraId="4498DBBA" w14:textId="77777777" w:rsidR="00380906" w:rsidRDefault="00380906" w:rsidP="00220365">
            <w:pPr>
              <w:pStyle w:val="xxmsonormal"/>
              <w:shd w:val="clear" w:color="auto" w:fill="FFFFFF"/>
              <w:spacing w:before="0" w:beforeAutospacing="0" w:after="0" w:afterAutospacing="0"/>
              <w:jc w:val="both"/>
              <w:rPr>
                <w:color w:val="000000"/>
                <w:sz w:val="20"/>
                <w:szCs w:val="20"/>
              </w:rPr>
            </w:pPr>
          </w:p>
          <w:p w14:paraId="373259B8" w14:textId="77777777" w:rsidR="00380906" w:rsidRPr="001762EB" w:rsidRDefault="00380906" w:rsidP="00220365">
            <w:pPr>
              <w:pStyle w:val="xxmsonormal"/>
              <w:shd w:val="clear" w:color="auto" w:fill="FFFFFF"/>
              <w:spacing w:before="0" w:beforeAutospacing="0" w:after="0" w:afterAutospacing="0"/>
              <w:rPr>
                <w:sz w:val="20"/>
                <w:szCs w:val="20"/>
              </w:rPr>
            </w:pPr>
          </w:p>
        </w:tc>
      </w:tr>
      <w:tr w:rsidR="007350E9" w14:paraId="6C50EEBC" w14:textId="77777777" w:rsidTr="00B018A6">
        <w:tc>
          <w:tcPr>
            <w:tcW w:w="10065" w:type="dxa"/>
            <w:gridSpan w:val="15"/>
            <w:tcBorders>
              <w:bottom w:val="double" w:sz="4" w:space="0" w:color="auto"/>
            </w:tcBorders>
            <w:shd w:val="clear" w:color="auto" w:fill="BDD6EE"/>
          </w:tcPr>
          <w:p w14:paraId="32226387" w14:textId="45EFE85E" w:rsidR="007350E9" w:rsidRDefault="007350E9" w:rsidP="00220365">
            <w:pPr>
              <w:jc w:val="both"/>
              <w:rPr>
                <w:b/>
                <w:sz w:val="28"/>
              </w:rPr>
            </w:pPr>
            <w:r>
              <w:br w:type="page"/>
            </w:r>
            <w:r>
              <w:rPr>
                <w:b/>
                <w:sz w:val="28"/>
              </w:rPr>
              <w:t>B-III – Charakteristika studijního předmětu</w:t>
            </w:r>
          </w:p>
        </w:tc>
      </w:tr>
      <w:tr w:rsidR="007350E9" w:rsidRPr="00EE6E7D" w14:paraId="255E0816" w14:textId="77777777" w:rsidTr="00AC7038">
        <w:tc>
          <w:tcPr>
            <w:tcW w:w="3545" w:type="dxa"/>
            <w:gridSpan w:val="3"/>
            <w:tcBorders>
              <w:top w:val="double" w:sz="4" w:space="0" w:color="auto"/>
            </w:tcBorders>
            <w:shd w:val="clear" w:color="auto" w:fill="F7CAAC"/>
          </w:tcPr>
          <w:p w14:paraId="77E38114" w14:textId="77777777" w:rsidR="007350E9" w:rsidRPr="00EE6E7D" w:rsidRDefault="007350E9" w:rsidP="00220365">
            <w:pPr>
              <w:jc w:val="both"/>
              <w:rPr>
                <w:b/>
              </w:rPr>
            </w:pPr>
            <w:r w:rsidRPr="00EE6E7D">
              <w:rPr>
                <w:b/>
              </w:rPr>
              <w:t>Název studijního předmětu</w:t>
            </w:r>
          </w:p>
        </w:tc>
        <w:tc>
          <w:tcPr>
            <w:tcW w:w="6520" w:type="dxa"/>
            <w:gridSpan w:val="12"/>
            <w:tcBorders>
              <w:top w:val="double" w:sz="4" w:space="0" w:color="auto"/>
            </w:tcBorders>
          </w:tcPr>
          <w:p w14:paraId="6DDBD3EC" w14:textId="2D0236A1" w:rsidR="007350E9" w:rsidRPr="00EE6E7D" w:rsidRDefault="004674EC" w:rsidP="00220365">
            <w:pPr>
              <w:jc w:val="both"/>
              <w:rPr>
                <w:b/>
                <w:bCs/>
              </w:rPr>
            </w:pPr>
            <w:bookmarkStart w:id="12" w:name="Instrum_met_anal_potrav"/>
            <w:bookmarkEnd w:id="12"/>
            <w:r w:rsidRPr="00E40C4B">
              <w:rPr>
                <w:b/>
                <w:bCs/>
                <w:color w:val="000000"/>
                <w:bdr w:val="none" w:sz="0" w:space="0" w:color="auto" w:frame="1"/>
                <w:lang w:val="en-GB"/>
              </w:rPr>
              <w:t xml:space="preserve">Instrumental </w:t>
            </w:r>
            <w:r>
              <w:rPr>
                <w:b/>
                <w:bCs/>
                <w:color w:val="000000"/>
                <w:bdr w:val="none" w:sz="0" w:space="0" w:color="auto" w:frame="1"/>
                <w:lang w:val="en-GB"/>
              </w:rPr>
              <w:t>A</w:t>
            </w:r>
            <w:r w:rsidRPr="00E40C4B">
              <w:rPr>
                <w:b/>
                <w:bCs/>
                <w:color w:val="000000"/>
                <w:bdr w:val="none" w:sz="0" w:space="0" w:color="auto" w:frame="1"/>
                <w:lang w:val="en-GB"/>
              </w:rPr>
              <w:t xml:space="preserve">nalytical </w:t>
            </w:r>
            <w:r>
              <w:rPr>
                <w:b/>
                <w:bCs/>
                <w:color w:val="000000"/>
                <w:bdr w:val="none" w:sz="0" w:space="0" w:color="auto" w:frame="1"/>
                <w:lang w:val="en-GB"/>
              </w:rPr>
              <w:t>C</w:t>
            </w:r>
            <w:r w:rsidRPr="00E40C4B">
              <w:rPr>
                <w:b/>
                <w:bCs/>
                <w:color w:val="000000"/>
                <w:bdr w:val="none" w:sz="0" w:space="0" w:color="auto" w:frame="1"/>
                <w:lang w:val="en-GB"/>
              </w:rPr>
              <w:t>hemistry</w:t>
            </w:r>
          </w:p>
        </w:tc>
      </w:tr>
      <w:tr w:rsidR="007350E9" w:rsidRPr="00EE6E7D" w14:paraId="338E98A2" w14:textId="77777777" w:rsidTr="00AC7038">
        <w:tc>
          <w:tcPr>
            <w:tcW w:w="3545" w:type="dxa"/>
            <w:gridSpan w:val="3"/>
            <w:shd w:val="clear" w:color="auto" w:fill="F7CAAC"/>
          </w:tcPr>
          <w:p w14:paraId="2368F781" w14:textId="77777777" w:rsidR="007350E9" w:rsidRPr="00EE6E7D" w:rsidRDefault="007350E9" w:rsidP="00220365">
            <w:pPr>
              <w:jc w:val="both"/>
              <w:rPr>
                <w:b/>
              </w:rPr>
            </w:pPr>
            <w:r w:rsidRPr="00EE6E7D">
              <w:rPr>
                <w:b/>
              </w:rPr>
              <w:t>Typ předmětu</w:t>
            </w:r>
          </w:p>
        </w:tc>
        <w:tc>
          <w:tcPr>
            <w:tcW w:w="3198" w:type="dxa"/>
            <w:gridSpan w:val="7"/>
          </w:tcPr>
          <w:p w14:paraId="0CEBDC98" w14:textId="3B8F5EB2" w:rsidR="007350E9" w:rsidRPr="00EE6E7D" w:rsidRDefault="007662EB" w:rsidP="00220365">
            <w:pPr>
              <w:jc w:val="both"/>
            </w:pPr>
            <w:r>
              <w:t>volitelný</w:t>
            </w:r>
          </w:p>
        </w:tc>
        <w:tc>
          <w:tcPr>
            <w:tcW w:w="2695" w:type="dxa"/>
            <w:gridSpan w:val="3"/>
            <w:shd w:val="clear" w:color="auto" w:fill="F7CAAC"/>
          </w:tcPr>
          <w:p w14:paraId="4F7A66B2" w14:textId="77777777" w:rsidR="007350E9" w:rsidRPr="00EE6E7D" w:rsidRDefault="007350E9" w:rsidP="00220365">
            <w:pPr>
              <w:jc w:val="both"/>
            </w:pPr>
            <w:r w:rsidRPr="00EE6E7D">
              <w:rPr>
                <w:b/>
              </w:rPr>
              <w:t>doporučený ročník / semestr</w:t>
            </w:r>
          </w:p>
        </w:tc>
        <w:tc>
          <w:tcPr>
            <w:tcW w:w="627" w:type="dxa"/>
            <w:gridSpan w:val="2"/>
          </w:tcPr>
          <w:p w14:paraId="25C28C56" w14:textId="77777777" w:rsidR="007350E9" w:rsidRPr="00EE6E7D" w:rsidRDefault="007350E9" w:rsidP="00220365">
            <w:pPr>
              <w:jc w:val="both"/>
            </w:pPr>
          </w:p>
        </w:tc>
      </w:tr>
      <w:tr w:rsidR="007350E9" w:rsidRPr="00EE6E7D" w14:paraId="2C6775AA" w14:textId="77777777" w:rsidTr="00AC7038">
        <w:tc>
          <w:tcPr>
            <w:tcW w:w="3545" w:type="dxa"/>
            <w:gridSpan w:val="3"/>
            <w:shd w:val="clear" w:color="auto" w:fill="F7CAAC"/>
          </w:tcPr>
          <w:p w14:paraId="00824D15" w14:textId="77777777" w:rsidR="007350E9" w:rsidRPr="00EE6E7D" w:rsidRDefault="007350E9" w:rsidP="00220365">
            <w:pPr>
              <w:jc w:val="both"/>
              <w:rPr>
                <w:b/>
              </w:rPr>
            </w:pPr>
            <w:r w:rsidRPr="00EE6E7D">
              <w:rPr>
                <w:b/>
              </w:rPr>
              <w:t>Rozsah studijního předmětu</w:t>
            </w:r>
          </w:p>
        </w:tc>
        <w:tc>
          <w:tcPr>
            <w:tcW w:w="1493" w:type="dxa"/>
            <w:gridSpan w:val="4"/>
          </w:tcPr>
          <w:p w14:paraId="21D3C405" w14:textId="77777777" w:rsidR="007350E9" w:rsidRPr="00EE6E7D" w:rsidRDefault="007350E9" w:rsidP="00220365">
            <w:pPr>
              <w:jc w:val="both"/>
            </w:pPr>
          </w:p>
        </w:tc>
        <w:tc>
          <w:tcPr>
            <w:tcW w:w="889" w:type="dxa"/>
            <w:shd w:val="clear" w:color="auto" w:fill="F7CAAC"/>
          </w:tcPr>
          <w:p w14:paraId="5413BFCB" w14:textId="77777777" w:rsidR="007350E9" w:rsidRPr="00EE6E7D" w:rsidRDefault="007350E9" w:rsidP="00220365">
            <w:pPr>
              <w:jc w:val="both"/>
              <w:rPr>
                <w:b/>
              </w:rPr>
            </w:pPr>
            <w:r w:rsidRPr="00EE6E7D">
              <w:rPr>
                <w:b/>
              </w:rPr>
              <w:t xml:space="preserve">hod. </w:t>
            </w:r>
          </w:p>
        </w:tc>
        <w:tc>
          <w:tcPr>
            <w:tcW w:w="816" w:type="dxa"/>
            <w:gridSpan w:val="2"/>
          </w:tcPr>
          <w:p w14:paraId="14B1BB22" w14:textId="77777777" w:rsidR="007350E9" w:rsidRPr="00EE6E7D" w:rsidRDefault="007350E9" w:rsidP="00220365">
            <w:pPr>
              <w:jc w:val="both"/>
            </w:pPr>
          </w:p>
        </w:tc>
        <w:tc>
          <w:tcPr>
            <w:tcW w:w="2156" w:type="dxa"/>
            <w:gridSpan w:val="2"/>
            <w:shd w:val="clear" w:color="auto" w:fill="F7CAAC"/>
          </w:tcPr>
          <w:p w14:paraId="0164C433" w14:textId="77777777" w:rsidR="007350E9" w:rsidRPr="00EE6E7D" w:rsidRDefault="007350E9" w:rsidP="00220365">
            <w:pPr>
              <w:jc w:val="both"/>
              <w:rPr>
                <w:b/>
              </w:rPr>
            </w:pPr>
            <w:r w:rsidRPr="00EE6E7D">
              <w:rPr>
                <w:b/>
              </w:rPr>
              <w:t>kreditů</w:t>
            </w:r>
          </w:p>
        </w:tc>
        <w:tc>
          <w:tcPr>
            <w:tcW w:w="1166" w:type="dxa"/>
            <w:gridSpan w:val="3"/>
          </w:tcPr>
          <w:p w14:paraId="11C77886" w14:textId="77777777" w:rsidR="007350E9" w:rsidRPr="00EE6E7D" w:rsidRDefault="007350E9" w:rsidP="00220365">
            <w:pPr>
              <w:jc w:val="both"/>
            </w:pPr>
          </w:p>
        </w:tc>
      </w:tr>
      <w:tr w:rsidR="007350E9" w:rsidRPr="00EE6E7D" w14:paraId="6A0FC4CA" w14:textId="77777777" w:rsidTr="00AC7038">
        <w:tc>
          <w:tcPr>
            <w:tcW w:w="3545" w:type="dxa"/>
            <w:gridSpan w:val="3"/>
            <w:shd w:val="clear" w:color="auto" w:fill="F7CAAC"/>
          </w:tcPr>
          <w:p w14:paraId="1819B697" w14:textId="77777777" w:rsidR="007350E9" w:rsidRPr="00EE6E7D" w:rsidRDefault="007350E9" w:rsidP="00220365">
            <w:pPr>
              <w:jc w:val="both"/>
              <w:rPr>
                <w:b/>
              </w:rPr>
            </w:pPr>
            <w:r w:rsidRPr="00EE6E7D">
              <w:rPr>
                <w:b/>
              </w:rPr>
              <w:t>Prerekvizity, korekvizity, ekvivalence</w:t>
            </w:r>
          </w:p>
        </w:tc>
        <w:tc>
          <w:tcPr>
            <w:tcW w:w="6520" w:type="dxa"/>
            <w:gridSpan w:val="12"/>
          </w:tcPr>
          <w:p w14:paraId="2D7E870D" w14:textId="77777777" w:rsidR="007350E9" w:rsidRPr="00EE6E7D" w:rsidRDefault="007350E9" w:rsidP="00220365">
            <w:pPr>
              <w:jc w:val="both"/>
            </w:pPr>
          </w:p>
        </w:tc>
      </w:tr>
      <w:tr w:rsidR="007350E9" w:rsidRPr="00EE6E7D" w14:paraId="070A78F0" w14:textId="77777777" w:rsidTr="00AC7038">
        <w:tc>
          <w:tcPr>
            <w:tcW w:w="3545" w:type="dxa"/>
            <w:gridSpan w:val="3"/>
            <w:shd w:val="clear" w:color="auto" w:fill="F7CAAC"/>
          </w:tcPr>
          <w:p w14:paraId="79FD7161" w14:textId="77777777" w:rsidR="007350E9" w:rsidRPr="00EE6E7D" w:rsidRDefault="007350E9" w:rsidP="00220365">
            <w:pPr>
              <w:jc w:val="both"/>
              <w:rPr>
                <w:b/>
              </w:rPr>
            </w:pPr>
            <w:r w:rsidRPr="00EE6E7D">
              <w:rPr>
                <w:b/>
              </w:rPr>
              <w:t>Způsob ověření studijních výsledků</w:t>
            </w:r>
          </w:p>
        </w:tc>
        <w:tc>
          <w:tcPr>
            <w:tcW w:w="3198" w:type="dxa"/>
            <w:gridSpan w:val="7"/>
          </w:tcPr>
          <w:p w14:paraId="0AF37F4B" w14:textId="77777777" w:rsidR="007350E9" w:rsidRPr="00EE6E7D" w:rsidRDefault="007350E9" w:rsidP="00220365">
            <w:pPr>
              <w:jc w:val="both"/>
            </w:pPr>
            <w:r w:rsidRPr="00EE6E7D">
              <w:t>zkouška</w:t>
            </w:r>
          </w:p>
        </w:tc>
        <w:tc>
          <w:tcPr>
            <w:tcW w:w="2156" w:type="dxa"/>
            <w:gridSpan w:val="2"/>
            <w:shd w:val="clear" w:color="auto" w:fill="F7CAAC"/>
          </w:tcPr>
          <w:p w14:paraId="3A6706D6" w14:textId="77777777" w:rsidR="007350E9" w:rsidRPr="00EE6E7D" w:rsidRDefault="007350E9" w:rsidP="00220365">
            <w:pPr>
              <w:jc w:val="both"/>
              <w:rPr>
                <w:b/>
              </w:rPr>
            </w:pPr>
            <w:r w:rsidRPr="00EE6E7D">
              <w:rPr>
                <w:b/>
              </w:rPr>
              <w:t>Forma výuky</w:t>
            </w:r>
          </w:p>
        </w:tc>
        <w:tc>
          <w:tcPr>
            <w:tcW w:w="1166" w:type="dxa"/>
            <w:gridSpan w:val="3"/>
          </w:tcPr>
          <w:p w14:paraId="1D7E0820" w14:textId="19A9CD60" w:rsidR="007350E9" w:rsidRPr="00EE6E7D" w:rsidRDefault="007662EB" w:rsidP="00220365">
            <w:pPr>
              <w:jc w:val="both"/>
            </w:pPr>
            <w:r>
              <w:t>konzultace</w:t>
            </w:r>
          </w:p>
        </w:tc>
      </w:tr>
      <w:tr w:rsidR="007350E9" w:rsidRPr="00EE6E7D" w14:paraId="5D4E1F5D" w14:textId="77777777" w:rsidTr="00AC7038">
        <w:tc>
          <w:tcPr>
            <w:tcW w:w="3545" w:type="dxa"/>
            <w:gridSpan w:val="3"/>
            <w:shd w:val="clear" w:color="auto" w:fill="F7CAAC"/>
          </w:tcPr>
          <w:p w14:paraId="37CE4357" w14:textId="09270427" w:rsidR="007350E9" w:rsidRPr="00EE6E7D" w:rsidRDefault="006A7546" w:rsidP="00220365">
            <w:pPr>
              <w:jc w:val="both"/>
              <w:rPr>
                <w:b/>
              </w:rPr>
            </w:pPr>
            <w:r w:rsidRPr="00EF0A8C">
              <w:rPr>
                <w:b/>
              </w:rPr>
              <w:t>F</w:t>
            </w:r>
            <w:r w:rsidR="007350E9" w:rsidRPr="00EE6E7D">
              <w:rPr>
                <w:b/>
              </w:rPr>
              <w:t>orma způsobu ověření studijních výsledků a další požadavky na studenta</w:t>
            </w:r>
          </w:p>
        </w:tc>
        <w:tc>
          <w:tcPr>
            <w:tcW w:w="6520" w:type="dxa"/>
            <w:gridSpan w:val="12"/>
            <w:tcBorders>
              <w:bottom w:val="single" w:sz="4" w:space="0" w:color="auto"/>
            </w:tcBorders>
          </w:tcPr>
          <w:p w14:paraId="7EFA2443" w14:textId="5E1909EA" w:rsidR="007350E9" w:rsidRPr="00EE6E7D" w:rsidRDefault="00BD06BD" w:rsidP="00220365">
            <w:pPr>
              <w:jc w:val="both"/>
            </w:pPr>
            <w:r>
              <w:t>Ústní zkouška – prokázání znalostí z předem zadaných tematických okruhů souvisejících s tématem disertační práce.</w:t>
            </w:r>
          </w:p>
        </w:tc>
      </w:tr>
      <w:tr w:rsidR="007350E9" w:rsidRPr="00EE6E7D" w14:paraId="61F5B253" w14:textId="77777777" w:rsidTr="00AC7038">
        <w:trPr>
          <w:trHeight w:val="197"/>
        </w:trPr>
        <w:tc>
          <w:tcPr>
            <w:tcW w:w="3545" w:type="dxa"/>
            <w:gridSpan w:val="3"/>
            <w:tcBorders>
              <w:top w:val="nil"/>
            </w:tcBorders>
            <w:shd w:val="clear" w:color="auto" w:fill="F7CAAC"/>
          </w:tcPr>
          <w:p w14:paraId="19162AE6" w14:textId="77777777" w:rsidR="007350E9" w:rsidRPr="00EE6E7D" w:rsidRDefault="007350E9" w:rsidP="00220365">
            <w:pPr>
              <w:jc w:val="both"/>
              <w:rPr>
                <w:b/>
              </w:rPr>
            </w:pPr>
            <w:r w:rsidRPr="00EE6E7D">
              <w:rPr>
                <w:b/>
              </w:rPr>
              <w:t>Garant předmětu</w:t>
            </w:r>
          </w:p>
        </w:tc>
        <w:tc>
          <w:tcPr>
            <w:tcW w:w="6520" w:type="dxa"/>
            <w:gridSpan w:val="12"/>
            <w:tcBorders>
              <w:top w:val="single" w:sz="4" w:space="0" w:color="auto"/>
            </w:tcBorders>
          </w:tcPr>
          <w:p w14:paraId="0278738E" w14:textId="77777777" w:rsidR="007350E9" w:rsidRPr="00EE6E7D" w:rsidRDefault="007350E9" w:rsidP="00220365">
            <w:pPr>
              <w:jc w:val="both"/>
            </w:pPr>
            <w:r w:rsidRPr="00EE6E7D">
              <w:rPr>
                <w:spacing w:val="-2"/>
              </w:rPr>
              <w:t>doc. Ing. Daniela Sumczynski, Ph.D.</w:t>
            </w:r>
          </w:p>
        </w:tc>
      </w:tr>
      <w:tr w:rsidR="007350E9" w:rsidRPr="00EE6E7D" w14:paraId="419F33A1" w14:textId="77777777" w:rsidTr="00AC7038">
        <w:trPr>
          <w:trHeight w:val="243"/>
        </w:trPr>
        <w:tc>
          <w:tcPr>
            <w:tcW w:w="3545" w:type="dxa"/>
            <w:gridSpan w:val="3"/>
            <w:tcBorders>
              <w:top w:val="nil"/>
            </w:tcBorders>
            <w:shd w:val="clear" w:color="auto" w:fill="F7CAAC"/>
          </w:tcPr>
          <w:p w14:paraId="29C70CA6" w14:textId="77777777" w:rsidR="007350E9" w:rsidRPr="00EE6E7D" w:rsidRDefault="007350E9" w:rsidP="00220365">
            <w:pPr>
              <w:jc w:val="both"/>
              <w:rPr>
                <w:b/>
              </w:rPr>
            </w:pPr>
            <w:r w:rsidRPr="00EE6E7D">
              <w:rPr>
                <w:b/>
              </w:rPr>
              <w:t>Zapojení garanta do výuky předmětu</w:t>
            </w:r>
          </w:p>
        </w:tc>
        <w:tc>
          <w:tcPr>
            <w:tcW w:w="6520" w:type="dxa"/>
            <w:gridSpan w:val="12"/>
            <w:tcBorders>
              <w:top w:val="nil"/>
            </w:tcBorders>
          </w:tcPr>
          <w:p w14:paraId="543CF566" w14:textId="77777777" w:rsidR="007350E9" w:rsidRPr="00EE6E7D" w:rsidRDefault="007350E9" w:rsidP="00220365">
            <w:pPr>
              <w:jc w:val="both"/>
            </w:pPr>
            <w:r w:rsidRPr="00EE6E7D">
              <w:t>70%</w:t>
            </w:r>
          </w:p>
        </w:tc>
      </w:tr>
      <w:tr w:rsidR="007350E9" w:rsidRPr="00EE6E7D" w14:paraId="78ACA1A7" w14:textId="77777777" w:rsidTr="00AC7038">
        <w:tc>
          <w:tcPr>
            <w:tcW w:w="3545" w:type="dxa"/>
            <w:gridSpan w:val="3"/>
            <w:shd w:val="clear" w:color="auto" w:fill="F7CAAC"/>
          </w:tcPr>
          <w:p w14:paraId="138C7EB5" w14:textId="77777777" w:rsidR="007350E9" w:rsidRPr="00EE6E7D" w:rsidRDefault="007350E9" w:rsidP="00220365">
            <w:pPr>
              <w:jc w:val="both"/>
              <w:rPr>
                <w:b/>
              </w:rPr>
            </w:pPr>
            <w:r w:rsidRPr="00EE6E7D">
              <w:rPr>
                <w:b/>
              </w:rPr>
              <w:t>Vyučující</w:t>
            </w:r>
          </w:p>
        </w:tc>
        <w:tc>
          <w:tcPr>
            <w:tcW w:w="6520" w:type="dxa"/>
            <w:gridSpan w:val="12"/>
            <w:tcBorders>
              <w:bottom w:val="nil"/>
            </w:tcBorders>
          </w:tcPr>
          <w:p w14:paraId="0FE5A9B8" w14:textId="77777777" w:rsidR="007350E9" w:rsidRPr="00EE6E7D" w:rsidRDefault="007350E9" w:rsidP="00220365">
            <w:pPr>
              <w:jc w:val="both"/>
            </w:pPr>
          </w:p>
        </w:tc>
      </w:tr>
      <w:tr w:rsidR="007350E9" w:rsidRPr="009E024A" w14:paraId="7A8919EA" w14:textId="77777777" w:rsidTr="00B018A6">
        <w:trPr>
          <w:trHeight w:val="414"/>
        </w:trPr>
        <w:tc>
          <w:tcPr>
            <w:tcW w:w="10065" w:type="dxa"/>
            <w:gridSpan w:val="15"/>
            <w:tcBorders>
              <w:top w:val="nil"/>
            </w:tcBorders>
          </w:tcPr>
          <w:p w14:paraId="11C26B26" w14:textId="77777777" w:rsidR="007350E9" w:rsidRDefault="007350E9" w:rsidP="00220365">
            <w:pPr>
              <w:jc w:val="both"/>
              <w:rPr>
                <w:spacing w:val="-2"/>
              </w:rPr>
            </w:pPr>
            <w:r w:rsidRPr="00EE6E7D">
              <w:rPr>
                <w:spacing w:val="-2"/>
              </w:rPr>
              <w:t>doc. Ing. Daniela Sumczynski, Ph.D.</w:t>
            </w:r>
          </w:p>
          <w:p w14:paraId="6A953E6F" w14:textId="77777777" w:rsidR="007350E9" w:rsidRPr="009E024A" w:rsidRDefault="007350E9" w:rsidP="00220365">
            <w:pPr>
              <w:jc w:val="both"/>
              <w:rPr>
                <w:spacing w:val="-2"/>
              </w:rPr>
            </w:pPr>
            <w:r w:rsidRPr="00EE6E7D">
              <w:rPr>
                <w:spacing w:val="-2"/>
              </w:rPr>
              <w:t>doc. Ing. Miroslava Fišera, CSc.</w:t>
            </w:r>
          </w:p>
        </w:tc>
      </w:tr>
      <w:tr w:rsidR="007350E9" w:rsidRPr="00EE6E7D" w14:paraId="1AAB46A5" w14:textId="77777777" w:rsidTr="00AC7038">
        <w:tc>
          <w:tcPr>
            <w:tcW w:w="3545" w:type="dxa"/>
            <w:gridSpan w:val="3"/>
            <w:shd w:val="clear" w:color="auto" w:fill="F7CAAC"/>
          </w:tcPr>
          <w:p w14:paraId="78B40DEE" w14:textId="77777777" w:rsidR="007350E9" w:rsidRPr="00EE6E7D" w:rsidRDefault="007350E9" w:rsidP="00220365">
            <w:pPr>
              <w:jc w:val="both"/>
              <w:rPr>
                <w:b/>
              </w:rPr>
            </w:pPr>
            <w:r w:rsidRPr="00EE6E7D">
              <w:rPr>
                <w:b/>
              </w:rPr>
              <w:t>Stručná anotace předmětu</w:t>
            </w:r>
          </w:p>
        </w:tc>
        <w:tc>
          <w:tcPr>
            <w:tcW w:w="6520" w:type="dxa"/>
            <w:gridSpan w:val="12"/>
            <w:tcBorders>
              <w:bottom w:val="nil"/>
            </w:tcBorders>
          </w:tcPr>
          <w:p w14:paraId="2E876144" w14:textId="77777777" w:rsidR="007350E9" w:rsidRPr="00EE6E7D" w:rsidRDefault="007350E9" w:rsidP="00220365">
            <w:pPr>
              <w:jc w:val="both"/>
            </w:pPr>
          </w:p>
        </w:tc>
      </w:tr>
      <w:tr w:rsidR="007350E9" w:rsidRPr="00EE6E7D" w14:paraId="1D6ABBF1" w14:textId="77777777" w:rsidTr="00B018A6">
        <w:trPr>
          <w:trHeight w:val="3102"/>
        </w:trPr>
        <w:tc>
          <w:tcPr>
            <w:tcW w:w="10065" w:type="dxa"/>
            <w:gridSpan w:val="15"/>
            <w:tcBorders>
              <w:top w:val="nil"/>
              <w:bottom w:val="single" w:sz="12" w:space="0" w:color="auto"/>
            </w:tcBorders>
          </w:tcPr>
          <w:p w14:paraId="37C1F2B8" w14:textId="25011789" w:rsidR="007350E9" w:rsidRPr="00EE6E7D" w:rsidRDefault="007350E9" w:rsidP="00220365">
            <w:pPr>
              <w:jc w:val="both"/>
            </w:pPr>
            <w:r w:rsidRPr="00EE6E7D">
              <w:t xml:space="preserve">Cílem předmětu je prohloubit znalosti studentů v oblasti moderních instrumentálních analytických metod v oblasti analýzy potravin z oblasti </w:t>
            </w:r>
            <w:r w:rsidR="00A9693E">
              <w:t xml:space="preserve">optických, </w:t>
            </w:r>
            <w:r w:rsidRPr="00EE6E7D">
              <w:t>separačních a elektrochemických metod, jakož i s odběrem, úpravou vzorků před analýzou či extrakcí daných analytů.</w:t>
            </w:r>
          </w:p>
          <w:p w14:paraId="26896153" w14:textId="77777777" w:rsidR="007350E9" w:rsidRPr="00EE6E7D" w:rsidRDefault="007350E9" w:rsidP="00220365">
            <w:pPr>
              <w:jc w:val="both"/>
            </w:pPr>
          </w:p>
          <w:p w14:paraId="7F6776E1" w14:textId="77777777" w:rsidR="007350E9" w:rsidRPr="00EE6E7D" w:rsidRDefault="007350E9" w:rsidP="00220365">
            <w:pPr>
              <w:jc w:val="both"/>
              <w:rPr>
                <w:u w:val="single"/>
              </w:rPr>
            </w:pPr>
            <w:r w:rsidRPr="00EE6E7D">
              <w:rPr>
                <w:u w:val="single"/>
              </w:rPr>
              <w:t>Základní témata:</w:t>
            </w:r>
          </w:p>
          <w:p w14:paraId="3F488BC0" w14:textId="77777777" w:rsidR="007350E9" w:rsidRPr="00895048" w:rsidRDefault="007350E9" w:rsidP="00220365">
            <w:pPr>
              <w:pStyle w:val="TableParagraph"/>
              <w:numPr>
                <w:ilvl w:val="1"/>
                <w:numId w:val="23"/>
              </w:numPr>
              <w:ind w:left="113" w:hanging="113"/>
              <w:jc w:val="both"/>
              <w:rPr>
                <w:sz w:val="20"/>
                <w:szCs w:val="20"/>
                <w:lang w:val="cs-CZ"/>
              </w:rPr>
            </w:pPr>
            <w:r w:rsidRPr="00895048">
              <w:rPr>
                <w:sz w:val="20"/>
                <w:szCs w:val="20"/>
                <w:lang w:val="cs-CZ"/>
              </w:rPr>
              <w:t xml:space="preserve">Pravidla odběrů vzorků s důrazem na reprezentativnost, jejich uchování v závislosti na matrici analyzované potraviny (suroviny). </w:t>
            </w:r>
          </w:p>
          <w:p w14:paraId="5D2621E2" w14:textId="2D89F531" w:rsidR="007350E9" w:rsidRPr="00895048" w:rsidRDefault="007350E9" w:rsidP="00220365">
            <w:pPr>
              <w:pStyle w:val="TableParagraph"/>
              <w:numPr>
                <w:ilvl w:val="1"/>
                <w:numId w:val="23"/>
              </w:numPr>
              <w:ind w:left="113" w:hanging="113"/>
              <w:jc w:val="both"/>
              <w:rPr>
                <w:sz w:val="20"/>
                <w:szCs w:val="20"/>
                <w:lang w:val="cs-CZ"/>
              </w:rPr>
            </w:pPr>
            <w:r w:rsidRPr="00895048">
              <w:rPr>
                <w:sz w:val="20"/>
                <w:szCs w:val="20"/>
                <w:lang w:val="cs-CZ"/>
              </w:rPr>
              <w:t xml:space="preserve">Nespektrální a spektrální optické metody a jejich aplikace v oblasti analýzy </w:t>
            </w:r>
            <w:r w:rsidR="00376077" w:rsidRPr="00895048">
              <w:rPr>
                <w:sz w:val="20"/>
                <w:szCs w:val="20"/>
                <w:lang w:val="cs-CZ"/>
              </w:rPr>
              <w:t>potravin – refraktometrie</w:t>
            </w:r>
            <w:r w:rsidRPr="00895048">
              <w:rPr>
                <w:sz w:val="20"/>
                <w:szCs w:val="20"/>
                <w:lang w:val="cs-CZ"/>
              </w:rPr>
              <w:t xml:space="preserve">, polarimetrie, metody atomizace analytů, AAS, AES, AFS, </w:t>
            </w:r>
            <w:r w:rsidR="00376077" w:rsidRPr="00895048">
              <w:rPr>
                <w:sz w:val="20"/>
                <w:szCs w:val="20"/>
                <w:lang w:val="cs-CZ"/>
              </w:rPr>
              <w:t>IČ – NIR</w:t>
            </w:r>
            <w:r w:rsidRPr="00895048">
              <w:rPr>
                <w:sz w:val="20"/>
                <w:szCs w:val="20"/>
                <w:lang w:val="cs-CZ"/>
              </w:rPr>
              <w:t>, ICP-MS.</w:t>
            </w:r>
          </w:p>
          <w:p w14:paraId="1AEED2D7" w14:textId="42A81A55" w:rsidR="007350E9" w:rsidRPr="00895048" w:rsidRDefault="007350E9" w:rsidP="00220365">
            <w:pPr>
              <w:pStyle w:val="TableParagraph"/>
              <w:numPr>
                <w:ilvl w:val="1"/>
                <w:numId w:val="23"/>
              </w:numPr>
              <w:ind w:left="113" w:hanging="113"/>
              <w:jc w:val="both"/>
              <w:rPr>
                <w:sz w:val="20"/>
                <w:szCs w:val="20"/>
                <w:lang w:val="cs-CZ"/>
              </w:rPr>
            </w:pPr>
            <w:r w:rsidRPr="00895048">
              <w:rPr>
                <w:sz w:val="20"/>
                <w:szCs w:val="20"/>
                <w:lang w:val="cs-CZ"/>
              </w:rPr>
              <w:t xml:space="preserve">Separační </w:t>
            </w:r>
            <w:r w:rsidR="00376077" w:rsidRPr="00895048">
              <w:rPr>
                <w:sz w:val="20"/>
                <w:szCs w:val="20"/>
                <w:lang w:val="cs-CZ"/>
              </w:rPr>
              <w:t>metody – odstřeďování</w:t>
            </w:r>
            <w:r w:rsidRPr="00895048">
              <w:rPr>
                <w:sz w:val="20"/>
                <w:szCs w:val="20"/>
                <w:lang w:val="cs-CZ"/>
              </w:rPr>
              <w:t xml:space="preserve"> v hustotním poli, extrakční </w:t>
            </w:r>
            <w:r w:rsidR="00376077" w:rsidRPr="00895048">
              <w:rPr>
                <w:sz w:val="20"/>
                <w:szCs w:val="20"/>
                <w:lang w:val="cs-CZ"/>
              </w:rPr>
              <w:t>techniky – dynamická</w:t>
            </w:r>
            <w:r w:rsidRPr="00895048">
              <w:rPr>
                <w:sz w:val="20"/>
                <w:szCs w:val="20"/>
                <w:lang w:val="cs-CZ"/>
              </w:rPr>
              <w:t xml:space="preserve"> headspace, SPE, SPME, UAE, MAE, SFE, ASE, FBE, PEF apod. </w:t>
            </w:r>
          </w:p>
          <w:p w14:paraId="571B3F9F" w14:textId="4FA7116C" w:rsidR="007350E9" w:rsidRPr="00895048" w:rsidRDefault="007350E9" w:rsidP="00220365">
            <w:pPr>
              <w:pStyle w:val="TableParagraph"/>
              <w:numPr>
                <w:ilvl w:val="1"/>
                <w:numId w:val="23"/>
              </w:numPr>
              <w:ind w:left="113" w:hanging="113"/>
              <w:jc w:val="both"/>
              <w:rPr>
                <w:sz w:val="20"/>
                <w:szCs w:val="20"/>
                <w:lang w:val="cs-CZ"/>
              </w:rPr>
            </w:pPr>
            <w:r w:rsidRPr="00895048">
              <w:rPr>
                <w:sz w:val="20"/>
                <w:szCs w:val="20"/>
                <w:lang w:val="cs-CZ"/>
              </w:rPr>
              <w:t xml:space="preserve">Separační </w:t>
            </w:r>
            <w:r w:rsidR="00376077" w:rsidRPr="00895048">
              <w:rPr>
                <w:sz w:val="20"/>
                <w:szCs w:val="20"/>
                <w:lang w:val="cs-CZ"/>
              </w:rPr>
              <w:t>metody – chromatografické – kapalinová</w:t>
            </w:r>
            <w:r w:rsidRPr="00895048">
              <w:rPr>
                <w:sz w:val="20"/>
                <w:szCs w:val="20"/>
                <w:lang w:val="cs-CZ"/>
              </w:rPr>
              <w:t xml:space="preserve"> (LC), plynová (GC) a superkritická fluidní (SFC). </w:t>
            </w:r>
          </w:p>
          <w:p w14:paraId="4B649579" w14:textId="538ECC61" w:rsidR="007350E9" w:rsidRPr="00895048" w:rsidRDefault="007350E9" w:rsidP="00220365">
            <w:pPr>
              <w:pStyle w:val="TableParagraph"/>
              <w:numPr>
                <w:ilvl w:val="1"/>
                <w:numId w:val="23"/>
              </w:numPr>
              <w:ind w:left="113" w:hanging="113"/>
              <w:jc w:val="both"/>
              <w:rPr>
                <w:sz w:val="20"/>
                <w:szCs w:val="20"/>
                <w:lang w:val="cs-CZ"/>
              </w:rPr>
            </w:pPr>
            <w:r w:rsidRPr="00895048">
              <w:rPr>
                <w:sz w:val="20"/>
                <w:szCs w:val="20"/>
                <w:lang w:val="cs-CZ"/>
              </w:rPr>
              <w:t xml:space="preserve">Separační </w:t>
            </w:r>
            <w:r w:rsidR="00376077" w:rsidRPr="00895048">
              <w:rPr>
                <w:sz w:val="20"/>
                <w:szCs w:val="20"/>
                <w:lang w:val="cs-CZ"/>
              </w:rPr>
              <w:t>metody – elektromigrační</w:t>
            </w:r>
            <w:r w:rsidRPr="00895048">
              <w:rPr>
                <w:sz w:val="20"/>
                <w:szCs w:val="20"/>
                <w:lang w:val="cs-CZ"/>
              </w:rPr>
              <w:t xml:space="preserve"> </w:t>
            </w:r>
            <w:r w:rsidR="00376077" w:rsidRPr="00895048">
              <w:rPr>
                <w:sz w:val="20"/>
                <w:szCs w:val="20"/>
                <w:lang w:val="cs-CZ"/>
              </w:rPr>
              <w:t>metody – zónová</w:t>
            </w:r>
            <w:r w:rsidRPr="00895048">
              <w:rPr>
                <w:sz w:val="20"/>
                <w:szCs w:val="20"/>
                <w:lang w:val="cs-CZ"/>
              </w:rPr>
              <w:t xml:space="preserve"> elektroforéza (PAGE, SDS PAGE), izotachoforéza.</w:t>
            </w:r>
          </w:p>
          <w:p w14:paraId="6CC70D35" w14:textId="77777777" w:rsidR="007350E9" w:rsidRPr="00895048" w:rsidRDefault="007350E9" w:rsidP="00220365">
            <w:pPr>
              <w:pStyle w:val="TableParagraph"/>
              <w:numPr>
                <w:ilvl w:val="1"/>
                <w:numId w:val="23"/>
              </w:numPr>
              <w:ind w:left="113" w:hanging="113"/>
              <w:jc w:val="both"/>
              <w:rPr>
                <w:sz w:val="20"/>
                <w:szCs w:val="20"/>
                <w:lang w:val="cs-CZ"/>
              </w:rPr>
            </w:pPr>
            <w:r w:rsidRPr="00895048">
              <w:rPr>
                <w:sz w:val="20"/>
                <w:szCs w:val="20"/>
                <w:lang w:val="cs-CZ"/>
              </w:rPr>
              <w:t xml:space="preserve">Anorganická stopová analýza. </w:t>
            </w:r>
          </w:p>
          <w:p w14:paraId="6BA3CBAD" w14:textId="77777777" w:rsidR="007350E9" w:rsidRPr="00770F28" w:rsidRDefault="007350E9" w:rsidP="00220365">
            <w:pPr>
              <w:pStyle w:val="TableParagraph"/>
              <w:numPr>
                <w:ilvl w:val="1"/>
                <w:numId w:val="23"/>
              </w:numPr>
              <w:ind w:left="113" w:hanging="113"/>
              <w:jc w:val="both"/>
            </w:pPr>
            <w:r w:rsidRPr="00895048">
              <w:rPr>
                <w:sz w:val="20"/>
                <w:szCs w:val="20"/>
                <w:lang w:val="cs-CZ"/>
              </w:rPr>
              <w:t>Speciální metody pro analýzu a hodnocení potravin (NMR, EPR, ELISA, RIA, PCR).</w:t>
            </w:r>
          </w:p>
          <w:p w14:paraId="2B52AAAF" w14:textId="556E251D" w:rsidR="00220365" w:rsidRPr="00770F28" w:rsidRDefault="00220365" w:rsidP="00220365">
            <w:pPr>
              <w:pStyle w:val="TableParagraph"/>
              <w:numPr>
                <w:ilvl w:val="1"/>
                <w:numId w:val="23"/>
              </w:numPr>
              <w:ind w:left="113" w:hanging="113"/>
              <w:jc w:val="both"/>
              <w:rPr>
                <w:sz w:val="20"/>
                <w:szCs w:val="20"/>
              </w:rPr>
            </w:pPr>
            <w:r w:rsidRPr="00770F28">
              <w:rPr>
                <w:color w:val="000000"/>
                <w:sz w:val="20"/>
                <w:szCs w:val="20"/>
                <w:shd w:val="clear" w:color="auto" w:fill="FFFFFF"/>
              </w:rPr>
              <w:t>Příprava a vyhodnocení experimentů pomocí moderních ICT.</w:t>
            </w:r>
          </w:p>
        </w:tc>
      </w:tr>
      <w:tr w:rsidR="007350E9" w:rsidRPr="00EE6E7D" w14:paraId="5D01B1BA" w14:textId="77777777" w:rsidTr="00B018A6">
        <w:trPr>
          <w:trHeight w:val="265"/>
        </w:trPr>
        <w:tc>
          <w:tcPr>
            <w:tcW w:w="3904" w:type="dxa"/>
            <w:gridSpan w:val="5"/>
            <w:tcBorders>
              <w:top w:val="nil"/>
            </w:tcBorders>
            <w:shd w:val="clear" w:color="auto" w:fill="F7CAAC"/>
          </w:tcPr>
          <w:p w14:paraId="22B8C127" w14:textId="63A0E814" w:rsidR="007350E9" w:rsidRPr="00EE6E7D" w:rsidRDefault="007350E9" w:rsidP="00220365">
            <w:pPr>
              <w:jc w:val="both"/>
            </w:pPr>
            <w:r w:rsidRPr="00EE6E7D">
              <w:rPr>
                <w:b/>
              </w:rPr>
              <w:t>Studijní literatura a studijní pomůc</w:t>
            </w:r>
            <w:r w:rsidR="00D01DB5" w:rsidRPr="00EF0A8C">
              <w:rPr>
                <w:b/>
              </w:rPr>
              <w:t>ky</w:t>
            </w:r>
          </w:p>
        </w:tc>
        <w:tc>
          <w:tcPr>
            <w:tcW w:w="6161" w:type="dxa"/>
            <w:gridSpan w:val="10"/>
            <w:tcBorders>
              <w:top w:val="nil"/>
              <w:bottom w:val="nil"/>
            </w:tcBorders>
          </w:tcPr>
          <w:p w14:paraId="24D6BC47" w14:textId="77777777" w:rsidR="007350E9" w:rsidRPr="00EE6E7D" w:rsidRDefault="007350E9" w:rsidP="00220365">
            <w:pPr>
              <w:jc w:val="both"/>
            </w:pPr>
          </w:p>
        </w:tc>
      </w:tr>
      <w:tr w:rsidR="007350E9" w:rsidRPr="00EE6E7D" w14:paraId="20A510C3" w14:textId="77777777" w:rsidTr="00B018A6">
        <w:trPr>
          <w:trHeight w:val="1497"/>
        </w:trPr>
        <w:tc>
          <w:tcPr>
            <w:tcW w:w="10065" w:type="dxa"/>
            <w:gridSpan w:val="15"/>
            <w:tcBorders>
              <w:top w:val="nil"/>
            </w:tcBorders>
          </w:tcPr>
          <w:p w14:paraId="250C26C8" w14:textId="77777777" w:rsidR="007350E9" w:rsidRPr="00EE6E7D" w:rsidRDefault="007350E9" w:rsidP="00220365">
            <w:pPr>
              <w:jc w:val="both"/>
              <w:rPr>
                <w:u w:val="single"/>
              </w:rPr>
            </w:pPr>
            <w:r w:rsidRPr="00EE6E7D">
              <w:rPr>
                <w:u w:val="single"/>
              </w:rPr>
              <w:t>Povinná literatura:</w:t>
            </w:r>
          </w:p>
          <w:p w14:paraId="5E3883F2" w14:textId="770BC3F8" w:rsidR="007350E9" w:rsidRPr="00EE6E7D" w:rsidRDefault="007350E9" w:rsidP="00220365">
            <w:pPr>
              <w:ind w:left="284" w:hanging="284"/>
              <w:jc w:val="both"/>
            </w:pPr>
            <w:r w:rsidRPr="00EE6E7D">
              <w:rPr>
                <w:caps/>
              </w:rPr>
              <w:t xml:space="preserve">NIELSEN, S.S. </w:t>
            </w:r>
            <w:r w:rsidRPr="00EE6E7D">
              <w:rPr>
                <w:i/>
                <w:iCs/>
              </w:rPr>
              <w:t>Food Analysis</w:t>
            </w:r>
            <w:r w:rsidR="00F2440D">
              <w:t>.</w:t>
            </w:r>
            <w:r w:rsidRPr="00EE6E7D">
              <w:t xml:space="preserve"> 5th Ed. Cham: Springer International Publishing, 2017.</w:t>
            </w:r>
          </w:p>
          <w:p w14:paraId="39BDBB3F" w14:textId="143EE115" w:rsidR="007350E9" w:rsidRPr="00EE6E7D" w:rsidRDefault="007350E9" w:rsidP="00220365">
            <w:pPr>
              <w:pStyle w:val="Default"/>
              <w:ind w:left="284" w:hanging="284"/>
              <w:jc w:val="both"/>
              <w:rPr>
                <w:sz w:val="20"/>
                <w:szCs w:val="20"/>
              </w:rPr>
            </w:pPr>
            <w:r w:rsidRPr="00EE6E7D">
              <w:rPr>
                <w:caps/>
                <w:sz w:val="20"/>
                <w:szCs w:val="20"/>
              </w:rPr>
              <w:t>Kealey, D., Haines,</w:t>
            </w:r>
            <w:r w:rsidRPr="00EE6E7D">
              <w:rPr>
                <w:sz w:val="20"/>
                <w:szCs w:val="20"/>
              </w:rPr>
              <w:t xml:space="preserve"> P.J. </w:t>
            </w:r>
            <w:r w:rsidRPr="00EE6E7D">
              <w:rPr>
                <w:i/>
                <w:sz w:val="20"/>
                <w:szCs w:val="20"/>
              </w:rPr>
              <w:t>Analytical Chemistry</w:t>
            </w:r>
            <w:r w:rsidR="00F2440D">
              <w:rPr>
                <w:sz w:val="20"/>
                <w:szCs w:val="20"/>
              </w:rPr>
              <w:t>.</w:t>
            </w:r>
            <w:r w:rsidRPr="00EE6E7D">
              <w:rPr>
                <w:sz w:val="20"/>
                <w:szCs w:val="20"/>
              </w:rPr>
              <w:t xml:space="preserve"> Oxford: BIOS Sci. Publ., 2002. </w:t>
            </w:r>
          </w:p>
          <w:p w14:paraId="3EC538D4" w14:textId="796C5F67" w:rsidR="007350E9" w:rsidRPr="00EE6E7D" w:rsidRDefault="007350E9" w:rsidP="00220365">
            <w:pPr>
              <w:pStyle w:val="Default"/>
              <w:jc w:val="both"/>
              <w:rPr>
                <w:sz w:val="20"/>
                <w:szCs w:val="20"/>
              </w:rPr>
            </w:pPr>
            <w:r w:rsidRPr="00EE6E7D">
              <w:rPr>
                <w:sz w:val="20"/>
                <w:szCs w:val="20"/>
              </w:rPr>
              <w:t xml:space="preserve">ROSTAGNO, M.A., PRADO, J.M. </w:t>
            </w:r>
            <w:r w:rsidRPr="00EE6E7D">
              <w:rPr>
                <w:i/>
                <w:iCs/>
                <w:sz w:val="20"/>
                <w:szCs w:val="20"/>
              </w:rPr>
              <w:t xml:space="preserve">Natural Product </w:t>
            </w:r>
            <w:r w:rsidR="005A7562" w:rsidRPr="00EE6E7D">
              <w:rPr>
                <w:i/>
                <w:iCs/>
                <w:sz w:val="20"/>
                <w:szCs w:val="20"/>
              </w:rPr>
              <w:t>Extraction – Principles</w:t>
            </w:r>
            <w:r w:rsidRPr="00EE6E7D">
              <w:rPr>
                <w:i/>
                <w:iCs/>
                <w:sz w:val="20"/>
                <w:szCs w:val="20"/>
              </w:rPr>
              <w:t xml:space="preserve"> and Application</w:t>
            </w:r>
            <w:r w:rsidRPr="00EE6E7D">
              <w:rPr>
                <w:sz w:val="20"/>
                <w:szCs w:val="20"/>
              </w:rPr>
              <w:t>. Cambridge: RSC Publishing, 2013.</w:t>
            </w:r>
          </w:p>
          <w:p w14:paraId="2F21E7CC" w14:textId="16E3BEA4" w:rsidR="007350E9" w:rsidRDefault="007350E9" w:rsidP="00220365">
            <w:pPr>
              <w:pStyle w:val="Default"/>
              <w:jc w:val="both"/>
              <w:rPr>
                <w:sz w:val="20"/>
                <w:szCs w:val="20"/>
              </w:rPr>
            </w:pPr>
            <w:r w:rsidRPr="00EE6E7D">
              <w:rPr>
                <w:sz w:val="20"/>
                <w:szCs w:val="20"/>
              </w:rPr>
              <w:t xml:space="preserve">PICO, J. </w:t>
            </w:r>
            <w:r w:rsidRPr="00EE6E7D">
              <w:rPr>
                <w:i/>
                <w:iCs/>
                <w:sz w:val="20"/>
                <w:szCs w:val="20"/>
              </w:rPr>
              <w:t>Chemical Analysis of Food: Techniques and Application</w:t>
            </w:r>
            <w:r w:rsidRPr="00EE6E7D">
              <w:rPr>
                <w:sz w:val="20"/>
                <w:szCs w:val="20"/>
              </w:rPr>
              <w:t xml:space="preserve">. eBook. Dostupné z:  </w:t>
            </w:r>
          </w:p>
          <w:p w14:paraId="23428EF9" w14:textId="38AC1D1C" w:rsidR="00A9693E" w:rsidRPr="00A9693E" w:rsidRDefault="00E933D8" w:rsidP="00A9693E">
            <w:pPr>
              <w:pStyle w:val="Default"/>
              <w:jc w:val="both"/>
              <w:rPr>
                <w:sz w:val="20"/>
                <w:szCs w:val="20"/>
              </w:rPr>
            </w:pPr>
            <w:hyperlink r:id="rId28" w:history="1">
              <w:r w:rsidR="00A9693E" w:rsidRPr="00A9693E">
                <w:rPr>
                  <w:rStyle w:val="Hypertextovodkaz"/>
                  <w:sz w:val="20"/>
                  <w:szCs w:val="20"/>
                </w:rPr>
                <w:t>https://web.a.ebscohost.com/ehost/ebookviewer/ebook/bmxlYmtfXzQ3MjI2N19fQU41?sid=102f58dc-56f5-4fbb-84e8-6c489df06c18@sessionmgr4008&amp;vid=1&amp;format=EB&amp;rid=2</w:t>
              </w:r>
            </w:hyperlink>
            <w:r w:rsidR="00A9693E" w:rsidRPr="00A9693E">
              <w:rPr>
                <w:sz w:val="20"/>
                <w:szCs w:val="20"/>
              </w:rPr>
              <w:t>.</w:t>
            </w:r>
          </w:p>
          <w:p w14:paraId="5D985EAB" w14:textId="77777777" w:rsidR="00A9693E" w:rsidRPr="00EE6E7D" w:rsidRDefault="00A9693E" w:rsidP="00A9693E">
            <w:pPr>
              <w:pStyle w:val="Default"/>
              <w:jc w:val="both"/>
              <w:rPr>
                <w:sz w:val="20"/>
                <w:szCs w:val="20"/>
              </w:rPr>
            </w:pPr>
          </w:p>
          <w:p w14:paraId="49DAE9CD" w14:textId="77777777" w:rsidR="007350E9" w:rsidRPr="00EE6E7D" w:rsidRDefault="007350E9" w:rsidP="00220365">
            <w:pPr>
              <w:jc w:val="both"/>
              <w:rPr>
                <w:u w:val="single"/>
              </w:rPr>
            </w:pPr>
            <w:r w:rsidRPr="00EE6E7D">
              <w:rPr>
                <w:u w:val="single"/>
              </w:rPr>
              <w:t>Doporučená literatura:</w:t>
            </w:r>
          </w:p>
          <w:p w14:paraId="6E482D1E" w14:textId="77777777" w:rsidR="007350E9" w:rsidRPr="00EE6E7D" w:rsidRDefault="007350E9" w:rsidP="00220365">
            <w:pPr>
              <w:jc w:val="both"/>
              <w:rPr>
                <w:u w:val="single"/>
              </w:rPr>
            </w:pPr>
            <w:r w:rsidRPr="00EE6E7D">
              <w:rPr>
                <w:color w:val="000000"/>
                <w:shd w:val="clear" w:color="auto" w:fill="FFFFFF"/>
              </w:rPr>
              <w:t xml:space="preserve">DELL´AQUILLA, C., NEAL, A.L., SHEWRY, P.R. </w:t>
            </w:r>
            <w:r w:rsidRPr="00EE6E7D">
              <w:rPr>
                <w:i/>
                <w:iCs/>
                <w:color w:val="000000"/>
                <w:shd w:val="clear" w:color="auto" w:fill="FFFFFF"/>
              </w:rPr>
              <w:t>Development of a Reproducible Method of Analysis of Iron, Zinc and Phosphorus in Vegetables Digests by SEC-ICP-MS</w:t>
            </w:r>
            <w:r w:rsidRPr="00EE6E7D">
              <w:rPr>
                <w:color w:val="000000"/>
                <w:shd w:val="clear" w:color="auto" w:fill="FFFFFF"/>
              </w:rPr>
              <w:t>. Food Chemistry 308, 125652, 2020.</w:t>
            </w:r>
          </w:p>
          <w:p w14:paraId="61F7DB52" w14:textId="77777777" w:rsidR="007350E9" w:rsidRPr="00EE6E7D" w:rsidRDefault="007350E9" w:rsidP="00220365">
            <w:pPr>
              <w:jc w:val="both"/>
              <w:rPr>
                <w:lang w:val="en-US"/>
              </w:rPr>
            </w:pPr>
            <w:r w:rsidRPr="00EE6E7D">
              <w:rPr>
                <w:caps/>
                <w:lang w:val="en-US"/>
              </w:rPr>
              <w:t xml:space="preserve">Thomas, r. </w:t>
            </w:r>
            <w:r w:rsidRPr="00EE6E7D">
              <w:rPr>
                <w:i/>
                <w:iCs/>
                <w:caps/>
                <w:lang w:val="en-US"/>
              </w:rPr>
              <w:t>p</w:t>
            </w:r>
            <w:r w:rsidRPr="00EE6E7D">
              <w:rPr>
                <w:i/>
                <w:iCs/>
                <w:lang w:val="en-US"/>
              </w:rPr>
              <w:t>ractical Guide to ICP-MS. A Tutorial for Beginners</w:t>
            </w:r>
            <w:r w:rsidRPr="00EE6E7D">
              <w:rPr>
                <w:lang w:val="en-US"/>
              </w:rPr>
              <w:t>. Boca Raton: CRC Press, 2008.</w:t>
            </w:r>
          </w:p>
          <w:p w14:paraId="7CA5C9B4" w14:textId="77777777" w:rsidR="007350E9" w:rsidRPr="00EE6E7D" w:rsidRDefault="007350E9" w:rsidP="00220365">
            <w:pPr>
              <w:jc w:val="both"/>
              <w:rPr>
                <w:lang w:val="en-US"/>
              </w:rPr>
            </w:pPr>
            <w:r w:rsidRPr="00EE6E7D">
              <w:rPr>
                <w:caps/>
                <w:lang w:val="en-US"/>
              </w:rPr>
              <w:t>Szpunar, J., Lobinski,</w:t>
            </w:r>
            <w:r w:rsidRPr="00EE6E7D">
              <w:rPr>
                <w:lang w:val="en-US"/>
              </w:rPr>
              <w:t xml:space="preserve"> R. </w:t>
            </w:r>
            <w:r w:rsidRPr="00EE6E7D">
              <w:rPr>
                <w:i/>
                <w:lang w:val="en-US"/>
              </w:rPr>
              <w:t>Hyphenated Techniques in Speciation Analysis</w:t>
            </w:r>
            <w:r w:rsidRPr="00EE6E7D">
              <w:rPr>
                <w:lang w:val="en-US"/>
              </w:rPr>
              <w:t>. Cambridge: RSC, 2003. ISBN 0854045457.</w:t>
            </w:r>
          </w:p>
          <w:p w14:paraId="7F37F453" w14:textId="77777777" w:rsidR="007350E9" w:rsidRPr="00EE6E7D" w:rsidRDefault="007350E9" w:rsidP="00220365">
            <w:pPr>
              <w:jc w:val="both"/>
            </w:pPr>
            <w:r w:rsidRPr="00EE6E7D">
              <w:rPr>
                <w:caps/>
                <w:lang w:val="en-US"/>
              </w:rPr>
              <w:lastRenderedPageBreak/>
              <w:t xml:space="preserve">Nelms, </w:t>
            </w:r>
            <w:r w:rsidRPr="00EE6E7D">
              <w:rPr>
                <w:lang w:val="en-US"/>
              </w:rPr>
              <w:t xml:space="preserve">S.M. </w:t>
            </w:r>
            <w:r w:rsidRPr="00EE6E7D">
              <w:rPr>
                <w:i/>
                <w:lang w:val="en-US"/>
              </w:rPr>
              <w:t xml:space="preserve">ICP Mass Spectrometry Handbook. </w:t>
            </w:r>
            <w:r w:rsidRPr="00EE6E7D">
              <w:rPr>
                <w:lang w:val="en-US"/>
              </w:rPr>
              <w:t>Oxford: Blackwell, 2005. ISBN 1-4051-0916-5.</w:t>
            </w:r>
          </w:p>
        </w:tc>
      </w:tr>
      <w:tr w:rsidR="007350E9" w:rsidRPr="00EE6E7D" w14:paraId="212CBC72"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7780BF03" w14:textId="77777777" w:rsidR="007350E9" w:rsidRPr="00EE6E7D" w:rsidRDefault="007350E9" w:rsidP="00220365">
            <w:pPr>
              <w:jc w:val="center"/>
              <w:rPr>
                <w:b/>
              </w:rPr>
            </w:pPr>
            <w:r w:rsidRPr="00EE6E7D">
              <w:rPr>
                <w:b/>
              </w:rPr>
              <w:lastRenderedPageBreak/>
              <w:t>Informace ke kombinované nebo distanční formě</w:t>
            </w:r>
          </w:p>
        </w:tc>
      </w:tr>
      <w:tr w:rsidR="007350E9" w:rsidRPr="00EE6E7D" w14:paraId="4EDDD108" w14:textId="77777777" w:rsidTr="00B018A6">
        <w:tc>
          <w:tcPr>
            <w:tcW w:w="5038" w:type="dxa"/>
            <w:gridSpan w:val="7"/>
            <w:tcBorders>
              <w:top w:val="single" w:sz="2" w:space="0" w:color="auto"/>
            </w:tcBorders>
            <w:shd w:val="clear" w:color="auto" w:fill="F7CAAC"/>
          </w:tcPr>
          <w:p w14:paraId="4C4619AF" w14:textId="77777777" w:rsidR="007350E9" w:rsidRPr="00EE6E7D" w:rsidRDefault="007350E9" w:rsidP="00220365">
            <w:pPr>
              <w:jc w:val="both"/>
            </w:pPr>
            <w:r w:rsidRPr="00EE6E7D">
              <w:rPr>
                <w:b/>
              </w:rPr>
              <w:t>Rozsah konzultací (soustředění)</w:t>
            </w:r>
          </w:p>
        </w:tc>
        <w:tc>
          <w:tcPr>
            <w:tcW w:w="889" w:type="dxa"/>
            <w:tcBorders>
              <w:top w:val="single" w:sz="2" w:space="0" w:color="auto"/>
            </w:tcBorders>
          </w:tcPr>
          <w:p w14:paraId="38543839" w14:textId="77777777" w:rsidR="007350E9" w:rsidRPr="00EE6E7D" w:rsidRDefault="007350E9" w:rsidP="00220365">
            <w:pPr>
              <w:jc w:val="both"/>
            </w:pPr>
          </w:p>
        </w:tc>
        <w:tc>
          <w:tcPr>
            <w:tcW w:w="4138" w:type="dxa"/>
            <w:gridSpan w:val="7"/>
            <w:tcBorders>
              <w:top w:val="single" w:sz="2" w:space="0" w:color="auto"/>
            </w:tcBorders>
            <w:shd w:val="clear" w:color="auto" w:fill="F7CAAC"/>
          </w:tcPr>
          <w:p w14:paraId="11FDC0E5" w14:textId="77777777" w:rsidR="007350E9" w:rsidRPr="00EE6E7D" w:rsidRDefault="007350E9" w:rsidP="00220365">
            <w:pPr>
              <w:jc w:val="both"/>
              <w:rPr>
                <w:b/>
              </w:rPr>
            </w:pPr>
            <w:r w:rsidRPr="00EE6E7D">
              <w:rPr>
                <w:b/>
              </w:rPr>
              <w:t xml:space="preserve">hodin </w:t>
            </w:r>
          </w:p>
        </w:tc>
      </w:tr>
      <w:tr w:rsidR="007350E9" w:rsidRPr="00EE6E7D" w14:paraId="221D7619" w14:textId="77777777" w:rsidTr="00B018A6">
        <w:tc>
          <w:tcPr>
            <w:tcW w:w="10065" w:type="dxa"/>
            <w:gridSpan w:val="15"/>
            <w:shd w:val="clear" w:color="auto" w:fill="F7CAAC"/>
          </w:tcPr>
          <w:p w14:paraId="2EA8F075" w14:textId="77777777" w:rsidR="007350E9" w:rsidRPr="00EE6E7D" w:rsidRDefault="007350E9" w:rsidP="00220365">
            <w:pPr>
              <w:jc w:val="both"/>
              <w:rPr>
                <w:b/>
              </w:rPr>
            </w:pPr>
            <w:r w:rsidRPr="00EE6E7D">
              <w:rPr>
                <w:b/>
              </w:rPr>
              <w:t>Informace o způsobu kontaktu s vyučujícím</w:t>
            </w:r>
          </w:p>
        </w:tc>
      </w:tr>
      <w:tr w:rsidR="007350E9" w:rsidRPr="00EE6E7D" w14:paraId="5C10225E" w14:textId="77777777" w:rsidTr="00B018A6">
        <w:trPr>
          <w:trHeight w:val="272"/>
        </w:trPr>
        <w:tc>
          <w:tcPr>
            <w:tcW w:w="10065" w:type="dxa"/>
            <w:gridSpan w:val="15"/>
          </w:tcPr>
          <w:p w14:paraId="5F485C65" w14:textId="6D9CDB49" w:rsidR="007350E9" w:rsidRPr="00EE6E7D" w:rsidRDefault="007350E9" w:rsidP="00220365">
            <w:pPr>
              <w:pStyle w:val="xxmsonormal"/>
              <w:shd w:val="clear" w:color="auto" w:fill="FFFFFF"/>
              <w:spacing w:before="0" w:beforeAutospacing="0" w:after="0" w:afterAutospacing="0"/>
              <w:jc w:val="both"/>
              <w:rPr>
                <w:color w:val="000000"/>
                <w:sz w:val="20"/>
                <w:szCs w:val="20"/>
              </w:rPr>
            </w:pPr>
            <w:r w:rsidRPr="00EE6E7D">
              <w:rPr>
                <w:sz w:val="20"/>
                <w:szCs w:val="20"/>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E6E7D">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60D7B2F" w14:textId="77777777" w:rsidR="007350E9" w:rsidRPr="00EE6E7D" w:rsidRDefault="007350E9" w:rsidP="00220365">
            <w:pPr>
              <w:pStyle w:val="xxmsonormal"/>
              <w:shd w:val="clear" w:color="auto" w:fill="FFFFFF"/>
              <w:spacing w:before="0" w:beforeAutospacing="0" w:after="0" w:afterAutospacing="0"/>
              <w:jc w:val="both"/>
              <w:rPr>
                <w:color w:val="000000"/>
                <w:sz w:val="20"/>
                <w:szCs w:val="20"/>
              </w:rPr>
            </w:pPr>
          </w:p>
          <w:p w14:paraId="7E3BBADF" w14:textId="1E2F0B36" w:rsidR="007350E9" w:rsidRDefault="007350E9" w:rsidP="00220365">
            <w:pPr>
              <w:pStyle w:val="xxmsonormal"/>
              <w:shd w:val="clear" w:color="auto" w:fill="FFFFFF"/>
              <w:spacing w:before="0" w:beforeAutospacing="0" w:after="0" w:afterAutospacing="0"/>
              <w:jc w:val="both"/>
              <w:rPr>
                <w:color w:val="000000"/>
                <w:sz w:val="20"/>
                <w:szCs w:val="20"/>
              </w:rPr>
            </w:pPr>
            <w:r w:rsidRPr="00EE6E7D">
              <w:rPr>
                <w:color w:val="000000"/>
                <w:sz w:val="20"/>
                <w:szCs w:val="20"/>
              </w:rPr>
              <w:t xml:space="preserve">Možnosti komunikace s vyučujícím: </w:t>
            </w:r>
            <w:hyperlink r:id="rId29" w:history="1">
              <w:r w:rsidRPr="00EE6E7D">
                <w:rPr>
                  <w:rStyle w:val="Hypertextovodkaz"/>
                  <w:sz w:val="20"/>
                  <w:szCs w:val="20"/>
                </w:rPr>
                <w:t>sumczynski@utb.cz</w:t>
              </w:r>
            </w:hyperlink>
            <w:r w:rsidRPr="00EE6E7D">
              <w:rPr>
                <w:color w:val="000000"/>
                <w:sz w:val="20"/>
                <w:szCs w:val="20"/>
              </w:rPr>
              <w:t>, 576 031</w:t>
            </w:r>
            <w:r w:rsidR="00FC0BE8">
              <w:rPr>
                <w:color w:val="000000"/>
                <w:sz w:val="20"/>
                <w:szCs w:val="20"/>
              </w:rPr>
              <w:t> </w:t>
            </w:r>
            <w:r w:rsidRPr="00EE6E7D">
              <w:rPr>
                <w:color w:val="000000"/>
                <w:sz w:val="20"/>
                <w:szCs w:val="20"/>
              </w:rPr>
              <w:t>525</w:t>
            </w:r>
            <w:r w:rsidR="00FC0BE8">
              <w:rPr>
                <w:color w:val="000000"/>
                <w:sz w:val="20"/>
                <w:szCs w:val="20"/>
              </w:rPr>
              <w:t xml:space="preserve">, </w:t>
            </w:r>
            <w:hyperlink r:id="rId30" w:history="1">
              <w:r w:rsidR="00FC0BE8" w:rsidRPr="00391260">
                <w:rPr>
                  <w:rStyle w:val="Hypertextovodkaz"/>
                  <w:sz w:val="20"/>
                  <w:szCs w:val="20"/>
                </w:rPr>
                <w:t>fisera@utb.cz</w:t>
              </w:r>
            </w:hyperlink>
            <w:r w:rsidR="00FC0BE8" w:rsidRPr="00EE6E7D">
              <w:rPr>
                <w:color w:val="000000"/>
                <w:sz w:val="20"/>
                <w:szCs w:val="20"/>
              </w:rPr>
              <w:t>, 576 038 084, 576 038</w:t>
            </w:r>
            <w:r w:rsidR="00885FBA">
              <w:rPr>
                <w:color w:val="000000"/>
                <w:sz w:val="20"/>
                <w:szCs w:val="20"/>
              </w:rPr>
              <w:t> </w:t>
            </w:r>
            <w:r w:rsidR="00FC0BE8" w:rsidRPr="00EE6E7D">
              <w:rPr>
                <w:color w:val="000000"/>
                <w:sz w:val="20"/>
                <w:szCs w:val="20"/>
              </w:rPr>
              <w:t>116</w:t>
            </w:r>
            <w:r w:rsidRPr="00EE6E7D">
              <w:rPr>
                <w:color w:val="000000"/>
                <w:sz w:val="20"/>
                <w:szCs w:val="20"/>
              </w:rPr>
              <w:t>.</w:t>
            </w:r>
          </w:p>
          <w:p w14:paraId="0DCDE4C5" w14:textId="77777777" w:rsidR="00885FBA" w:rsidRDefault="00885FBA" w:rsidP="00220365">
            <w:pPr>
              <w:pStyle w:val="xxmsonormal"/>
              <w:shd w:val="clear" w:color="auto" w:fill="FFFFFF"/>
              <w:spacing w:before="0" w:beforeAutospacing="0" w:after="0" w:afterAutospacing="0"/>
              <w:jc w:val="both"/>
              <w:rPr>
                <w:color w:val="000000"/>
                <w:sz w:val="20"/>
                <w:szCs w:val="20"/>
              </w:rPr>
            </w:pPr>
          </w:p>
          <w:p w14:paraId="702A9933" w14:textId="77777777" w:rsidR="00AC7038" w:rsidRPr="00EE6E7D" w:rsidRDefault="00AC7038" w:rsidP="00220365">
            <w:pPr>
              <w:pStyle w:val="xxmsonormal"/>
              <w:shd w:val="clear" w:color="auto" w:fill="FFFFFF"/>
              <w:spacing w:before="0" w:beforeAutospacing="0" w:after="0" w:afterAutospacing="0"/>
              <w:jc w:val="both"/>
              <w:rPr>
                <w:color w:val="000000"/>
                <w:sz w:val="20"/>
                <w:szCs w:val="20"/>
              </w:rPr>
            </w:pPr>
          </w:p>
          <w:p w14:paraId="547D0681" w14:textId="77777777" w:rsidR="007350E9" w:rsidRDefault="007350E9" w:rsidP="00220365">
            <w:pPr>
              <w:pStyle w:val="xxmsonormal"/>
              <w:shd w:val="clear" w:color="auto" w:fill="FFFFFF"/>
              <w:spacing w:before="0" w:beforeAutospacing="0" w:after="0" w:afterAutospacing="0"/>
              <w:jc w:val="both"/>
              <w:rPr>
                <w:sz w:val="20"/>
                <w:szCs w:val="20"/>
              </w:rPr>
            </w:pPr>
          </w:p>
          <w:p w14:paraId="3F72D7C7" w14:textId="77777777" w:rsidR="007350E9" w:rsidRDefault="007350E9" w:rsidP="00220365">
            <w:pPr>
              <w:pStyle w:val="xxmsonormal"/>
              <w:shd w:val="clear" w:color="auto" w:fill="FFFFFF"/>
              <w:spacing w:before="0" w:beforeAutospacing="0" w:after="0" w:afterAutospacing="0"/>
              <w:jc w:val="both"/>
              <w:rPr>
                <w:sz w:val="20"/>
                <w:szCs w:val="20"/>
              </w:rPr>
            </w:pPr>
          </w:p>
          <w:p w14:paraId="5B6F68B1" w14:textId="41DC6747" w:rsidR="00667A99" w:rsidRPr="00EE6E7D" w:rsidRDefault="00667A99" w:rsidP="00220365">
            <w:pPr>
              <w:pStyle w:val="xxmsonormal"/>
              <w:shd w:val="clear" w:color="auto" w:fill="FFFFFF"/>
              <w:spacing w:before="0" w:beforeAutospacing="0" w:after="0" w:afterAutospacing="0"/>
              <w:jc w:val="both"/>
              <w:rPr>
                <w:sz w:val="20"/>
                <w:szCs w:val="20"/>
              </w:rPr>
            </w:pPr>
          </w:p>
        </w:tc>
      </w:tr>
      <w:tr w:rsidR="0071509C" w:rsidRPr="00F34CF1" w14:paraId="43D24972" w14:textId="77777777" w:rsidTr="00242F38">
        <w:trPr>
          <w:ins w:id="13" w:author="Lada Vojáčková" w:date="2022-05-12T08:58:00Z"/>
        </w:trPr>
        <w:tc>
          <w:tcPr>
            <w:tcW w:w="10065" w:type="dxa"/>
            <w:gridSpan w:val="15"/>
            <w:tcBorders>
              <w:bottom w:val="double" w:sz="4" w:space="0" w:color="auto"/>
            </w:tcBorders>
            <w:shd w:val="clear" w:color="auto" w:fill="auto"/>
          </w:tcPr>
          <w:p w14:paraId="06F017EB" w14:textId="77777777" w:rsidR="0071509C" w:rsidRPr="00F34CF1" w:rsidRDefault="0071509C" w:rsidP="00E933D8">
            <w:pPr>
              <w:jc w:val="both"/>
              <w:rPr>
                <w:ins w:id="14" w:author="Lada Vojáčková" w:date="2022-05-12T08:58:00Z"/>
                <w:b/>
                <w:sz w:val="28"/>
              </w:rPr>
            </w:pPr>
            <w:ins w:id="15" w:author="Lada Vojáčková" w:date="2022-05-12T08:58:00Z">
              <w:r w:rsidRPr="00F34CF1">
                <w:br w:type="page"/>
              </w:r>
              <w:r w:rsidRPr="00F34CF1">
                <w:rPr>
                  <w:b/>
                  <w:sz w:val="28"/>
                </w:rPr>
                <w:t>B-III – Charakteristika studijního předmětu</w:t>
              </w:r>
            </w:ins>
          </w:p>
        </w:tc>
      </w:tr>
      <w:tr w:rsidR="0071509C" w:rsidRPr="00F34CF1" w14:paraId="4C042AA5" w14:textId="77777777" w:rsidTr="00242F38">
        <w:trPr>
          <w:ins w:id="16" w:author="Lada Vojáčková" w:date="2022-05-12T08:58:00Z"/>
        </w:trPr>
        <w:tc>
          <w:tcPr>
            <w:tcW w:w="3545" w:type="dxa"/>
            <w:gridSpan w:val="3"/>
            <w:tcBorders>
              <w:top w:val="double" w:sz="4" w:space="0" w:color="auto"/>
            </w:tcBorders>
            <w:shd w:val="clear" w:color="auto" w:fill="auto"/>
          </w:tcPr>
          <w:p w14:paraId="7558614B" w14:textId="77777777" w:rsidR="0071509C" w:rsidRPr="00F34CF1" w:rsidRDefault="0071509C" w:rsidP="00E933D8">
            <w:pPr>
              <w:jc w:val="both"/>
              <w:rPr>
                <w:ins w:id="17" w:author="Lada Vojáčková" w:date="2022-05-12T08:58:00Z"/>
                <w:b/>
              </w:rPr>
            </w:pPr>
            <w:ins w:id="18" w:author="Lada Vojáčková" w:date="2022-05-12T08:58:00Z">
              <w:r w:rsidRPr="00F34CF1">
                <w:rPr>
                  <w:b/>
                </w:rPr>
                <w:t>Název studijního předmětu</w:t>
              </w:r>
            </w:ins>
          </w:p>
        </w:tc>
        <w:tc>
          <w:tcPr>
            <w:tcW w:w="6520" w:type="dxa"/>
            <w:gridSpan w:val="12"/>
            <w:tcBorders>
              <w:top w:val="double" w:sz="4" w:space="0" w:color="auto"/>
            </w:tcBorders>
            <w:shd w:val="clear" w:color="auto" w:fill="auto"/>
          </w:tcPr>
          <w:p w14:paraId="5A997401" w14:textId="357AFC29" w:rsidR="0071509C" w:rsidRPr="0071509C" w:rsidRDefault="0071509C" w:rsidP="00E933D8">
            <w:pPr>
              <w:jc w:val="both"/>
              <w:rPr>
                <w:ins w:id="19" w:author="Lada Vojáčková" w:date="2022-05-12T08:58:00Z"/>
                <w:b/>
                <w:bCs/>
              </w:rPr>
            </w:pPr>
            <w:bookmarkStart w:id="20" w:name="Managerial_skills_and_didactics"/>
            <w:ins w:id="21" w:author="Lada Vojáčková" w:date="2022-05-12T08:58:00Z">
              <w:r w:rsidRPr="0071509C">
                <w:rPr>
                  <w:b/>
                  <w:color w:val="000000"/>
                </w:rPr>
                <w:t>Managerial skills and didactics</w:t>
              </w:r>
              <w:bookmarkEnd w:id="20"/>
            </w:ins>
          </w:p>
        </w:tc>
      </w:tr>
      <w:tr w:rsidR="0071509C" w:rsidRPr="00F34CF1" w14:paraId="697A232C" w14:textId="77777777" w:rsidTr="00242F38">
        <w:trPr>
          <w:ins w:id="22" w:author="Lada Vojáčková" w:date="2022-05-12T08:58:00Z"/>
        </w:trPr>
        <w:tc>
          <w:tcPr>
            <w:tcW w:w="3545" w:type="dxa"/>
            <w:gridSpan w:val="3"/>
            <w:shd w:val="clear" w:color="auto" w:fill="auto"/>
          </w:tcPr>
          <w:p w14:paraId="56E4E570" w14:textId="77777777" w:rsidR="0071509C" w:rsidRPr="00F34CF1" w:rsidRDefault="0071509C" w:rsidP="00E933D8">
            <w:pPr>
              <w:jc w:val="both"/>
              <w:rPr>
                <w:ins w:id="23" w:author="Lada Vojáčková" w:date="2022-05-12T08:58:00Z"/>
                <w:b/>
              </w:rPr>
            </w:pPr>
            <w:ins w:id="24" w:author="Lada Vojáčková" w:date="2022-05-12T08:58:00Z">
              <w:r w:rsidRPr="00F34CF1">
                <w:rPr>
                  <w:b/>
                </w:rPr>
                <w:t>Typ předmětu</w:t>
              </w:r>
            </w:ins>
          </w:p>
        </w:tc>
        <w:tc>
          <w:tcPr>
            <w:tcW w:w="3198" w:type="dxa"/>
            <w:gridSpan w:val="7"/>
            <w:shd w:val="clear" w:color="auto" w:fill="auto"/>
          </w:tcPr>
          <w:p w14:paraId="2642F04D" w14:textId="77777777" w:rsidR="0071509C" w:rsidRPr="00F34CF1" w:rsidRDefault="0071509C" w:rsidP="00E933D8">
            <w:pPr>
              <w:jc w:val="both"/>
              <w:rPr>
                <w:ins w:id="25" w:author="Lada Vojáčková" w:date="2022-05-12T08:58:00Z"/>
              </w:rPr>
            </w:pPr>
            <w:ins w:id="26" w:author="Lada Vojáčková" w:date="2022-05-12T08:58:00Z">
              <w:r>
                <w:t>volitelný</w:t>
              </w:r>
            </w:ins>
          </w:p>
        </w:tc>
        <w:tc>
          <w:tcPr>
            <w:tcW w:w="2695" w:type="dxa"/>
            <w:gridSpan w:val="3"/>
            <w:shd w:val="clear" w:color="auto" w:fill="auto"/>
          </w:tcPr>
          <w:p w14:paraId="7109820D" w14:textId="77777777" w:rsidR="0071509C" w:rsidRPr="00F34CF1" w:rsidRDefault="0071509C" w:rsidP="00E933D8">
            <w:pPr>
              <w:jc w:val="both"/>
              <w:rPr>
                <w:ins w:id="27" w:author="Lada Vojáčková" w:date="2022-05-12T08:58:00Z"/>
              </w:rPr>
            </w:pPr>
            <w:ins w:id="28" w:author="Lada Vojáčková" w:date="2022-05-12T08:58:00Z">
              <w:r w:rsidRPr="00F34CF1">
                <w:rPr>
                  <w:b/>
                </w:rPr>
                <w:t>doporučený ročník / semestr</w:t>
              </w:r>
            </w:ins>
          </w:p>
        </w:tc>
        <w:tc>
          <w:tcPr>
            <w:tcW w:w="627" w:type="dxa"/>
            <w:gridSpan w:val="2"/>
            <w:shd w:val="clear" w:color="auto" w:fill="auto"/>
          </w:tcPr>
          <w:p w14:paraId="14CF22E3" w14:textId="77777777" w:rsidR="0071509C" w:rsidRPr="00F34CF1" w:rsidRDefault="0071509C" w:rsidP="00E933D8">
            <w:pPr>
              <w:jc w:val="both"/>
              <w:rPr>
                <w:ins w:id="29" w:author="Lada Vojáčková" w:date="2022-05-12T08:58:00Z"/>
              </w:rPr>
            </w:pPr>
          </w:p>
        </w:tc>
      </w:tr>
      <w:tr w:rsidR="0071509C" w:rsidRPr="00F34CF1" w14:paraId="34AB01E5" w14:textId="77777777" w:rsidTr="00242F38">
        <w:trPr>
          <w:ins w:id="30" w:author="Lada Vojáčková" w:date="2022-05-12T08:58:00Z"/>
        </w:trPr>
        <w:tc>
          <w:tcPr>
            <w:tcW w:w="3545" w:type="dxa"/>
            <w:gridSpan w:val="3"/>
            <w:shd w:val="clear" w:color="auto" w:fill="auto"/>
          </w:tcPr>
          <w:p w14:paraId="0DA43E7B" w14:textId="77777777" w:rsidR="0071509C" w:rsidRPr="00F34CF1" w:rsidRDefault="0071509C" w:rsidP="00E933D8">
            <w:pPr>
              <w:jc w:val="both"/>
              <w:rPr>
                <w:ins w:id="31" w:author="Lada Vojáčková" w:date="2022-05-12T08:58:00Z"/>
                <w:b/>
              </w:rPr>
            </w:pPr>
            <w:ins w:id="32" w:author="Lada Vojáčková" w:date="2022-05-12T08:58:00Z">
              <w:r w:rsidRPr="00F34CF1">
                <w:rPr>
                  <w:b/>
                </w:rPr>
                <w:t>Rozsah studijního předmětu</w:t>
              </w:r>
            </w:ins>
          </w:p>
        </w:tc>
        <w:tc>
          <w:tcPr>
            <w:tcW w:w="1493" w:type="dxa"/>
            <w:gridSpan w:val="4"/>
            <w:shd w:val="clear" w:color="auto" w:fill="auto"/>
          </w:tcPr>
          <w:p w14:paraId="70FDB2F2" w14:textId="77777777" w:rsidR="0071509C" w:rsidRPr="00F34CF1" w:rsidRDefault="0071509C" w:rsidP="00E933D8">
            <w:pPr>
              <w:jc w:val="both"/>
              <w:rPr>
                <w:ins w:id="33" w:author="Lada Vojáčková" w:date="2022-05-12T08:58:00Z"/>
              </w:rPr>
            </w:pPr>
          </w:p>
        </w:tc>
        <w:tc>
          <w:tcPr>
            <w:tcW w:w="889" w:type="dxa"/>
            <w:shd w:val="clear" w:color="auto" w:fill="auto"/>
          </w:tcPr>
          <w:p w14:paraId="4FC6EBF1" w14:textId="77777777" w:rsidR="0071509C" w:rsidRPr="00F34CF1" w:rsidRDefault="0071509C" w:rsidP="00E933D8">
            <w:pPr>
              <w:jc w:val="both"/>
              <w:rPr>
                <w:ins w:id="34" w:author="Lada Vojáčková" w:date="2022-05-12T08:58:00Z"/>
                <w:b/>
              </w:rPr>
            </w:pPr>
            <w:ins w:id="35" w:author="Lada Vojáčková" w:date="2022-05-12T08:58:00Z">
              <w:r w:rsidRPr="00F34CF1">
                <w:rPr>
                  <w:b/>
                </w:rPr>
                <w:t xml:space="preserve">hod. </w:t>
              </w:r>
            </w:ins>
          </w:p>
        </w:tc>
        <w:tc>
          <w:tcPr>
            <w:tcW w:w="816" w:type="dxa"/>
            <w:gridSpan w:val="2"/>
            <w:shd w:val="clear" w:color="auto" w:fill="auto"/>
          </w:tcPr>
          <w:p w14:paraId="1D566A79" w14:textId="77777777" w:rsidR="0071509C" w:rsidRPr="00F34CF1" w:rsidRDefault="0071509C" w:rsidP="00E933D8">
            <w:pPr>
              <w:jc w:val="both"/>
              <w:rPr>
                <w:ins w:id="36" w:author="Lada Vojáčková" w:date="2022-05-12T08:58:00Z"/>
              </w:rPr>
            </w:pPr>
          </w:p>
        </w:tc>
        <w:tc>
          <w:tcPr>
            <w:tcW w:w="2156" w:type="dxa"/>
            <w:gridSpan w:val="2"/>
            <w:shd w:val="clear" w:color="auto" w:fill="auto"/>
          </w:tcPr>
          <w:p w14:paraId="173F6958" w14:textId="77777777" w:rsidR="0071509C" w:rsidRPr="00F34CF1" w:rsidRDefault="0071509C" w:rsidP="00E933D8">
            <w:pPr>
              <w:jc w:val="both"/>
              <w:rPr>
                <w:ins w:id="37" w:author="Lada Vojáčková" w:date="2022-05-12T08:58:00Z"/>
                <w:b/>
              </w:rPr>
            </w:pPr>
            <w:ins w:id="38" w:author="Lada Vojáčková" w:date="2022-05-12T08:58:00Z">
              <w:r w:rsidRPr="00F34CF1">
                <w:rPr>
                  <w:b/>
                </w:rPr>
                <w:t>kreditů</w:t>
              </w:r>
            </w:ins>
          </w:p>
        </w:tc>
        <w:tc>
          <w:tcPr>
            <w:tcW w:w="1166" w:type="dxa"/>
            <w:gridSpan w:val="3"/>
            <w:shd w:val="clear" w:color="auto" w:fill="auto"/>
          </w:tcPr>
          <w:p w14:paraId="76B91016" w14:textId="77777777" w:rsidR="0071509C" w:rsidRPr="00F34CF1" w:rsidRDefault="0071509C" w:rsidP="00E933D8">
            <w:pPr>
              <w:jc w:val="both"/>
              <w:rPr>
                <w:ins w:id="39" w:author="Lada Vojáčková" w:date="2022-05-12T08:58:00Z"/>
              </w:rPr>
            </w:pPr>
          </w:p>
        </w:tc>
      </w:tr>
      <w:tr w:rsidR="0071509C" w:rsidRPr="00F34CF1" w14:paraId="1B1FE169" w14:textId="77777777" w:rsidTr="00242F38">
        <w:trPr>
          <w:ins w:id="40" w:author="Lada Vojáčková" w:date="2022-05-12T08:58:00Z"/>
        </w:trPr>
        <w:tc>
          <w:tcPr>
            <w:tcW w:w="3545" w:type="dxa"/>
            <w:gridSpan w:val="3"/>
            <w:shd w:val="clear" w:color="auto" w:fill="auto"/>
          </w:tcPr>
          <w:p w14:paraId="1F74893B" w14:textId="77777777" w:rsidR="0071509C" w:rsidRPr="00F34CF1" w:rsidRDefault="0071509C" w:rsidP="00E933D8">
            <w:pPr>
              <w:jc w:val="both"/>
              <w:rPr>
                <w:ins w:id="41" w:author="Lada Vojáčková" w:date="2022-05-12T08:58:00Z"/>
                <w:b/>
              </w:rPr>
            </w:pPr>
            <w:ins w:id="42" w:author="Lada Vojáčková" w:date="2022-05-12T08:58:00Z">
              <w:r w:rsidRPr="00F34CF1">
                <w:rPr>
                  <w:b/>
                </w:rPr>
                <w:t>Prerekvizity, korekvizity, ekvivalence</w:t>
              </w:r>
            </w:ins>
          </w:p>
        </w:tc>
        <w:tc>
          <w:tcPr>
            <w:tcW w:w="6520" w:type="dxa"/>
            <w:gridSpan w:val="12"/>
            <w:shd w:val="clear" w:color="auto" w:fill="auto"/>
          </w:tcPr>
          <w:p w14:paraId="54C16A82" w14:textId="77777777" w:rsidR="0071509C" w:rsidRPr="00F34CF1" w:rsidRDefault="0071509C" w:rsidP="00E933D8">
            <w:pPr>
              <w:jc w:val="both"/>
              <w:rPr>
                <w:ins w:id="43" w:author="Lada Vojáčková" w:date="2022-05-12T08:58:00Z"/>
              </w:rPr>
            </w:pPr>
          </w:p>
        </w:tc>
      </w:tr>
      <w:tr w:rsidR="0071509C" w:rsidRPr="00F34CF1" w14:paraId="61749CD4" w14:textId="77777777" w:rsidTr="00242F38">
        <w:trPr>
          <w:ins w:id="44" w:author="Lada Vojáčková" w:date="2022-05-12T08:58:00Z"/>
        </w:trPr>
        <w:tc>
          <w:tcPr>
            <w:tcW w:w="3545" w:type="dxa"/>
            <w:gridSpan w:val="3"/>
            <w:shd w:val="clear" w:color="auto" w:fill="auto"/>
          </w:tcPr>
          <w:p w14:paraId="31172700" w14:textId="77777777" w:rsidR="0071509C" w:rsidRPr="00F34CF1" w:rsidRDefault="0071509C" w:rsidP="00E933D8">
            <w:pPr>
              <w:jc w:val="both"/>
              <w:rPr>
                <w:ins w:id="45" w:author="Lada Vojáčková" w:date="2022-05-12T08:58:00Z"/>
                <w:b/>
              </w:rPr>
            </w:pPr>
            <w:ins w:id="46" w:author="Lada Vojáčková" w:date="2022-05-12T08:58:00Z">
              <w:r w:rsidRPr="00F34CF1">
                <w:rPr>
                  <w:b/>
                </w:rPr>
                <w:t>Způsob ověření studijních výsledků</w:t>
              </w:r>
            </w:ins>
          </w:p>
        </w:tc>
        <w:tc>
          <w:tcPr>
            <w:tcW w:w="3198" w:type="dxa"/>
            <w:gridSpan w:val="7"/>
            <w:shd w:val="clear" w:color="auto" w:fill="auto"/>
          </w:tcPr>
          <w:p w14:paraId="60400B22" w14:textId="77777777" w:rsidR="0071509C" w:rsidRPr="00F34CF1" w:rsidRDefault="0071509C" w:rsidP="00E933D8">
            <w:pPr>
              <w:jc w:val="both"/>
              <w:rPr>
                <w:ins w:id="47" w:author="Lada Vojáčková" w:date="2022-05-12T08:58:00Z"/>
              </w:rPr>
            </w:pPr>
            <w:ins w:id="48" w:author="Lada Vojáčková" w:date="2022-05-12T08:58:00Z">
              <w:r>
                <w:t>Zápočet</w:t>
              </w:r>
            </w:ins>
          </w:p>
        </w:tc>
        <w:tc>
          <w:tcPr>
            <w:tcW w:w="2156" w:type="dxa"/>
            <w:gridSpan w:val="2"/>
            <w:shd w:val="clear" w:color="auto" w:fill="auto"/>
          </w:tcPr>
          <w:p w14:paraId="13F7F2EB" w14:textId="77777777" w:rsidR="0071509C" w:rsidRPr="00F34CF1" w:rsidRDefault="0071509C" w:rsidP="00E933D8">
            <w:pPr>
              <w:jc w:val="both"/>
              <w:rPr>
                <w:ins w:id="49" w:author="Lada Vojáčková" w:date="2022-05-12T08:58:00Z"/>
                <w:b/>
              </w:rPr>
            </w:pPr>
            <w:ins w:id="50" w:author="Lada Vojáčková" w:date="2022-05-12T08:58:00Z">
              <w:r w:rsidRPr="00F34CF1">
                <w:rPr>
                  <w:b/>
                </w:rPr>
                <w:t>Forma výuky</w:t>
              </w:r>
            </w:ins>
          </w:p>
        </w:tc>
        <w:tc>
          <w:tcPr>
            <w:tcW w:w="1166" w:type="dxa"/>
            <w:gridSpan w:val="3"/>
            <w:shd w:val="clear" w:color="auto" w:fill="auto"/>
          </w:tcPr>
          <w:p w14:paraId="2A2ED380" w14:textId="77777777" w:rsidR="0071509C" w:rsidRPr="00F34CF1" w:rsidRDefault="0071509C" w:rsidP="00E933D8">
            <w:pPr>
              <w:jc w:val="both"/>
              <w:rPr>
                <w:ins w:id="51" w:author="Lada Vojáčková" w:date="2022-05-12T08:58:00Z"/>
              </w:rPr>
            </w:pPr>
            <w:ins w:id="52" w:author="Lada Vojáčková" w:date="2022-05-12T08:58:00Z">
              <w:r>
                <w:t>semináře</w:t>
              </w:r>
            </w:ins>
          </w:p>
        </w:tc>
        <w:bookmarkStart w:id="53" w:name="_GoBack"/>
        <w:bookmarkEnd w:id="53"/>
      </w:tr>
      <w:tr w:rsidR="0071509C" w:rsidRPr="00F34CF1" w14:paraId="50843E37" w14:textId="77777777" w:rsidTr="00242F38">
        <w:trPr>
          <w:ins w:id="54" w:author="Lada Vojáčková" w:date="2022-05-12T08:58:00Z"/>
        </w:trPr>
        <w:tc>
          <w:tcPr>
            <w:tcW w:w="3545" w:type="dxa"/>
            <w:gridSpan w:val="3"/>
            <w:shd w:val="clear" w:color="auto" w:fill="auto"/>
          </w:tcPr>
          <w:p w14:paraId="51B16E38" w14:textId="77777777" w:rsidR="0071509C" w:rsidRPr="00F34CF1" w:rsidRDefault="0071509C" w:rsidP="00E933D8">
            <w:pPr>
              <w:jc w:val="both"/>
              <w:rPr>
                <w:ins w:id="55" w:author="Lada Vojáčková" w:date="2022-05-12T08:58:00Z"/>
                <w:b/>
              </w:rPr>
            </w:pPr>
            <w:ins w:id="56" w:author="Lada Vojáčková" w:date="2022-05-12T08:58:00Z">
              <w:r w:rsidRPr="00F34CF1">
                <w:rPr>
                  <w:b/>
                </w:rPr>
                <w:t>Forma způsobu ověření studijních výsledků a další požadavky na studenta</w:t>
              </w:r>
            </w:ins>
          </w:p>
        </w:tc>
        <w:tc>
          <w:tcPr>
            <w:tcW w:w="6520" w:type="dxa"/>
            <w:gridSpan w:val="12"/>
            <w:tcBorders>
              <w:bottom w:val="single" w:sz="4" w:space="0" w:color="auto"/>
            </w:tcBorders>
            <w:shd w:val="clear" w:color="auto" w:fill="auto"/>
          </w:tcPr>
          <w:p w14:paraId="1EDE4831" w14:textId="77777777" w:rsidR="0071509C" w:rsidRPr="00F34CF1" w:rsidRDefault="0071509C" w:rsidP="00E933D8">
            <w:pPr>
              <w:jc w:val="both"/>
              <w:rPr>
                <w:ins w:id="57" w:author="Lada Vojáčková" w:date="2022-05-12T08:58:00Z"/>
              </w:rPr>
            </w:pPr>
            <w:ins w:id="58" w:author="Lada Vojáčková" w:date="2022-05-12T08:58:00Z">
              <w:r>
                <w:t>Absolvování modulu manažerských znalostí a modulu rozvoje pedagogických dovedností a v</w:t>
              </w:r>
              <w:r w:rsidRPr="00433577">
                <w:t xml:space="preserve">ypracování podkladu </w:t>
              </w:r>
              <w:r>
                <w:t>k zápočtu</w:t>
              </w:r>
              <w:r w:rsidRPr="00433577">
                <w:t xml:space="preserve"> na zadané téma </w:t>
              </w:r>
              <w:r>
                <w:t xml:space="preserve">z těchto uvedených modulů </w:t>
              </w:r>
              <w:r w:rsidRPr="00433577">
                <w:t>ve stanovené formě a rozsahu.</w:t>
              </w:r>
            </w:ins>
          </w:p>
        </w:tc>
      </w:tr>
      <w:tr w:rsidR="0071509C" w:rsidRPr="00F34CF1" w14:paraId="29DC71AB" w14:textId="77777777" w:rsidTr="00242F38">
        <w:trPr>
          <w:trHeight w:val="197"/>
          <w:ins w:id="59" w:author="Lada Vojáčková" w:date="2022-05-12T08:58:00Z"/>
        </w:trPr>
        <w:tc>
          <w:tcPr>
            <w:tcW w:w="3545" w:type="dxa"/>
            <w:gridSpan w:val="3"/>
            <w:tcBorders>
              <w:top w:val="nil"/>
            </w:tcBorders>
            <w:shd w:val="clear" w:color="auto" w:fill="auto"/>
          </w:tcPr>
          <w:p w14:paraId="7C53A994" w14:textId="77777777" w:rsidR="0071509C" w:rsidRPr="00F34CF1" w:rsidRDefault="0071509C" w:rsidP="00E933D8">
            <w:pPr>
              <w:jc w:val="both"/>
              <w:rPr>
                <w:ins w:id="60" w:author="Lada Vojáčková" w:date="2022-05-12T08:58:00Z"/>
                <w:b/>
              </w:rPr>
            </w:pPr>
            <w:ins w:id="61" w:author="Lada Vojáčková" w:date="2022-05-12T08:58:00Z">
              <w:r w:rsidRPr="00F34CF1">
                <w:rPr>
                  <w:b/>
                </w:rPr>
                <w:t>Garant předmětu</w:t>
              </w:r>
            </w:ins>
          </w:p>
        </w:tc>
        <w:tc>
          <w:tcPr>
            <w:tcW w:w="6520" w:type="dxa"/>
            <w:gridSpan w:val="12"/>
            <w:tcBorders>
              <w:top w:val="single" w:sz="4" w:space="0" w:color="auto"/>
            </w:tcBorders>
            <w:shd w:val="clear" w:color="auto" w:fill="auto"/>
          </w:tcPr>
          <w:p w14:paraId="309D9EA8" w14:textId="77777777" w:rsidR="0071509C" w:rsidRPr="00F34CF1" w:rsidRDefault="0071509C" w:rsidP="00E933D8">
            <w:pPr>
              <w:jc w:val="both"/>
              <w:rPr>
                <w:ins w:id="62" w:author="Lada Vojáčková" w:date="2022-05-12T08:58:00Z"/>
              </w:rPr>
            </w:pPr>
            <w:ins w:id="63" w:author="Lada Vojáčková" w:date="2022-05-12T08:58:00Z">
              <w:r>
                <w:rPr>
                  <w:spacing w:val="-2"/>
                </w:rPr>
                <w:t>prof</w:t>
              </w:r>
              <w:r w:rsidRPr="00283731">
                <w:rPr>
                  <w:spacing w:val="-2"/>
                </w:rPr>
                <w:t xml:space="preserve">. Ing. </w:t>
              </w:r>
              <w:r>
                <w:rPr>
                  <w:spacing w:val="-2"/>
                </w:rPr>
                <w:t>Jiří Mlček</w:t>
              </w:r>
              <w:r w:rsidRPr="00283731">
                <w:rPr>
                  <w:spacing w:val="-2"/>
                </w:rPr>
                <w:t>, Ph.D.</w:t>
              </w:r>
            </w:ins>
          </w:p>
        </w:tc>
      </w:tr>
      <w:tr w:rsidR="0071509C" w:rsidRPr="00F34CF1" w14:paraId="5F6AA0EE" w14:textId="77777777" w:rsidTr="00242F38">
        <w:trPr>
          <w:trHeight w:val="243"/>
          <w:ins w:id="64" w:author="Lada Vojáčková" w:date="2022-05-12T08:58:00Z"/>
        </w:trPr>
        <w:tc>
          <w:tcPr>
            <w:tcW w:w="3545" w:type="dxa"/>
            <w:gridSpan w:val="3"/>
            <w:tcBorders>
              <w:top w:val="nil"/>
            </w:tcBorders>
            <w:shd w:val="clear" w:color="auto" w:fill="auto"/>
          </w:tcPr>
          <w:p w14:paraId="09017069" w14:textId="77777777" w:rsidR="0071509C" w:rsidRPr="00F34CF1" w:rsidRDefault="0071509C" w:rsidP="00E933D8">
            <w:pPr>
              <w:jc w:val="both"/>
              <w:rPr>
                <w:ins w:id="65" w:author="Lada Vojáčková" w:date="2022-05-12T08:58:00Z"/>
                <w:b/>
              </w:rPr>
            </w:pPr>
            <w:ins w:id="66" w:author="Lada Vojáčková" w:date="2022-05-12T08:58:00Z">
              <w:r w:rsidRPr="00F34CF1">
                <w:rPr>
                  <w:b/>
                </w:rPr>
                <w:t>Zapojení garanta do výuky předmětu</w:t>
              </w:r>
            </w:ins>
          </w:p>
        </w:tc>
        <w:tc>
          <w:tcPr>
            <w:tcW w:w="6520" w:type="dxa"/>
            <w:gridSpan w:val="12"/>
            <w:tcBorders>
              <w:top w:val="nil"/>
            </w:tcBorders>
            <w:shd w:val="clear" w:color="auto" w:fill="auto"/>
          </w:tcPr>
          <w:p w14:paraId="174223F8" w14:textId="77777777" w:rsidR="0071509C" w:rsidRPr="00F34CF1" w:rsidRDefault="0071509C" w:rsidP="00E933D8">
            <w:pPr>
              <w:jc w:val="both"/>
              <w:rPr>
                <w:ins w:id="67" w:author="Lada Vojáčková" w:date="2022-05-12T08:58:00Z"/>
              </w:rPr>
            </w:pPr>
            <w:ins w:id="68" w:author="Lada Vojáčková" w:date="2022-05-12T08:58:00Z">
              <w:r w:rsidRPr="00283731">
                <w:t>100%</w:t>
              </w:r>
            </w:ins>
          </w:p>
        </w:tc>
      </w:tr>
      <w:tr w:rsidR="0071509C" w:rsidRPr="00F34CF1" w14:paraId="63D9E3E8" w14:textId="77777777" w:rsidTr="00242F38">
        <w:trPr>
          <w:ins w:id="69" w:author="Lada Vojáčková" w:date="2022-05-12T08:58:00Z"/>
        </w:trPr>
        <w:tc>
          <w:tcPr>
            <w:tcW w:w="3545" w:type="dxa"/>
            <w:gridSpan w:val="3"/>
            <w:shd w:val="clear" w:color="auto" w:fill="auto"/>
          </w:tcPr>
          <w:p w14:paraId="18ACC160" w14:textId="77777777" w:rsidR="0071509C" w:rsidRPr="00F34CF1" w:rsidRDefault="0071509C" w:rsidP="00E933D8">
            <w:pPr>
              <w:jc w:val="both"/>
              <w:rPr>
                <w:ins w:id="70" w:author="Lada Vojáčková" w:date="2022-05-12T08:58:00Z"/>
                <w:b/>
              </w:rPr>
            </w:pPr>
            <w:ins w:id="71" w:author="Lada Vojáčková" w:date="2022-05-12T08:58:00Z">
              <w:r w:rsidRPr="00F34CF1">
                <w:rPr>
                  <w:b/>
                </w:rPr>
                <w:t>Vyučující</w:t>
              </w:r>
            </w:ins>
          </w:p>
        </w:tc>
        <w:tc>
          <w:tcPr>
            <w:tcW w:w="6520" w:type="dxa"/>
            <w:gridSpan w:val="12"/>
            <w:tcBorders>
              <w:bottom w:val="nil"/>
            </w:tcBorders>
            <w:shd w:val="clear" w:color="auto" w:fill="auto"/>
          </w:tcPr>
          <w:p w14:paraId="36833D78" w14:textId="77777777" w:rsidR="0071509C" w:rsidRPr="00F34CF1" w:rsidRDefault="0071509C" w:rsidP="00E933D8">
            <w:pPr>
              <w:jc w:val="both"/>
              <w:rPr>
                <w:ins w:id="72" w:author="Lada Vojáčková" w:date="2022-05-12T08:58:00Z"/>
              </w:rPr>
            </w:pPr>
          </w:p>
        </w:tc>
      </w:tr>
      <w:tr w:rsidR="0071509C" w:rsidRPr="00F34CF1" w14:paraId="2F47D7BC" w14:textId="77777777" w:rsidTr="00242F38">
        <w:trPr>
          <w:trHeight w:val="272"/>
          <w:ins w:id="73" w:author="Lada Vojáčková" w:date="2022-05-12T08:58:00Z"/>
        </w:trPr>
        <w:tc>
          <w:tcPr>
            <w:tcW w:w="10065" w:type="dxa"/>
            <w:gridSpan w:val="15"/>
            <w:tcBorders>
              <w:top w:val="nil"/>
            </w:tcBorders>
            <w:shd w:val="clear" w:color="auto" w:fill="auto"/>
          </w:tcPr>
          <w:p w14:paraId="390927C7" w14:textId="77777777" w:rsidR="0071509C" w:rsidRPr="00F34CF1" w:rsidRDefault="0071509C" w:rsidP="00E933D8">
            <w:pPr>
              <w:jc w:val="both"/>
              <w:rPr>
                <w:ins w:id="74" w:author="Lada Vojáčková" w:date="2022-05-12T08:58:00Z"/>
              </w:rPr>
            </w:pPr>
            <w:ins w:id="75" w:author="Lada Vojáčková" w:date="2022-05-12T08:58:00Z">
              <w:r>
                <w:rPr>
                  <w:spacing w:val="-2"/>
                </w:rPr>
                <w:t>prof</w:t>
              </w:r>
              <w:r w:rsidRPr="00283731">
                <w:rPr>
                  <w:spacing w:val="-2"/>
                </w:rPr>
                <w:t xml:space="preserve">. Ing. </w:t>
              </w:r>
              <w:r>
                <w:rPr>
                  <w:spacing w:val="-2"/>
                </w:rPr>
                <w:t>Jiří Mlček</w:t>
              </w:r>
              <w:r w:rsidRPr="00283731">
                <w:rPr>
                  <w:spacing w:val="-2"/>
                </w:rPr>
                <w:t>, Ph.D.</w:t>
              </w:r>
            </w:ins>
          </w:p>
        </w:tc>
      </w:tr>
      <w:tr w:rsidR="0071509C" w:rsidRPr="00F34CF1" w14:paraId="660F80F6" w14:textId="77777777" w:rsidTr="00242F38">
        <w:trPr>
          <w:ins w:id="76" w:author="Lada Vojáčková" w:date="2022-05-12T08:58:00Z"/>
        </w:trPr>
        <w:tc>
          <w:tcPr>
            <w:tcW w:w="3545" w:type="dxa"/>
            <w:gridSpan w:val="3"/>
            <w:shd w:val="clear" w:color="auto" w:fill="auto"/>
          </w:tcPr>
          <w:p w14:paraId="722C03FC" w14:textId="77777777" w:rsidR="0071509C" w:rsidRPr="00F34CF1" w:rsidRDefault="0071509C" w:rsidP="00E933D8">
            <w:pPr>
              <w:jc w:val="both"/>
              <w:rPr>
                <w:ins w:id="77" w:author="Lada Vojáčková" w:date="2022-05-12T08:58:00Z"/>
                <w:b/>
              </w:rPr>
            </w:pPr>
            <w:ins w:id="78" w:author="Lada Vojáčková" w:date="2022-05-12T08:58:00Z">
              <w:r w:rsidRPr="00F34CF1">
                <w:rPr>
                  <w:b/>
                </w:rPr>
                <w:t>Stručná anotace předmětu</w:t>
              </w:r>
            </w:ins>
          </w:p>
        </w:tc>
        <w:tc>
          <w:tcPr>
            <w:tcW w:w="6520" w:type="dxa"/>
            <w:gridSpan w:val="12"/>
            <w:tcBorders>
              <w:bottom w:val="nil"/>
            </w:tcBorders>
            <w:shd w:val="clear" w:color="auto" w:fill="auto"/>
          </w:tcPr>
          <w:p w14:paraId="1DA1DFB2" w14:textId="77777777" w:rsidR="0071509C" w:rsidRPr="00F34CF1" w:rsidRDefault="0071509C" w:rsidP="00E933D8">
            <w:pPr>
              <w:jc w:val="both"/>
              <w:rPr>
                <w:ins w:id="79" w:author="Lada Vojáčková" w:date="2022-05-12T08:58:00Z"/>
              </w:rPr>
            </w:pPr>
          </w:p>
        </w:tc>
      </w:tr>
      <w:tr w:rsidR="0071509C" w:rsidRPr="003A5DDA" w14:paraId="1C56DBE1" w14:textId="77777777" w:rsidTr="00242F38">
        <w:trPr>
          <w:trHeight w:val="2717"/>
          <w:ins w:id="80" w:author="Lada Vojáčková" w:date="2022-05-12T08:58:00Z"/>
        </w:trPr>
        <w:tc>
          <w:tcPr>
            <w:tcW w:w="10065" w:type="dxa"/>
            <w:gridSpan w:val="15"/>
            <w:tcBorders>
              <w:top w:val="nil"/>
              <w:bottom w:val="single" w:sz="12" w:space="0" w:color="auto"/>
            </w:tcBorders>
            <w:shd w:val="clear" w:color="auto" w:fill="auto"/>
          </w:tcPr>
          <w:p w14:paraId="7BD33A46" w14:textId="77777777" w:rsidR="0071509C" w:rsidRDefault="0071509C" w:rsidP="00E933D8">
            <w:pPr>
              <w:jc w:val="both"/>
              <w:rPr>
                <w:ins w:id="81" w:author="Lada Vojáčková" w:date="2022-05-12T08:58:00Z"/>
              </w:rPr>
            </w:pPr>
            <w:ins w:id="82" w:author="Lada Vojáčková" w:date="2022-05-12T08:58:00Z">
              <w:r w:rsidRPr="00B739B6">
                <w:t>Cílem předmětu je poskytnout studentům základní manažerské dovednosti</w:t>
              </w:r>
              <w:r>
                <w:t xml:space="preserve"> využitelné v rámci základního a aplikovaného výzkumu</w:t>
              </w:r>
              <w:r w:rsidRPr="00B739B6">
                <w:t xml:space="preserve"> a základní d</w:t>
              </w:r>
              <w:r>
                <w:t xml:space="preserve">idaktické znalosti a dovednosti zaměřené na výuku jak na vysoké škole, tak lektorování pro účely popularizace vědy a šíření poznatků základního aplikovaného výzkumu. Oba typy dovedností budou rozvíjeny ve spolupráci s interními a externími akademickými pracovníky, kteří budou odborníky na jednotlivá témata. Získané dovednosti významně zlepší připravenost absolventů pro získání a řízení projektů, vedení výzkumných týmů a výuku v rámci bakalářského a magisterského studia. </w:t>
              </w:r>
            </w:ins>
          </w:p>
          <w:p w14:paraId="716F989F" w14:textId="77777777" w:rsidR="0071509C" w:rsidRPr="00B739B6" w:rsidRDefault="0071509C" w:rsidP="00E933D8">
            <w:pPr>
              <w:jc w:val="both"/>
              <w:rPr>
                <w:ins w:id="83" w:author="Lada Vojáčková" w:date="2022-05-12T08:58:00Z"/>
                <w:color w:val="000000"/>
              </w:rPr>
            </w:pPr>
          </w:p>
          <w:p w14:paraId="613EFC14" w14:textId="77777777" w:rsidR="0071509C" w:rsidRDefault="0071509C" w:rsidP="00E933D8">
            <w:pPr>
              <w:jc w:val="both"/>
              <w:rPr>
                <w:ins w:id="84" w:author="Lada Vojáčková" w:date="2022-05-12T08:58:00Z"/>
                <w:u w:val="single"/>
              </w:rPr>
            </w:pPr>
            <w:ins w:id="85" w:author="Lada Vojáčková" w:date="2022-05-12T08:58:00Z">
              <w:r w:rsidRPr="00283731">
                <w:rPr>
                  <w:u w:val="single"/>
                </w:rPr>
                <w:t>Základní témata:</w:t>
              </w:r>
            </w:ins>
          </w:p>
          <w:p w14:paraId="48596FE5" w14:textId="77777777" w:rsidR="0071509C" w:rsidRDefault="0071509C" w:rsidP="00E933D8">
            <w:pPr>
              <w:jc w:val="both"/>
              <w:rPr>
                <w:ins w:id="86" w:author="Lada Vojáčková" w:date="2022-05-12T08:58:00Z"/>
              </w:rPr>
            </w:pPr>
            <w:ins w:id="87" w:author="Lada Vojáčková" w:date="2022-05-12T08:58:00Z">
              <w:r w:rsidRPr="00B739B6">
                <w:t xml:space="preserve">Předmět je členěn na dva </w:t>
              </w:r>
              <w:r>
                <w:t xml:space="preserve">dílčí </w:t>
              </w:r>
              <w:r w:rsidRPr="00B739B6">
                <w:t>moduly</w:t>
              </w:r>
              <w:r>
                <w:t>:</w:t>
              </w:r>
            </w:ins>
          </w:p>
          <w:p w14:paraId="2A267BDC" w14:textId="77777777" w:rsidR="0071509C" w:rsidRDefault="0071509C" w:rsidP="00E933D8">
            <w:pPr>
              <w:pStyle w:val="Odstavecseseznamem"/>
              <w:numPr>
                <w:ilvl w:val="0"/>
                <w:numId w:val="34"/>
              </w:numPr>
              <w:jc w:val="both"/>
              <w:rPr>
                <w:ins w:id="88" w:author="Lada Vojáčková" w:date="2022-05-12T08:58:00Z"/>
              </w:rPr>
            </w:pPr>
            <w:ins w:id="89" w:author="Lada Vojáčková" w:date="2022-05-12T08:58:00Z">
              <w:r>
                <w:t>M</w:t>
              </w:r>
              <w:r w:rsidRPr="00B739B6">
                <w:t xml:space="preserve">odul manažerských dovedností </w:t>
              </w:r>
              <w:r>
                <w:t xml:space="preserve">– </w:t>
              </w:r>
              <w:r w:rsidRPr="00B739B6">
                <w:t>bude zajištěn ve spolupráci s projektovými manažery Fakulty technologické a bude zaměřen na přípravu projektových žádostí, správu a řešení projektů a zá</w:t>
              </w:r>
              <w:r>
                <w:t>klady projektového managementu, včetně řízení projektového týmu.</w:t>
              </w:r>
            </w:ins>
          </w:p>
          <w:p w14:paraId="216A6E55" w14:textId="77777777" w:rsidR="0071509C" w:rsidRDefault="0071509C" w:rsidP="00E933D8">
            <w:pPr>
              <w:pStyle w:val="Odstavecseseznamem"/>
              <w:numPr>
                <w:ilvl w:val="0"/>
                <w:numId w:val="34"/>
              </w:numPr>
              <w:jc w:val="both"/>
              <w:rPr>
                <w:ins w:id="90" w:author="Lada Vojáčková" w:date="2022-05-12T08:58:00Z"/>
              </w:rPr>
            </w:pPr>
            <w:ins w:id="91" w:author="Lada Vojáčková" w:date="2022-05-12T08:58:00Z">
              <w:r w:rsidRPr="00B739B6">
                <w:t>Modul didaktických znalostí</w:t>
              </w:r>
              <w:r>
                <w:t xml:space="preserve"> a dovedností - </w:t>
              </w:r>
              <w:r w:rsidRPr="00B739B6">
                <w:t xml:space="preserve">bude zajištěn ve spolupráci s interními i externími akademickými pracovníky věnujícími se vysokoškolské pedagogice. Cílem je osvojení </w:t>
              </w:r>
              <w:r>
                <w:t xml:space="preserve">klíčových postupů </w:t>
              </w:r>
              <w:r w:rsidRPr="00B739B6">
                <w:t xml:space="preserve">didaktiky výuky </w:t>
              </w:r>
              <w:r>
                <w:t>v terciálním vzdělávání. Součástí</w:t>
              </w:r>
              <w:r w:rsidRPr="00B739B6">
                <w:t xml:space="preserve"> modulu bude spoluúčast na výuce laboratoří a seminářů</w:t>
              </w:r>
              <w:r>
                <w:t>,</w:t>
              </w:r>
              <w:r w:rsidRPr="00B739B6">
                <w:t xml:space="preserve"> a to pod vedením zkušených vysokoškolských pedagogů</w:t>
              </w:r>
              <w:r>
                <w:t>. V rámci nich si budou studenti moci vyzkoušet teoreticky získané poznatky v praxi</w:t>
              </w:r>
              <w:r w:rsidRPr="00B739B6">
                <w:t xml:space="preserve">. </w:t>
              </w:r>
            </w:ins>
          </w:p>
          <w:p w14:paraId="0B176A54" w14:textId="77777777" w:rsidR="0071509C" w:rsidRPr="00B739B6" w:rsidRDefault="0071509C" w:rsidP="00E933D8">
            <w:pPr>
              <w:jc w:val="both"/>
              <w:rPr>
                <w:ins w:id="92" w:author="Lada Vojáčková" w:date="2022-05-12T08:58:00Z"/>
              </w:rPr>
            </w:pPr>
            <w:ins w:id="93" w:author="Lada Vojáčková" w:date="2022-05-12T08:58:00Z">
              <w:r w:rsidRPr="00B739B6">
                <w:t xml:space="preserve">Předmět je zakončen absolvováním </w:t>
              </w:r>
              <w:r>
                <w:t xml:space="preserve">obou </w:t>
              </w:r>
              <w:r w:rsidRPr="00B739B6">
                <w:t>výše uvedených modulů, přičemž absolvování je potvrzeno garantem studijního programu.</w:t>
              </w:r>
            </w:ins>
          </w:p>
        </w:tc>
      </w:tr>
      <w:tr w:rsidR="0071509C" w:rsidRPr="00F34CF1" w14:paraId="78CA128B" w14:textId="77777777" w:rsidTr="00242F38">
        <w:trPr>
          <w:trHeight w:val="265"/>
          <w:ins w:id="94" w:author="Lada Vojáčková" w:date="2022-05-12T08:58:00Z"/>
        </w:trPr>
        <w:tc>
          <w:tcPr>
            <w:tcW w:w="3904" w:type="dxa"/>
            <w:gridSpan w:val="5"/>
            <w:tcBorders>
              <w:top w:val="nil"/>
            </w:tcBorders>
            <w:shd w:val="clear" w:color="auto" w:fill="auto"/>
          </w:tcPr>
          <w:p w14:paraId="4B3E0587" w14:textId="77777777" w:rsidR="0071509C" w:rsidRPr="00F34CF1" w:rsidRDefault="0071509C" w:rsidP="00E933D8">
            <w:pPr>
              <w:jc w:val="both"/>
              <w:rPr>
                <w:ins w:id="95" w:author="Lada Vojáčková" w:date="2022-05-12T08:58:00Z"/>
              </w:rPr>
            </w:pPr>
            <w:ins w:id="96" w:author="Lada Vojáčková" w:date="2022-05-12T08:58:00Z">
              <w:r w:rsidRPr="00F34CF1">
                <w:rPr>
                  <w:b/>
                </w:rPr>
                <w:t>Studijní literatura a studijní pomůc</w:t>
              </w:r>
              <w:r w:rsidRPr="00EF0A8C">
                <w:rPr>
                  <w:b/>
                </w:rPr>
                <w:t>ky</w:t>
              </w:r>
            </w:ins>
          </w:p>
        </w:tc>
        <w:tc>
          <w:tcPr>
            <w:tcW w:w="6161" w:type="dxa"/>
            <w:gridSpan w:val="10"/>
            <w:tcBorders>
              <w:top w:val="nil"/>
              <w:bottom w:val="nil"/>
            </w:tcBorders>
            <w:shd w:val="clear" w:color="auto" w:fill="auto"/>
          </w:tcPr>
          <w:p w14:paraId="2566EE20" w14:textId="77777777" w:rsidR="0071509C" w:rsidRPr="00F34CF1" w:rsidRDefault="0071509C" w:rsidP="00E933D8">
            <w:pPr>
              <w:jc w:val="both"/>
              <w:rPr>
                <w:ins w:id="97" w:author="Lada Vojáčková" w:date="2022-05-12T08:58:00Z"/>
              </w:rPr>
            </w:pPr>
          </w:p>
        </w:tc>
      </w:tr>
      <w:tr w:rsidR="0071509C" w:rsidRPr="00F34CF1" w14:paraId="6B7E9B6B" w14:textId="77777777" w:rsidTr="00242F38">
        <w:trPr>
          <w:trHeight w:val="1497"/>
          <w:ins w:id="98" w:author="Lada Vojáčková" w:date="2022-05-12T08:58:00Z"/>
        </w:trPr>
        <w:tc>
          <w:tcPr>
            <w:tcW w:w="10065" w:type="dxa"/>
            <w:gridSpan w:val="15"/>
            <w:tcBorders>
              <w:top w:val="nil"/>
            </w:tcBorders>
            <w:shd w:val="clear" w:color="auto" w:fill="auto"/>
          </w:tcPr>
          <w:p w14:paraId="7B36654A" w14:textId="77777777" w:rsidR="0071509C" w:rsidRPr="00283731" w:rsidRDefault="0071509C" w:rsidP="00E933D8">
            <w:pPr>
              <w:jc w:val="both"/>
              <w:rPr>
                <w:ins w:id="99" w:author="Lada Vojáčková" w:date="2022-05-12T08:58:00Z"/>
                <w:u w:val="single"/>
              </w:rPr>
            </w:pPr>
            <w:ins w:id="100" w:author="Lada Vojáčková" w:date="2022-05-12T08:58:00Z">
              <w:r w:rsidRPr="00283731">
                <w:rPr>
                  <w:u w:val="single"/>
                </w:rPr>
                <w:lastRenderedPageBreak/>
                <w:t>Povinná literatura:</w:t>
              </w:r>
            </w:ins>
          </w:p>
          <w:p w14:paraId="463354BE" w14:textId="527381F9" w:rsidR="0071509C" w:rsidRDefault="0071509C" w:rsidP="00E933D8">
            <w:pPr>
              <w:jc w:val="both"/>
              <w:rPr>
                <w:ins w:id="101" w:author="Lada Vojáčková" w:date="2022-05-12T12:21:00Z"/>
              </w:rPr>
            </w:pPr>
            <w:ins w:id="102" w:author="Lada Vojáčková" w:date="2022-05-12T08:58:00Z">
              <w:r>
                <w:t>LESTER, A</w:t>
              </w:r>
              <w:r w:rsidRPr="009E6D36">
                <w:t xml:space="preserve">. </w:t>
              </w:r>
              <w:r w:rsidRPr="009E6D36">
                <w:rPr>
                  <w:i/>
                </w:rPr>
                <w:t>Project management, planning and control: managing engineering, construction and manufacturing projects to PMI, APM and BSI standards</w:t>
              </w:r>
              <w:r w:rsidRPr="009E6D36">
                <w:t>. Seventh edition. Oxford, United Kingdom: Butterworth-Heinemann, an imprint of Elsevier. 2017. ISBN 978-0-08-102020-3.</w:t>
              </w:r>
            </w:ins>
          </w:p>
          <w:p w14:paraId="422965EB" w14:textId="0818A17E" w:rsidR="00242F38" w:rsidRPr="00242F38" w:rsidRDefault="00242F38" w:rsidP="00242F38">
            <w:pPr>
              <w:rPr>
                <w:ins w:id="103" w:author="Lada Vojáčková" w:date="2022-05-12T12:21:00Z"/>
                <w:color w:val="000000"/>
              </w:rPr>
            </w:pPr>
            <w:ins w:id="104" w:author="Lada Vojáčková" w:date="2022-05-12T12:21:00Z">
              <w:r w:rsidRPr="00242F38">
                <w:rPr>
                  <w:caps/>
                  <w:color w:val="000000"/>
                </w:rPr>
                <w:t>Pumilia-Gnarini, P.M., Favaron, E., Pacetti, E., Bishop, J., Guerra, L.</w:t>
              </w:r>
              <w:r w:rsidRPr="00242F38">
                <w:rPr>
                  <w:color w:val="000000"/>
                </w:rPr>
                <w:t> </w:t>
              </w:r>
              <w:r w:rsidRPr="00242F38">
                <w:rPr>
                  <w:i/>
                  <w:color w:val="000000"/>
                </w:rPr>
                <w:t>Didactic Strategies and Technologies for Education: Incorporating Advancements</w:t>
              </w:r>
              <w:r w:rsidRPr="00242F38">
                <w:rPr>
                  <w:color w:val="000000"/>
                </w:rPr>
                <w:t>, Hershey, Pa., 2013, ISBN13: 9781466621220, dostupné z: </w:t>
              </w:r>
            </w:ins>
            <w:r w:rsidRPr="00242F38">
              <w:rPr>
                <w:color w:val="000000"/>
              </w:rPr>
              <w:fldChar w:fldCharType="begin"/>
            </w:r>
            <w:r w:rsidRPr="00242F38">
              <w:rPr>
                <w:color w:val="000000"/>
              </w:rPr>
              <w:instrText xml:space="preserve"> HYPERLINK "https://www-igi-global-com.proxy.k.utb.cz/gateway/book/66392" </w:instrText>
            </w:r>
            <w:r w:rsidRPr="00242F38">
              <w:rPr>
                <w:color w:val="000000"/>
              </w:rPr>
              <w:fldChar w:fldCharType="separate"/>
            </w:r>
            <w:ins w:id="105" w:author="Lada Vojáčková" w:date="2022-05-12T12:24:00Z">
              <w:r w:rsidRPr="00242F38">
                <w:rPr>
                  <w:rStyle w:val="Hypertextovodkaz"/>
                </w:rPr>
                <w:t>Handbook of Research on Didactic Strategies and Technologies for Education: Incorporating Advancements | IGI Global (utb.cz)</w:t>
              </w:r>
              <w:r w:rsidRPr="00242F38">
                <w:rPr>
                  <w:color w:val="000000"/>
                </w:rPr>
                <w:fldChar w:fldCharType="end"/>
              </w:r>
              <w:r>
                <w:rPr>
                  <w:rFonts w:ascii="Calibri" w:hAnsi="Calibri" w:cs="Calibri"/>
                  <w:color w:val="000000"/>
                </w:rPr>
                <w:t xml:space="preserve"> </w:t>
              </w:r>
            </w:ins>
          </w:p>
          <w:p w14:paraId="48914645" w14:textId="547720B2" w:rsidR="0071509C" w:rsidRDefault="0071509C" w:rsidP="00E933D8">
            <w:pPr>
              <w:jc w:val="both"/>
              <w:rPr>
                <w:ins w:id="106" w:author="Lada Vojáčková" w:date="2022-05-12T08:58:00Z"/>
              </w:rPr>
            </w:pPr>
          </w:p>
          <w:p w14:paraId="0841A5F4" w14:textId="77777777" w:rsidR="0071509C" w:rsidRPr="00283731" w:rsidRDefault="0071509C" w:rsidP="00E933D8">
            <w:pPr>
              <w:jc w:val="both"/>
              <w:rPr>
                <w:ins w:id="107" w:author="Lada Vojáčková" w:date="2022-05-12T08:58:00Z"/>
                <w:u w:val="single"/>
              </w:rPr>
            </w:pPr>
            <w:ins w:id="108" w:author="Lada Vojáčková" w:date="2022-05-12T08:58:00Z">
              <w:r w:rsidRPr="00283731">
                <w:rPr>
                  <w:u w:val="single"/>
                </w:rPr>
                <w:t>Doporučená literatura:</w:t>
              </w:r>
            </w:ins>
          </w:p>
          <w:p w14:paraId="59882FCC" w14:textId="77777777" w:rsidR="0071509C" w:rsidRDefault="0071509C" w:rsidP="00E933D8">
            <w:pPr>
              <w:jc w:val="both"/>
              <w:rPr>
                <w:ins w:id="109" w:author="Lada Vojáčková" w:date="2022-05-12T08:58:00Z"/>
              </w:rPr>
            </w:pPr>
            <w:ins w:id="110" w:author="Lada Vojáčková" w:date="2022-05-12T08:58:00Z">
              <w:r>
                <w:t>BUSKIT, W., a BENASI, V. A., Effective College and Universitys Teaching: Strategices and Tactics for the New Professoriate. 2013. SAGE Publications, Inc</w:t>
              </w:r>
              <w:r w:rsidRPr="001A2B62">
                <w:t>.</w:t>
              </w:r>
              <w:r w:rsidRPr="001A2B62">
                <w:rPr>
                  <w:b/>
                </w:rPr>
                <w:t xml:space="preserve"> </w:t>
              </w:r>
              <w:r w:rsidRPr="001A2B62">
                <w:rPr>
                  <w:rStyle w:val="Siln"/>
                </w:rPr>
                <w:t>ISBN</w:t>
              </w:r>
              <w:r>
                <w:rPr>
                  <w:rStyle w:val="Siln"/>
                </w:rPr>
                <w:t xml:space="preserve"> </w:t>
              </w:r>
              <w:r>
                <w:t>978-14-129-9607-5.</w:t>
              </w:r>
            </w:ins>
          </w:p>
          <w:p w14:paraId="52D80931" w14:textId="77777777" w:rsidR="0071509C" w:rsidRPr="00283731" w:rsidRDefault="0071509C" w:rsidP="00E933D8">
            <w:pPr>
              <w:jc w:val="both"/>
              <w:rPr>
                <w:ins w:id="111" w:author="Lada Vojáčková" w:date="2022-05-12T08:58:00Z"/>
              </w:rPr>
            </w:pPr>
            <w:ins w:id="112" w:author="Lada Vojáčková" w:date="2022-05-12T08:58:00Z">
              <w:r>
                <w:t>HORINE, G</w:t>
              </w:r>
              <w:r w:rsidRPr="00C47CFC">
                <w:t xml:space="preserve">. </w:t>
              </w:r>
              <w:r w:rsidRPr="00C47CFC">
                <w:rPr>
                  <w:i/>
                </w:rPr>
                <w:t>Project management: Absolute beginner´s guide</w:t>
              </w:r>
              <w:r w:rsidRPr="00C47CFC">
                <w:t>. Indianapolis, 2017. ISBN 978-0789756756.</w:t>
              </w:r>
            </w:ins>
          </w:p>
          <w:p w14:paraId="320B02FE" w14:textId="797A963B" w:rsidR="0071509C" w:rsidRPr="00F34CF1" w:rsidRDefault="0071509C" w:rsidP="00E933D8">
            <w:pPr>
              <w:jc w:val="both"/>
              <w:rPr>
                <w:ins w:id="113" w:author="Lada Vojáčková" w:date="2022-05-12T08:58:00Z"/>
              </w:rPr>
            </w:pPr>
          </w:p>
        </w:tc>
      </w:tr>
      <w:tr w:rsidR="0071509C" w:rsidRPr="00F34CF1" w14:paraId="4627D57A" w14:textId="77777777" w:rsidTr="00242F38">
        <w:trPr>
          <w:ins w:id="114" w:author="Lada Vojáčková" w:date="2022-05-12T08:58:00Z"/>
        </w:trPr>
        <w:tc>
          <w:tcPr>
            <w:tcW w:w="10065" w:type="dxa"/>
            <w:gridSpan w:val="15"/>
            <w:tcBorders>
              <w:top w:val="single" w:sz="12" w:space="0" w:color="auto"/>
              <w:left w:val="single" w:sz="2" w:space="0" w:color="auto"/>
              <w:bottom w:val="single" w:sz="2" w:space="0" w:color="auto"/>
              <w:right w:val="single" w:sz="2" w:space="0" w:color="auto"/>
            </w:tcBorders>
            <w:shd w:val="clear" w:color="auto" w:fill="auto"/>
          </w:tcPr>
          <w:p w14:paraId="731D4D35" w14:textId="77777777" w:rsidR="0071509C" w:rsidRPr="00F34CF1" w:rsidRDefault="0071509C" w:rsidP="00E933D8">
            <w:pPr>
              <w:jc w:val="center"/>
              <w:rPr>
                <w:ins w:id="115" w:author="Lada Vojáčková" w:date="2022-05-12T08:58:00Z"/>
                <w:b/>
              </w:rPr>
            </w:pPr>
            <w:ins w:id="116" w:author="Lada Vojáčková" w:date="2022-05-12T08:58:00Z">
              <w:r w:rsidRPr="00F34CF1">
                <w:rPr>
                  <w:b/>
                </w:rPr>
                <w:t>Informace ke kombinované nebo distanční formě</w:t>
              </w:r>
            </w:ins>
          </w:p>
        </w:tc>
      </w:tr>
      <w:tr w:rsidR="0071509C" w:rsidRPr="00F34CF1" w14:paraId="3AC097B7" w14:textId="77777777" w:rsidTr="00242F38">
        <w:trPr>
          <w:ins w:id="117" w:author="Lada Vojáčková" w:date="2022-05-12T08:58:00Z"/>
        </w:trPr>
        <w:tc>
          <w:tcPr>
            <w:tcW w:w="5038" w:type="dxa"/>
            <w:gridSpan w:val="7"/>
            <w:tcBorders>
              <w:top w:val="single" w:sz="2" w:space="0" w:color="auto"/>
            </w:tcBorders>
            <w:shd w:val="clear" w:color="auto" w:fill="auto"/>
          </w:tcPr>
          <w:p w14:paraId="01358077" w14:textId="77777777" w:rsidR="0071509C" w:rsidRPr="00F34CF1" w:rsidRDefault="0071509C" w:rsidP="00E933D8">
            <w:pPr>
              <w:jc w:val="both"/>
              <w:rPr>
                <w:ins w:id="118" w:author="Lada Vojáčková" w:date="2022-05-12T08:58:00Z"/>
              </w:rPr>
            </w:pPr>
            <w:ins w:id="119" w:author="Lada Vojáčková" w:date="2022-05-12T08:58:00Z">
              <w:r w:rsidRPr="00F34CF1">
                <w:rPr>
                  <w:b/>
                </w:rPr>
                <w:t>Rozsah konzultací (soustředění)</w:t>
              </w:r>
            </w:ins>
          </w:p>
        </w:tc>
        <w:tc>
          <w:tcPr>
            <w:tcW w:w="889" w:type="dxa"/>
            <w:tcBorders>
              <w:top w:val="single" w:sz="2" w:space="0" w:color="auto"/>
            </w:tcBorders>
            <w:shd w:val="clear" w:color="auto" w:fill="auto"/>
          </w:tcPr>
          <w:p w14:paraId="7C8E1238" w14:textId="77777777" w:rsidR="0071509C" w:rsidRPr="00F34CF1" w:rsidRDefault="0071509C" w:rsidP="00E933D8">
            <w:pPr>
              <w:jc w:val="both"/>
              <w:rPr>
                <w:ins w:id="120" w:author="Lada Vojáčková" w:date="2022-05-12T08:58:00Z"/>
              </w:rPr>
            </w:pPr>
          </w:p>
        </w:tc>
        <w:tc>
          <w:tcPr>
            <w:tcW w:w="4138" w:type="dxa"/>
            <w:gridSpan w:val="7"/>
            <w:tcBorders>
              <w:top w:val="single" w:sz="2" w:space="0" w:color="auto"/>
            </w:tcBorders>
            <w:shd w:val="clear" w:color="auto" w:fill="auto"/>
          </w:tcPr>
          <w:p w14:paraId="715DE900" w14:textId="77777777" w:rsidR="0071509C" w:rsidRPr="00F34CF1" w:rsidRDefault="0071509C" w:rsidP="00E933D8">
            <w:pPr>
              <w:jc w:val="both"/>
              <w:rPr>
                <w:ins w:id="121" w:author="Lada Vojáčková" w:date="2022-05-12T08:58:00Z"/>
                <w:b/>
              </w:rPr>
            </w:pPr>
            <w:ins w:id="122" w:author="Lada Vojáčková" w:date="2022-05-12T08:58:00Z">
              <w:r w:rsidRPr="00F34CF1">
                <w:rPr>
                  <w:b/>
                </w:rPr>
                <w:t xml:space="preserve">hodin </w:t>
              </w:r>
            </w:ins>
          </w:p>
        </w:tc>
      </w:tr>
      <w:tr w:rsidR="0071509C" w:rsidRPr="00F34CF1" w14:paraId="6D5A1240" w14:textId="77777777" w:rsidTr="00242F38">
        <w:trPr>
          <w:ins w:id="123" w:author="Lada Vojáčková" w:date="2022-05-12T08:58:00Z"/>
        </w:trPr>
        <w:tc>
          <w:tcPr>
            <w:tcW w:w="10065" w:type="dxa"/>
            <w:gridSpan w:val="15"/>
            <w:shd w:val="clear" w:color="auto" w:fill="auto"/>
          </w:tcPr>
          <w:p w14:paraId="098924EB" w14:textId="77777777" w:rsidR="0071509C" w:rsidRPr="00F34CF1" w:rsidRDefault="0071509C" w:rsidP="00E933D8">
            <w:pPr>
              <w:jc w:val="both"/>
              <w:rPr>
                <w:ins w:id="124" w:author="Lada Vojáčková" w:date="2022-05-12T08:58:00Z"/>
                <w:b/>
              </w:rPr>
            </w:pPr>
            <w:ins w:id="125" w:author="Lada Vojáčková" w:date="2022-05-12T08:58:00Z">
              <w:r w:rsidRPr="00F34CF1">
                <w:rPr>
                  <w:b/>
                </w:rPr>
                <w:t>Informace o způsobu kontaktu s vyučujícím</w:t>
              </w:r>
            </w:ins>
          </w:p>
        </w:tc>
      </w:tr>
      <w:tr w:rsidR="0071509C" w:rsidRPr="00F34CF1" w14:paraId="571BC239" w14:textId="77777777" w:rsidTr="00242F38">
        <w:trPr>
          <w:trHeight w:val="1373"/>
          <w:ins w:id="126" w:author="Lada Vojáčková" w:date="2022-05-12T08:58:00Z"/>
        </w:trPr>
        <w:tc>
          <w:tcPr>
            <w:tcW w:w="10065" w:type="dxa"/>
            <w:gridSpan w:val="15"/>
            <w:shd w:val="clear" w:color="auto" w:fill="auto"/>
          </w:tcPr>
          <w:p w14:paraId="337B1B02" w14:textId="77777777" w:rsidR="0071509C" w:rsidRPr="00F34CF1" w:rsidRDefault="0071509C" w:rsidP="00E933D8">
            <w:pPr>
              <w:shd w:val="clear" w:color="auto" w:fill="FFFFFF"/>
              <w:jc w:val="both"/>
              <w:rPr>
                <w:ins w:id="127" w:author="Lada Vojáčková" w:date="2022-05-12T08:58:00Z"/>
                <w:color w:val="000000"/>
              </w:rPr>
            </w:pPr>
            <w:ins w:id="128" w:author="Lada Vojáčková" w:date="2022-05-12T08:58:00Z">
              <w:r w:rsidRPr="00F34CF1">
                <w:t>Předmět je koncipován jako volitelný</w:t>
              </w:r>
              <w:r>
                <w:t xml:space="preserve">. Minimální rozsah každého modulu předmětu je 8 hodin. Výuka probíhá formou seminářů. </w:t>
              </w:r>
              <w:r w:rsidRPr="00F34CF1">
                <w:t xml:space="preserve"> </w:t>
              </w:r>
            </w:ins>
          </w:p>
          <w:p w14:paraId="14C7FC03" w14:textId="77777777" w:rsidR="0071509C" w:rsidRPr="00F34CF1" w:rsidRDefault="0071509C" w:rsidP="00E933D8">
            <w:pPr>
              <w:shd w:val="clear" w:color="auto" w:fill="FFFFFF"/>
              <w:jc w:val="both"/>
              <w:rPr>
                <w:ins w:id="129" w:author="Lada Vojáčková" w:date="2022-05-12T08:58:00Z"/>
                <w:color w:val="000000"/>
              </w:rPr>
            </w:pPr>
            <w:ins w:id="130" w:author="Lada Vojáčková" w:date="2022-05-12T08:58:00Z">
              <w:r w:rsidRPr="00283731">
                <w:rPr>
                  <w:color w:val="000000"/>
                </w:rPr>
                <w:t xml:space="preserve">Možnosti komunikace s vyučujícím: </w:t>
              </w:r>
              <w:r>
                <w:fldChar w:fldCharType="begin"/>
              </w:r>
              <w:r>
                <w:instrText xml:space="preserve"> HYPERLINK "mailto:sumczynski@utb.cz" </w:instrText>
              </w:r>
              <w:r>
                <w:fldChar w:fldCharType="separate"/>
              </w:r>
              <w:r>
                <w:rPr>
                  <w:color w:val="0000FF"/>
                  <w:u w:val="single"/>
                </w:rPr>
                <w:t>mlcek</w:t>
              </w:r>
              <w:r w:rsidRPr="00283731">
                <w:rPr>
                  <w:color w:val="0000FF"/>
                  <w:u w:val="single"/>
                </w:rPr>
                <w:t>@utb.cz</w:t>
              </w:r>
              <w:r>
                <w:rPr>
                  <w:color w:val="0000FF"/>
                  <w:u w:val="single"/>
                </w:rPr>
                <w:fldChar w:fldCharType="end"/>
              </w:r>
              <w:r>
                <w:rPr>
                  <w:color w:val="000000"/>
                </w:rPr>
                <w:t>, 576 033 030</w:t>
              </w:r>
              <w:r w:rsidRPr="00283731">
                <w:rPr>
                  <w:color w:val="000000"/>
                </w:rPr>
                <w:t>.</w:t>
              </w:r>
            </w:ins>
          </w:p>
        </w:tc>
      </w:tr>
      <w:tr w:rsidR="00827B96" w14:paraId="1ACB70AB" w14:textId="77777777" w:rsidTr="00B018A6">
        <w:tc>
          <w:tcPr>
            <w:tcW w:w="10065" w:type="dxa"/>
            <w:gridSpan w:val="15"/>
            <w:tcBorders>
              <w:bottom w:val="double" w:sz="4" w:space="0" w:color="auto"/>
            </w:tcBorders>
            <w:shd w:val="clear" w:color="auto" w:fill="BDD6EE"/>
          </w:tcPr>
          <w:p w14:paraId="7E123014" w14:textId="3FF169F5" w:rsidR="00827B96" w:rsidRDefault="00827B96" w:rsidP="00827B96">
            <w:pPr>
              <w:jc w:val="both"/>
              <w:rPr>
                <w:b/>
                <w:sz w:val="28"/>
              </w:rPr>
            </w:pPr>
            <w:bookmarkStart w:id="131" w:name="_Hlk87017431"/>
            <w:bookmarkEnd w:id="10"/>
            <w:r>
              <w:br w:type="page"/>
            </w:r>
            <w:r>
              <w:rPr>
                <w:b/>
                <w:sz w:val="28"/>
              </w:rPr>
              <w:t>B-III – Charakteristika studijního předmětu</w:t>
            </w:r>
          </w:p>
        </w:tc>
      </w:tr>
      <w:tr w:rsidR="00827B96" w:rsidRPr="00902F41" w14:paraId="6E2F9614" w14:textId="77777777" w:rsidTr="00AC7038">
        <w:tc>
          <w:tcPr>
            <w:tcW w:w="3545" w:type="dxa"/>
            <w:gridSpan w:val="3"/>
            <w:tcBorders>
              <w:top w:val="double" w:sz="4" w:space="0" w:color="auto"/>
            </w:tcBorders>
            <w:shd w:val="clear" w:color="auto" w:fill="F7CAAC"/>
          </w:tcPr>
          <w:p w14:paraId="09AE1E46" w14:textId="77777777" w:rsidR="00827B96" w:rsidRPr="00902F41" w:rsidRDefault="00827B96" w:rsidP="00827B96">
            <w:pPr>
              <w:jc w:val="both"/>
              <w:rPr>
                <w:b/>
              </w:rPr>
            </w:pPr>
            <w:r w:rsidRPr="00902F41">
              <w:rPr>
                <w:b/>
              </w:rPr>
              <w:t>Název studijního předmětu</w:t>
            </w:r>
          </w:p>
        </w:tc>
        <w:tc>
          <w:tcPr>
            <w:tcW w:w="6520" w:type="dxa"/>
            <w:gridSpan w:val="12"/>
            <w:tcBorders>
              <w:top w:val="double" w:sz="4" w:space="0" w:color="auto"/>
            </w:tcBorders>
          </w:tcPr>
          <w:p w14:paraId="77CC2836" w14:textId="1C63E8B0" w:rsidR="00827B96" w:rsidRPr="00902F41" w:rsidRDefault="00247CF6" w:rsidP="00827B96">
            <w:pPr>
              <w:jc w:val="both"/>
              <w:rPr>
                <w:b/>
                <w:bCs/>
              </w:rPr>
            </w:pPr>
            <w:bookmarkStart w:id="132" w:name="Pokroč_mikrobiol_potr"/>
            <w:bookmarkStart w:id="133" w:name="Mikrob_v_potrav"/>
            <w:bookmarkEnd w:id="132"/>
            <w:bookmarkEnd w:id="133"/>
            <w:r w:rsidRPr="00E40C4B">
              <w:rPr>
                <w:b/>
                <w:bCs/>
                <w:color w:val="000000"/>
                <w:bdr w:val="none" w:sz="0" w:space="0" w:color="auto" w:frame="1"/>
                <w:lang w:val="en-GB"/>
              </w:rPr>
              <w:t xml:space="preserve">Microbiology of the </w:t>
            </w:r>
            <w:r>
              <w:rPr>
                <w:b/>
                <w:bCs/>
                <w:color w:val="000000"/>
                <w:bdr w:val="none" w:sz="0" w:space="0" w:color="auto" w:frame="1"/>
                <w:lang w:val="en-GB"/>
              </w:rPr>
              <w:t>F</w:t>
            </w:r>
            <w:r w:rsidRPr="00E40C4B">
              <w:rPr>
                <w:b/>
                <w:bCs/>
                <w:color w:val="000000"/>
                <w:bdr w:val="none" w:sz="0" w:space="0" w:color="auto" w:frame="1"/>
                <w:lang w:val="en-GB"/>
              </w:rPr>
              <w:t xml:space="preserve">ood </w:t>
            </w:r>
            <w:r>
              <w:rPr>
                <w:b/>
                <w:bCs/>
                <w:color w:val="000000"/>
                <w:bdr w:val="none" w:sz="0" w:space="0" w:color="auto" w:frame="1"/>
                <w:lang w:val="en-GB"/>
              </w:rPr>
              <w:t>C</w:t>
            </w:r>
            <w:r w:rsidRPr="00E40C4B">
              <w:rPr>
                <w:b/>
                <w:bCs/>
                <w:color w:val="000000"/>
                <w:bdr w:val="none" w:sz="0" w:space="0" w:color="auto" w:frame="1"/>
                <w:lang w:val="en-GB"/>
              </w:rPr>
              <w:t>hain</w:t>
            </w:r>
          </w:p>
        </w:tc>
      </w:tr>
      <w:tr w:rsidR="00827B96" w:rsidRPr="00902F41" w14:paraId="118C5028" w14:textId="77777777" w:rsidTr="00AC7038">
        <w:tc>
          <w:tcPr>
            <w:tcW w:w="3545" w:type="dxa"/>
            <w:gridSpan w:val="3"/>
            <w:shd w:val="clear" w:color="auto" w:fill="F7CAAC"/>
          </w:tcPr>
          <w:p w14:paraId="329D5DD9" w14:textId="77777777" w:rsidR="00827B96" w:rsidRPr="00902F41" w:rsidRDefault="00827B96" w:rsidP="00827B96">
            <w:pPr>
              <w:jc w:val="both"/>
              <w:rPr>
                <w:b/>
                <w:sz w:val="19"/>
                <w:szCs w:val="19"/>
              </w:rPr>
            </w:pPr>
            <w:r w:rsidRPr="00902F41">
              <w:rPr>
                <w:b/>
                <w:sz w:val="19"/>
                <w:szCs w:val="19"/>
              </w:rPr>
              <w:t>Typ předmětu</w:t>
            </w:r>
          </w:p>
        </w:tc>
        <w:tc>
          <w:tcPr>
            <w:tcW w:w="3198" w:type="dxa"/>
            <w:gridSpan w:val="7"/>
          </w:tcPr>
          <w:p w14:paraId="5A262CEA" w14:textId="0630A8E9" w:rsidR="00827B96" w:rsidRPr="00902F41" w:rsidRDefault="007662EB" w:rsidP="00827B96">
            <w:pPr>
              <w:jc w:val="both"/>
              <w:rPr>
                <w:sz w:val="19"/>
                <w:szCs w:val="19"/>
              </w:rPr>
            </w:pPr>
            <w:r>
              <w:t>volitelný</w:t>
            </w:r>
          </w:p>
        </w:tc>
        <w:tc>
          <w:tcPr>
            <w:tcW w:w="2695" w:type="dxa"/>
            <w:gridSpan w:val="3"/>
            <w:shd w:val="clear" w:color="auto" w:fill="F7CAAC"/>
          </w:tcPr>
          <w:p w14:paraId="0595FA1B" w14:textId="77777777" w:rsidR="00827B96" w:rsidRPr="00902F41" w:rsidRDefault="00827B96" w:rsidP="00827B96">
            <w:pPr>
              <w:jc w:val="both"/>
              <w:rPr>
                <w:sz w:val="19"/>
                <w:szCs w:val="19"/>
              </w:rPr>
            </w:pPr>
            <w:r w:rsidRPr="00902F41">
              <w:rPr>
                <w:b/>
                <w:sz w:val="19"/>
                <w:szCs w:val="19"/>
              </w:rPr>
              <w:t>doporučený ročník / semestr</w:t>
            </w:r>
          </w:p>
        </w:tc>
        <w:tc>
          <w:tcPr>
            <w:tcW w:w="627" w:type="dxa"/>
            <w:gridSpan w:val="2"/>
          </w:tcPr>
          <w:p w14:paraId="65A8A344" w14:textId="77777777" w:rsidR="00827B96" w:rsidRPr="00902F41" w:rsidRDefault="00827B96" w:rsidP="00827B96">
            <w:pPr>
              <w:jc w:val="both"/>
            </w:pPr>
          </w:p>
        </w:tc>
      </w:tr>
      <w:tr w:rsidR="00827B96" w:rsidRPr="00902F41" w14:paraId="481F0AAF" w14:textId="77777777" w:rsidTr="00AC7038">
        <w:tc>
          <w:tcPr>
            <w:tcW w:w="3545" w:type="dxa"/>
            <w:gridSpan w:val="3"/>
            <w:shd w:val="clear" w:color="auto" w:fill="F7CAAC"/>
          </w:tcPr>
          <w:p w14:paraId="4EEBC9F3" w14:textId="77777777" w:rsidR="00827B96" w:rsidRPr="00902F41" w:rsidRDefault="00827B96" w:rsidP="00827B96">
            <w:pPr>
              <w:jc w:val="both"/>
              <w:rPr>
                <w:b/>
                <w:sz w:val="19"/>
                <w:szCs w:val="19"/>
              </w:rPr>
            </w:pPr>
            <w:r w:rsidRPr="00902F41">
              <w:rPr>
                <w:b/>
                <w:sz w:val="19"/>
                <w:szCs w:val="19"/>
              </w:rPr>
              <w:t>Rozsah studijního předmětu</w:t>
            </w:r>
          </w:p>
        </w:tc>
        <w:tc>
          <w:tcPr>
            <w:tcW w:w="1493" w:type="dxa"/>
            <w:gridSpan w:val="4"/>
          </w:tcPr>
          <w:p w14:paraId="46AF4AB1" w14:textId="77777777" w:rsidR="00827B96" w:rsidRPr="00902F41" w:rsidRDefault="00827B96" w:rsidP="00827B96">
            <w:pPr>
              <w:jc w:val="both"/>
              <w:rPr>
                <w:sz w:val="19"/>
                <w:szCs w:val="19"/>
              </w:rPr>
            </w:pPr>
          </w:p>
        </w:tc>
        <w:tc>
          <w:tcPr>
            <w:tcW w:w="889" w:type="dxa"/>
            <w:shd w:val="clear" w:color="auto" w:fill="F7CAAC"/>
          </w:tcPr>
          <w:p w14:paraId="4DD132DB" w14:textId="77777777" w:rsidR="00827B96" w:rsidRPr="00902F41" w:rsidRDefault="00827B96" w:rsidP="00827B96">
            <w:pPr>
              <w:jc w:val="both"/>
              <w:rPr>
                <w:b/>
                <w:sz w:val="19"/>
                <w:szCs w:val="19"/>
              </w:rPr>
            </w:pPr>
            <w:r w:rsidRPr="00902F41">
              <w:rPr>
                <w:b/>
                <w:sz w:val="19"/>
                <w:szCs w:val="19"/>
              </w:rPr>
              <w:t xml:space="preserve">hod. </w:t>
            </w:r>
          </w:p>
        </w:tc>
        <w:tc>
          <w:tcPr>
            <w:tcW w:w="816" w:type="dxa"/>
            <w:gridSpan w:val="2"/>
          </w:tcPr>
          <w:p w14:paraId="6D98CB21" w14:textId="77777777" w:rsidR="00827B96" w:rsidRPr="00902F41" w:rsidRDefault="00827B96" w:rsidP="00827B96">
            <w:pPr>
              <w:jc w:val="both"/>
              <w:rPr>
                <w:sz w:val="19"/>
                <w:szCs w:val="19"/>
              </w:rPr>
            </w:pPr>
          </w:p>
        </w:tc>
        <w:tc>
          <w:tcPr>
            <w:tcW w:w="2156" w:type="dxa"/>
            <w:gridSpan w:val="2"/>
            <w:shd w:val="clear" w:color="auto" w:fill="F7CAAC"/>
          </w:tcPr>
          <w:p w14:paraId="19B5AD72" w14:textId="77777777" w:rsidR="00827B96" w:rsidRPr="00902F41" w:rsidRDefault="00827B96" w:rsidP="00827B96">
            <w:pPr>
              <w:jc w:val="both"/>
              <w:rPr>
                <w:b/>
                <w:sz w:val="19"/>
                <w:szCs w:val="19"/>
              </w:rPr>
            </w:pPr>
            <w:r w:rsidRPr="00902F41">
              <w:rPr>
                <w:b/>
                <w:sz w:val="19"/>
                <w:szCs w:val="19"/>
              </w:rPr>
              <w:t>kreditů</w:t>
            </w:r>
          </w:p>
        </w:tc>
        <w:tc>
          <w:tcPr>
            <w:tcW w:w="1166" w:type="dxa"/>
            <w:gridSpan w:val="3"/>
          </w:tcPr>
          <w:p w14:paraId="69CBBD03" w14:textId="77777777" w:rsidR="00827B96" w:rsidRPr="00902F41" w:rsidRDefault="00827B96" w:rsidP="00827B96">
            <w:pPr>
              <w:jc w:val="both"/>
              <w:rPr>
                <w:sz w:val="19"/>
                <w:szCs w:val="19"/>
              </w:rPr>
            </w:pPr>
          </w:p>
        </w:tc>
      </w:tr>
      <w:tr w:rsidR="00827B96" w:rsidRPr="00902F41" w14:paraId="5BA6C16A" w14:textId="77777777" w:rsidTr="00AC7038">
        <w:tc>
          <w:tcPr>
            <w:tcW w:w="3545" w:type="dxa"/>
            <w:gridSpan w:val="3"/>
            <w:shd w:val="clear" w:color="auto" w:fill="F7CAAC"/>
          </w:tcPr>
          <w:p w14:paraId="69E9B94F" w14:textId="77777777" w:rsidR="00827B96" w:rsidRPr="00902F41" w:rsidRDefault="00827B96" w:rsidP="00827B96">
            <w:pPr>
              <w:jc w:val="both"/>
              <w:rPr>
                <w:b/>
                <w:sz w:val="19"/>
                <w:szCs w:val="19"/>
              </w:rPr>
            </w:pPr>
            <w:r w:rsidRPr="00902F41">
              <w:rPr>
                <w:b/>
                <w:sz w:val="19"/>
                <w:szCs w:val="19"/>
              </w:rPr>
              <w:t>Prerekvizity, korekvizity, ekvivalence</w:t>
            </w:r>
          </w:p>
        </w:tc>
        <w:tc>
          <w:tcPr>
            <w:tcW w:w="6520" w:type="dxa"/>
            <w:gridSpan w:val="12"/>
          </w:tcPr>
          <w:p w14:paraId="4676EE74" w14:textId="77777777" w:rsidR="00827B96" w:rsidRPr="00902F41" w:rsidRDefault="00827B96" w:rsidP="00827B96">
            <w:pPr>
              <w:jc w:val="both"/>
              <w:rPr>
                <w:sz w:val="19"/>
                <w:szCs w:val="19"/>
              </w:rPr>
            </w:pPr>
          </w:p>
        </w:tc>
      </w:tr>
      <w:tr w:rsidR="00827B96" w:rsidRPr="00902F41" w14:paraId="1746E52E" w14:textId="77777777" w:rsidTr="00AC7038">
        <w:tc>
          <w:tcPr>
            <w:tcW w:w="3545" w:type="dxa"/>
            <w:gridSpan w:val="3"/>
            <w:shd w:val="clear" w:color="auto" w:fill="F7CAAC"/>
          </w:tcPr>
          <w:p w14:paraId="2756E137" w14:textId="77777777" w:rsidR="00827B96" w:rsidRPr="00902F41" w:rsidRDefault="00827B96" w:rsidP="00827B96">
            <w:pPr>
              <w:jc w:val="both"/>
              <w:rPr>
                <w:b/>
                <w:sz w:val="19"/>
                <w:szCs w:val="19"/>
              </w:rPr>
            </w:pPr>
            <w:r w:rsidRPr="00902F41">
              <w:rPr>
                <w:b/>
                <w:sz w:val="19"/>
                <w:szCs w:val="19"/>
              </w:rPr>
              <w:t>Způsob ověření studijních výsledků</w:t>
            </w:r>
          </w:p>
        </w:tc>
        <w:tc>
          <w:tcPr>
            <w:tcW w:w="3198" w:type="dxa"/>
            <w:gridSpan w:val="7"/>
          </w:tcPr>
          <w:p w14:paraId="4B0ACF6D" w14:textId="77777777" w:rsidR="00827B96" w:rsidRPr="00902F41" w:rsidRDefault="00827B96" w:rsidP="00827B96">
            <w:pPr>
              <w:jc w:val="both"/>
              <w:rPr>
                <w:sz w:val="19"/>
                <w:szCs w:val="19"/>
              </w:rPr>
            </w:pPr>
            <w:r w:rsidRPr="00902F41">
              <w:rPr>
                <w:sz w:val="19"/>
                <w:szCs w:val="19"/>
              </w:rPr>
              <w:t>zkouška</w:t>
            </w:r>
          </w:p>
        </w:tc>
        <w:tc>
          <w:tcPr>
            <w:tcW w:w="2156" w:type="dxa"/>
            <w:gridSpan w:val="2"/>
            <w:shd w:val="clear" w:color="auto" w:fill="F7CAAC"/>
          </w:tcPr>
          <w:p w14:paraId="78C45745" w14:textId="77777777" w:rsidR="00827B96" w:rsidRPr="00902F41" w:rsidRDefault="00827B96" w:rsidP="00827B96">
            <w:pPr>
              <w:jc w:val="both"/>
              <w:rPr>
                <w:b/>
                <w:sz w:val="19"/>
                <w:szCs w:val="19"/>
              </w:rPr>
            </w:pPr>
            <w:r w:rsidRPr="00902F41">
              <w:rPr>
                <w:b/>
                <w:sz w:val="19"/>
                <w:szCs w:val="19"/>
              </w:rPr>
              <w:t>Forma výuky</w:t>
            </w:r>
          </w:p>
        </w:tc>
        <w:tc>
          <w:tcPr>
            <w:tcW w:w="1166" w:type="dxa"/>
            <w:gridSpan w:val="3"/>
          </w:tcPr>
          <w:p w14:paraId="1F54E7A2" w14:textId="22388AB5" w:rsidR="00827B96" w:rsidRPr="00902F41" w:rsidRDefault="007662EB" w:rsidP="00827B96">
            <w:pPr>
              <w:jc w:val="both"/>
              <w:rPr>
                <w:sz w:val="19"/>
                <w:szCs w:val="19"/>
              </w:rPr>
            </w:pPr>
            <w:r>
              <w:t>konzultace</w:t>
            </w:r>
          </w:p>
        </w:tc>
      </w:tr>
      <w:tr w:rsidR="00827B96" w:rsidRPr="00902F41" w14:paraId="1B5CB5D6" w14:textId="77777777" w:rsidTr="00AC7038">
        <w:tc>
          <w:tcPr>
            <w:tcW w:w="3545" w:type="dxa"/>
            <w:gridSpan w:val="3"/>
            <w:shd w:val="clear" w:color="auto" w:fill="F7CAAC"/>
          </w:tcPr>
          <w:p w14:paraId="15D2D973" w14:textId="77777777" w:rsidR="00827B96" w:rsidRPr="00902F41" w:rsidRDefault="00827B96" w:rsidP="00827B96">
            <w:pPr>
              <w:jc w:val="both"/>
              <w:rPr>
                <w:b/>
                <w:sz w:val="19"/>
                <w:szCs w:val="19"/>
              </w:rPr>
            </w:pPr>
            <w:r w:rsidRPr="00902F41">
              <w:rPr>
                <w:b/>
                <w:sz w:val="19"/>
                <w:szCs w:val="19"/>
              </w:rPr>
              <w:t>Forma způsobu ověření studijních výsledků a další požadavky na studenta</w:t>
            </w:r>
          </w:p>
        </w:tc>
        <w:tc>
          <w:tcPr>
            <w:tcW w:w="6520" w:type="dxa"/>
            <w:gridSpan w:val="12"/>
            <w:tcBorders>
              <w:bottom w:val="single" w:sz="4" w:space="0" w:color="auto"/>
            </w:tcBorders>
          </w:tcPr>
          <w:p w14:paraId="54ECCC0B" w14:textId="77777777" w:rsidR="00827B96" w:rsidRPr="00902F41" w:rsidRDefault="00827B96" w:rsidP="00827B96">
            <w:pPr>
              <w:jc w:val="both"/>
              <w:rPr>
                <w:sz w:val="19"/>
                <w:szCs w:val="19"/>
              </w:rPr>
            </w:pPr>
            <w:r w:rsidRPr="00902F41">
              <w:rPr>
                <w:sz w:val="19"/>
                <w:szCs w:val="19"/>
              </w:rPr>
              <w:t>Vypracování podkladu ke zkoušce na zadané téma z oblasti mikrobiologie v rozsahu cca 10-15 stran.</w:t>
            </w:r>
          </w:p>
        </w:tc>
      </w:tr>
      <w:tr w:rsidR="00827B96" w:rsidRPr="00902F41" w14:paraId="2A8E2D24" w14:textId="77777777" w:rsidTr="00AC7038">
        <w:trPr>
          <w:trHeight w:val="197"/>
        </w:trPr>
        <w:tc>
          <w:tcPr>
            <w:tcW w:w="3545" w:type="dxa"/>
            <w:gridSpan w:val="3"/>
            <w:tcBorders>
              <w:top w:val="nil"/>
            </w:tcBorders>
            <w:shd w:val="clear" w:color="auto" w:fill="F7CAAC"/>
          </w:tcPr>
          <w:p w14:paraId="4EB8A58A" w14:textId="77777777" w:rsidR="00827B96" w:rsidRPr="00902F41" w:rsidRDefault="00827B96" w:rsidP="00827B96">
            <w:pPr>
              <w:jc w:val="both"/>
              <w:rPr>
                <w:b/>
                <w:sz w:val="19"/>
                <w:szCs w:val="19"/>
              </w:rPr>
            </w:pPr>
            <w:r w:rsidRPr="00902F41">
              <w:rPr>
                <w:b/>
                <w:sz w:val="19"/>
                <w:szCs w:val="19"/>
              </w:rPr>
              <w:t>Garant předmětu</w:t>
            </w:r>
          </w:p>
        </w:tc>
        <w:tc>
          <w:tcPr>
            <w:tcW w:w="6520" w:type="dxa"/>
            <w:gridSpan w:val="12"/>
            <w:tcBorders>
              <w:top w:val="single" w:sz="4" w:space="0" w:color="auto"/>
            </w:tcBorders>
          </w:tcPr>
          <w:p w14:paraId="1CB36DF6" w14:textId="4CE1AB7D" w:rsidR="00827B96" w:rsidRPr="00902F41" w:rsidRDefault="00106A92" w:rsidP="00827B96">
            <w:pPr>
              <w:jc w:val="both"/>
              <w:rPr>
                <w:sz w:val="19"/>
                <w:szCs w:val="19"/>
              </w:rPr>
            </w:pPr>
            <w:r>
              <w:rPr>
                <w:spacing w:val="-2"/>
                <w:sz w:val="19"/>
                <w:szCs w:val="19"/>
              </w:rPr>
              <w:t>prof</w:t>
            </w:r>
            <w:r w:rsidR="00827B96" w:rsidRPr="00902F41">
              <w:rPr>
                <w:spacing w:val="-2"/>
                <w:sz w:val="19"/>
                <w:szCs w:val="19"/>
              </w:rPr>
              <w:t>. RNDr. Leona Buňková, Ph.D.</w:t>
            </w:r>
          </w:p>
        </w:tc>
      </w:tr>
      <w:tr w:rsidR="00827B96" w:rsidRPr="00902F41" w14:paraId="69CA95BD" w14:textId="77777777" w:rsidTr="00AC7038">
        <w:trPr>
          <w:trHeight w:val="243"/>
        </w:trPr>
        <w:tc>
          <w:tcPr>
            <w:tcW w:w="3545" w:type="dxa"/>
            <w:gridSpan w:val="3"/>
            <w:tcBorders>
              <w:top w:val="nil"/>
            </w:tcBorders>
            <w:shd w:val="clear" w:color="auto" w:fill="F7CAAC"/>
          </w:tcPr>
          <w:p w14:paraId="2B668F74" w14:textId="77777777" w:rsidR="00827B96" w:rsidRPr="00902F41" w:rsidRDefault="00827B96" w:rsidP="00827B96">
            <w:pPr>
              <w:jc w:val="both"/>
              <w:rPr>
                <w:b/>
                <w:sz w:val="19"/>
                <w:szCs w:val="19"/>
              </w:rPr>
            </w:pPr>
            <w:r w:rsidRPr="00902F41">
              <w:rPr>
                <w:b/>
                <w:sz w:val="19"/>
                <w:szCs w:val="19"/>
              </w:rPr>
              <w:t>Zapojení garanta do výuky předmětu</w:t>
            </w:r>
          </w:p>
        </w:tc>
        <w:tc>
          <w:tcPr>
            <w:tcW w:w="6520" w:type="dxa"/>
            <w:gridSpan w:val="12"/>
            <w:tcBorders>
              <w:top w:val="nil"/>
            </w:tcBorders>
          </w:tcPr>
          <w:p w14:paraId="189A12A9" w14:textId="77777777" w:rsidR="00827B96" w:rsidRPr="00902F41" w:rsidRDefault="00827B96" w:rsidP="00827B96">
            <w:pPr>
              <w:jc w:val="both"/>
              <w:rPr>
                <w:sz w:val="19"/>
                <w:szCs w:val="19"/>
              </w:rPr>
            </w:pPr>
            <w:r w:rsidRPr="00902F41">
              <w:rPr>
                <w:sz w:val="19"/>
                <w:szCs w:val="19"/>
              </w:rPr>
              <w:t>70%</w:t>
            </w:r>
          </w:p>
        </w:tc>
      </w:tr>
      <w:tr w:rsidR="00827B96" w:rsidRPr="00902F41" w14:paraId="5A7DA522" w14:textId="77777777" w:rsidTr="00AC7038">
        <w:tc>
          <w:tcPr>
            <w:tcW w:w="3545" w:type="dxa"/>
            <w:gridSpan w:val="3"/>
            <w:shd w:val="clear" w:color="auto" w:fill="F7CAAC"/>
          </w:tcPr>
          <w:p w14:paraId="1BDF6448" w14:textId="77777777" w:rsidR="00827B96" w:rsidRPr="00902F41" w:rsidRDefault="00827B96" w:rsidP="00827B96">
            <w:pPr>
              <w:jc w:val="both"/>
              <w:rPr>
                <w:b/>
                <w:sz w:val="19"/>
                <w:szCs w:val="19"/>
              </w:rPr>
            </w:pPr>
            <w:r w:rsidRPr="00902F41">
              <w:rPr>
                <w:b/>
                <w:sz w:val="19"/>
                <w:szCs w:val="19"/>
              </w:rPr>
              <w:t>Vyučující</w:t>
            </w:r>
          </w:p>
        </w:tc>
        <w:tc>
          <w:tcPr>
            <w:tcW w:w="6520" w:type="dxa"/>
            <w:gridSpan w:val="12"/>
            <w:tcBorders>
              <w:bottom w:val="nil"/>
            </w:tcBorders>
          </w:tcPr>
          <w:p w14:paraId="6416D1DB" w14:textId="77777777" w:rsidR="00827B96" w:rsidRPr="00902F41" w:rsidRDefault="00827B96" w:rsidP="00827B96">
            <w:pPr>
              <w:jc w:val="both"/>
              <w:rPr>
                <w:sz w:val="19"/>
                <w:szCs w:val="19"/>
              </w:rPr>
            </w:pPr>
          </w:p>
        </w:tc>
      </w:tr>
      <w:tr w:rsidR="00827B96" w:rsidRPr="00902F41" w14:paraId="4E702810" w14:textId="77777777" w:rsidTr="00B018A6">
        <w:trPr>
          <w:trHeight w:val="272"/>
        </w:trPr>
        <w:tc>
          <w:tcPr>
            <w:tcW w:w="10065" w:type="dxa"/>
            <w:gridSpan w:val="15"/>
            <w:tcBorders>
              <w:top w:val="nil"/>
            </w:tcBorders>
          </w:tcPr>
          <w:p w14:paraId="2134FCBE" w14:textId="3B54F623" w:rsidR="00827B96" w:rsidRPr="00902F41" w:rsidRDefault="00106A92" w:rsidP="00827B96">
            <w:pPr>
              <w:jc w:val="both"/>
              <w:rPr>
                <w:spacing w:val="-2"/>
                <w:sz w:val="19"/>
                <w:szCs w:val="19"/>
              </w:rPr>
            </w:pPr>
            <w:r>
              <w:rPr>
                <w:spacing w:val="-2"/>
                <w:sz w:val="19"/>
                <w:szCs w:val="19"/>
              </w:rPr>
              <w:t>prof</w:t>
            </w:r>
            <w:r w:rsidR="00827B96" w:rsidRPr="00902F41">
              <w:rPr>
                <w:spacing w:val="-2"/>
                <w:sz w:val="19"/>
                <w:szCs w:val="19"/>
              </w:rPr>
              <w:t>. RNDr. Leona Buňková, Ph.D.</w:t>
            </w:r>
          </w:p>
          <w:p w14:paraId="08D0D460" w14:textId="77777777" w:rsidR="00827B96" w:rsidRPr="00902F41" w:rsidRDefault="00827B96" w:rsidP="00827B96">
            <w:pPr>
              <w:jc w:val="both"/>
              <w:rPr>
                <w:sz w:val="19"/>
                <w:szCs w:val="19"/>
              </w:rPr>
            </w:pPr>
            <w:r w:rsidRPr="00902F41">
              <w:rPr>
                <w:spacing w:val="-2"/>
                <w:sz w:val="19"/>
                <w:szCs w:val="19"/>
              </w:rPr>
              <w:t>doc. RNDr. Jan Růžička, Ph.D.</w:t>
            </w:r>
          </w:p>
        </w:tc>
      </w:tr>
      <w:tr w:rsidR="00827B96" w:rsidRPr="00902F41" w14:paraId="3EAF6477" w14:textId="77777777" w:rsidTr="00AC7038">
        <w:tc>
          <w:tcPr>
            <w:tcW w:w="3545" w:type="dxa"/>
            <w:gridSpan w:val="3"/>
            <w:shd w:val="clear" w:color="auto" w:fill="F7CAAC"/>
          </w:tcPr>
          <w:p w14:paraId="3FBDC8B3" w14:textId="77777777" w:rsidR="00827B96" w:rsidRPr="00902F41" w:rsidRDefault="00827B96" w:rsidP="00827B96">
            <w:pPr>
              <w:jc w:val="both"/>
              <w:rPr>
                <w:b/>
                <w:sz w:val="19"/>
                <w:szCs w:val="19"/>
              </w:rPr>
            </w:pPr>
            <w:r w:rsidRPr="00902F41">
              <w:rPr>
                <w:b/>
                <w:sz w:val="19"/>
                <w:szCs w:val="19"/>
              </w:rPr>
              <w:t>Stručná anotace předmětu</w:t>
            </w:r>
          </w:p>
        </w:tc>
        <w:tc>
          <w:tcPr>
            <w:tcW w:w="6520" w:type="dxa"/>
            <w:gridSpan w:val="12"/>
            <w:tcBorders>
              <w:bottom w:val="nil"/>
            </w:tcBorders>
          </w:tcPr>
          <w:p w14:paraId="6EC96187" w14:textId="77777777" w:rsidR="00827B96" w:rsidRPr="00902F41" w:rsidRDefault="00827B96" w:rsidP="00827B96">
            <w:pPr>
              <w:jc w:val="both"/>
              <w:rPr>
                <w:sz w:val="19"/>
                <w:szCs w:val="19"/>
              </w:rPr>
            </w:pPr>
          </w:p>
        </w:tc>
      </w:tr>
      <w:tr w:rsidR="00827B96" w:rsidRPr="00902F41" w14:paraId="28F02479" w14:textId="77777777" w:rsidTr="00B018A6">
        <w:trPr>
          <w:trHeight w:val="3528"/>
        </w:trPr>
        <w:tc>
          <w:tcPr>
            <w:tcW w:w="10065" w:type="dxa"/>
            <w:gridSpan w:val="15"/>
            <w:tcBorders>
              <w:top w:val="nil"/>
              <w:bottom w:val="single" w:sz="12" w:space="0" w:color="auto"/>
            </w:tcBorders>
          </w:tcPr>
          <w:p w14:paraId="69ADFCC6" w14:textId="77777777" w:rsidR="00827B96" w:rsidRPr="00902F41" w:rsidRDefault="00827B96" w:rsidP="00827B96">
            <w:pPr>
              <w:jc w:val="both"/>
              <w:rPr>
                <w:sz w:val="19"/>
                <w:szCs w:val="19"/>
              </w:rPr>
            </w:pPr>
            <w:r w:rsidRPr="00902F41">
              <w:rPr>
                <w:sz w:val="19"/>
                <w:szCs w:val="19"/>
              </w:rPr>
              <w:t>Cílem předmětu je získat znalosti o činnosti mikroorganizmů vyskytujících se v potravinách, surovinách pro výrobu potravin a potravinářských provozech a také faktorech, které mohou ovlivňovat přítomnost mikroorganizmů v těchto matricích.</w:t>
            </w:r>
          </w:p>
          <w:p w14:paraId="52C72613" w14:textId="77777777" w:rsidR="00827B96" w:rsidRPr="00902F41" w:rsidRDefault="00827B96" w:rsidP="00827B96">
            <w:pPr>
              <w:jc w:val="both"/>
              <w:rPr>
                <w:sz w:val="10"/>
                <w:szCs w:val="10"/>
              </w:rPr>
            </w:pPr>
          </w:p>
          <w:p w14:paraId="3D0C8131" w14:textId="77777777" w:rsidR="00827B96" w:rsidRPr="00902F41" w:rsidRDefault="00827B96" w:rsidP="00827B96">
            <w:pPr>
              <w:jc w:val="both"/>
              <w:rPr>
                <w:sz w:val="19"/>
                <w:szCs w:val="19"/>
                <w:u w:val="single"/>
              </w:rPr>
            </w:pPr>
            <w:r w:rsidRPr="00902F41">
              <w:rPr>
                <w:sz w:val="19"/>
                <w:szCs w:val="19"/>
                <w:u w:val="single"/>
              </w:rPr>
              <w:t>Základní témata:</w:t>
            </w:r>
          </w:p>
          <w:p w14:paraId="23C509EC" w14:textId="15485F24"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Nežádoucí mikroorganizmy v </w:t>
            </w:r>
            <w:r w:rsidR="00376077" w:rsidRPr="00895048">
              <w:rPr>
                <w:sz w:val="19"/>
                <w:szCs w:val="19"/>
                <w:lang w:val="cs-CZ"/>
              </w:rPr>
              <w:t>potravinách – patogenní</w:t>
            </w:r>
            <w:r w:rsidRPr="00895048">
              <w:rPr>
                <w:sz w:val="19"/>
                <w:szCs w:val="19"/>
                <w:lang w:val="cs-CZ"/>
              </w:rPr>
              <w:t xml:space="preserve"> mikroorganizmy a mikroorganizmy způsobující zhoršení jakosti potravin. Mikroorganizmy způsobující alimentární infekce a intoxikace. Typy toxinů a mechanismus jejich působení.</w:t>
            </w:r>
          </w:p>
          <w:p w14:paraId="591A6365" w14:textId="27DB09FF"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Metabolizmus mikroorganizmů v </w:t>
            </w:r>
            <w:r w:rsidR="00376077" w:rsidRPr="00895048">
              <w:rPr>
                <w:sz w:val="19"/>
                <w:szCs w:val="19"/>
                <w:lang w:val="cs-CZ"/>
              </w:rPr>
              <w:t>potravinách – alkoholové</w:t>
            </w:r>
            <w:r w:rsidRPr="00895048">
              <w:rPr>
                <w:sz w:val="19"/>
                <w:szCs w:val="19"/>
                <w:lang w:val="cs-CZ"/>
              </w:rPr>
              <w:t>, mléčné, propionové a octové kvašení, metabolizmus dusíkatých látek a lipidů. Mikrobiální metabolity znehodnocující potraviny.</w:t>
            </w:r>
          </w:p>
          <w:p w14:paraId="64641087" w14:textId="47D084D2"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Vnější a vnitřní faktory ovlivňující růst a přežívání mikroorganizmů v potravinách. Nové postupy v konzervaci potravin. Inhibiční látky produkované potravinářsky významnými </w:t>
            </w:r>
            <w:r w:rsidR="00376077" w:rsidRPr="00895048">
              <w:rPr>
                <w:sz w:val="19"/>
                <w:szCs w:val="19"/>
                <w:lang w:val="cs-CZ"/>
              </w:rPr>
              <w:t>mikroorganizmy – využití</w:t>
            </w:r>
            <w:r w:rsidRPr="00895048">
              <w:rPr>
                <w:sz w:val="19"/>
                <w:szCs w:val="19"/>
                <w:lang w:val="cs-CZ"/>
              </w:rPr>
              <w:t xml:space="preserve"> v potravinářství. </w:t>
            </w:r>
          </w:p>
          <w:p w14:paraId="6DDAE807"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Přídatné látky a jejich interakce s mikroorganizmy v potravinách. </w:t>
            </w:r>
          </w:p>
          <w:p w14:paraId="02043E59"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Mikrobiologie nefermentovaných potravin.</w:t>
            </w:r>
          </w:p>
          <w:p w14:paraId="77D87BB9"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 xml:space="preserve">Využití mikroorganizmů v technologii výroby fermentovaných potravin a nápojů. </w:t>
            </w:r>
          </w:p>
          <w:p w14:paraId="470F6C88" w14:textId="77777777" w:rsidR="00827B96" w:rsidRPr="00895048" w:rsidRDefault="00827B96" w:rsidP="00827B96">
            <w:pPr>
              <w:pStyle w:val="TableParagraph"/>
              <w:numPr>
                <w:ilvl w:val="1"/>
                <w:numId w:val="23"/>
              </w:numPr>
              <w:ind w:left="113" w:hanging="113"/>
              <w:jc w:val="both"/>
              <w:rPr>
                <w:sz w:val="19"/>
                <w:szCs w:val="19"/>
                <w:lang w:val="cs-CZ"/>
              </w:rPr>
            </w:pPr>
            <w:r w:rsidRPr="00895048">
              <w:rPr>
                <w:sz w:val="19"/>
                <w:szCs w:val="19"/>
                <w:lang w:val="cs-CZ"/>
              </w:rPr>
              <w:t>Přímá a nepřímá detekce mikroorganizmů a jejich metabolitů v potravinách. Kultivační a non-kultivační metody. Využití nových technik detekce.</w:t>
            </w:r>
          </w:p>
          <w:p w14:paraId="35C385C8" w14:textId="77777777" w:rsidR="00827B96" w:rsidRPr="00902F41" w:rsidRDefault="00827B96" w:rsidP="00827B96">
            <w:pPr>
              <w:pStyle w:val="TableParagraph"/>
              <w:numPr>
                <w:ilvl w:val="1"/>
                <w:numId w:val="23"/>
              </w:numPr>
              <w:ind w:left="113" w:hanging="113"/>
              <w:jc w:val="both"/>
            </w:pPr>
            <w:r w:rsidRPr="00895048">
              <w:rPr>
                <w:sz w:val="19"/>
                <w:szCs w:val="19"/>
                <w:lang w:val="cs-CZ"/>
              </w:rPr>
              <w:t>Využití geneticky modifikovaných mikroorganizmů při produkci potravin. Zdravotní rizika. Detekce geneticky modifikovaných mikroorganizmů v potravinách.</w:t>
            </w:r>
          </w:p>
        </w:tc>
      </w:tr>
      <w:tr w:rsidR="00827B96" w:rsidRPr="00902F41" w14:paraId="1F2637B8" w14:textId="77777777" w:rsidTr="00B018A6">
        <w:trPr>
          <w:trHeight w:val="265"/>
        </w:trPr>
        <w:tc>
          <w:tcPr>
            <w:tcW w:w="3904" w:type="dxa"/>
            <w:gridSpan w:val="5"/>
            <w:tcBorders>
              <w:top w:val="nil"/>
            </w:tcBorders>
            <w:shd w:val="clear" w:color="auto" w:fill="F7CAAC"/>
          </w:tcPr>
          <w:p w14:paraId="1FB3EF21" w14:textId="470D9E9E" w:rsidR="00827B96" w:rsidRPr="00902F41" w:rsidRDefault="00827B96" w:rsidP="00827B96">
            <w:pPr>
              <w:jc w:val="both"/>
              <w:rPr>
                <w:sz w:val="19"/>
                <w:szCs w:val="19"/>
              </w:rPr>
            </w:pPr>
            <w:r w:rsidRPr="00902F41">
              <w:rPr>
                <w:b/>
                <w:sz w:val="19"/>
                <w:szCs w:val="19"/>
              </w:rPr>
              <w:t>Studijní literatura a studijní pomůc</w:t>
            </w:r>
            <w:r w:rsidR="00D01DB5" w:rsidRPr="00EF0A8C">
              <w:rPr>
                <w:b/>
              </w:rPr>
              <w:t>ky</w:t>
            </w:r>
          </w:p>
        </w:tc>
        <w:tc>
          <w:tcPr>
            <w:tcW w:w="6161" w:type="dxa"/>
            <w:gridSpan w:val="10"/>
            <w:tcBorders>
              <w:top w:val="nil"/>
              <w:bottom w:val="nil"/>
            </w:tcBorders>
          </w:tcPr>
          <w:p w14:paraId="54E98F2B" w14:textId="77777777" w:rsidR="00827B96" w:rsidRPr="00902F41" w:rsidRDefault="00827B96" w:rsidP="00827B96">
            <w:pPr>
              <w:jc w:val="both"/>
            </w:pPr>
          </w:p>
        </w:tc>
      </w:tr>
      <w:tr w:rsidR="00827B96" w:rsidRPr="00902F41" w14:paraId="3EB38BF1" w14:textId="77777777" w:rsidTr="00B018A6">
        <w:trPr>
          <w:trHeight w:val="1497"/>
        </w:trPr>
        <w:tc>
          <w:tcPr>
            <w:tcW w:w="10065" w:type="dxa"/>
            <w:gridSpan w:val="15"/>
            <w:tcBorders>
              <w:top w:val="nil"/>
            </w:tcBorders>
          </w:tcPr>
          <w:p w14:paraId="1834522E" w14:textId="77777777" w:rsidR="00827B96" w:rsidRPr="00902F41" w:rsidRDefault="00827B96" w:rsidP="00827B96">
            <w:pPr>
              <w:jc w:val="both"/>
              <w:rPr>
                <w:sz w:val="19"/>
                <w:szCs w:val="19"/>
                <w:u w:val="single"/>
              </w:rPr>
            </w:pPr>
            <w:r w:rsidRPr="00902F41">
              <w:rPr>
                <w:sz w:val="19"/>
                <w:szCs w:val="19"/>
                <w:u w:val="single"/>
              </w:rPr>
              <w:t>Povinná literatura:</w:t>
            </w:r>
          </w:p>
          <w:p w14:paraId="2A417B5D" w14:textId="4B4DB101" w:rsidR="00827B96" w:rsidRDefault="00827B96" w:rsidP="00827B96">
            <w:pPr>
              <w:jc w:val="both"/>
              <w:rPr>
                <w:sz w:val="19"/>
                <w:szCs w:val="19"/>
              </w:rPr>
            </w:pPr>
            <w:r w:rsidRPr="00902F41">
              <w:rPr>
                <w:sz w:val="19"/>
                <w:szCs w:val="19"/>
              </w:rPr>
              <w:t xml:space="preserve">MATTHEWS, K.R., KNIEL, K.E., MONTVILLE, T.J. </w:t>
            </w:r>
            <w:r w:rsidRPr="00902F41">
              <w:rPr>
                <w:i/>
                <w:sz w:val="19"/>
                <w:szCs w:val="19"/>
              </w:rPr>
              <w:t xml:space="preserve">Food </w:t>
            </w:r>
            <w:r w:rsidR="0030694E" w:rsidRPr="00902F41">
              <w:rPr>
                <w:i/>
                <w:sz w:val="19"/>
                <w:szCs w:val="19"/>
              </w:rPr>
              <w:t>Microbiology – An</w:t>
            </w:r>
            <w:r w:rsidRPr="00902F41">
              <w:rPr>
                <w:i/>
                <w:sz w:val="19"/>
                <w:szCs w:val="19"/>
              </w:rPr>
              <w:t xml:space="preserve"> Introduction</w:t>
            </w:r>
            <w:r>
              <w:rPr>
                <w:i/>
                <w:sz w:val="19"/>
                <w:szCs w:val="19"/>
              </w:rPr>
              <w:t>.</w:t>
            </w:r>
            <w:r w:rsidRPr="00902F41">
              <w:rPr>
                <w:sz w:val="19"/>
                <w:szCs w:val="19"/>
              </w:rPr>
              <w:t xml:space="preserve"> 4th Ed. American Society for Microbiology</w:t>
            </w:r>
            <w:r>
              <w:rPr>
                <w:sz w:val="19"/>
                <w:szCs w:val="19"/>
              </w:rPr>
              <w:t xml:space="preserve">, </w:t>
            </w:r>
            <w:r w:rsidRPr="00902F41">
              <w:rPr>
                <w:sz w:val="19"/>
                <w:szCs w:val="19"/>
              </w:rPr>
              <w:t xml:space="preserve">2017. Dostupné z: </w:t>
            </w:r>
            <w:hyperlink r:id="rId31" w:history="1">
              <w:r w:rsidRPr="00DA0763">
                <w:rPr>
                  <w:rStyle w:val="Hypertextovodkaz"/>
                  <w:sz w:val="19"/>
                  <w:szCs w:val="19"/>
                </w:rPr>
                <w:t>https://app.knovel.com/hotlink/toc/id:kpFMAIE017/food-microbiology-an/food-microbiology-an</w:t>
              </w:r>
            </w:hyperlink>
            <w:r w:rsidR="00F2440D">
              <w:rPr>
                <w:rStyle w:val="Hypertextovodkaz"/>
                <w:sz w:val="19"/>
                <w:szCs w:val="19"/>
              </w:rPr>
              <w:t>.</w:t>
            </w:r>
          </w:p>
          <w:p w14:paraId="2D2671A8" w14:textId="77777777" w:rsidR="00827B96" w:rsidRPr="00902F41" w:rsidRDefault="00827B96" w:rsidP="00827B96">
            <w:pPr>
              <w:jc w:val="both"/>
              <w:rPr>
                <w:sz w:val="19"/>
                <w:szCs w:val="19"/>
              </w:rPr>
            </w:pPr>
            <w:r w:rsidRPr="00902F41">
              <w:rPr>
                <w:sz w:val="19"/>
                <w:szCs w:val="19"/>
              </w:rPr>
              <w:t>ADAMS, M.R., MOSS, M.O., McC</w:t>
            </w:r>
            <w:r w:rsidRPr="00B8788A">
              <w:rPr>
                <w:caps/>
                <w:sz w:val="19"/>
                <w:szCs w:val="19"/>
              </w:rPr>
              <w:t>lure</w:t>
            </w:r>
            <w:r w:rsidRPr="00902F41">
              <w:rPr>
                <w:sz w:val="19"/>
                <w:szCs w:val="19"/>
              </w:rPr>
              <w:t xml:space="preserve">, P.J. </w:t>
            </w:r>
            <w:r w:rsidRPr="00902F41">
              <w:rPr>
                <w:i/>
                <w:sz w:val="19"/>
                <w:szCs w:val="19"/>
              </w:rPr>
              <w:t xml:space="preserve">Food Microbiology. </w:t>
            </w:r>
            <w:r w:rsidRPr="00902F41">
              <w:rPr>
                <w:sz w:val="19"/>
                <w:szCs w:val="19"/>
              </w:rPr>
              <w:t xml:space="preserve">4th Ed. Royal Society of Chemistry, 2016. Dostupné z: </w:t>
            </w:r>
            <w:hyperlink r:id="rId32" w:history="1">
              <w:r w:rsidRPr="00902F41">
                <w:rPr>
                  <w:rStyle w:val="Hypertextovodkaz"/>
                  <w:sz w:val="19"/>
                  <w:szCs w:val="19"/>
                </w:rPr>
                <w:t>https://app.knovel.com/hotlink/toc/id:kpFME00042/food-microbiology-4th/food-microbiology-4th</w:t>
              </w:r>
            </w:hyperlink>
            <w:r>
              <w:rPr>
                <w:sz w:val="19"/>
                <w:szCs w:val="19"/>
              </w:rPr>
              <w:t>.</w:t>
            </w:r>
          </w:p>
          <w:p w14:paraId="36E30FD3" w14:textId="48164874" w:rsidR="00827B96" w:rsidRPr="00902F41" w:rsidRDefault="00827B96" w:rsidP="00827B96">
            <w:pPr>
              <w:jc w:val="both"/>
              <w:rPr>
                <w:sz w:val="19"/>
                <w:szCs w:val="19"/>
              </w:rPr>
            </w:pPr>
            <w:r w:rsidRPr="00902F41">
              <w:rPr>
                <w:sz w:val="19"/>
                <w:szCs w:val="19"/>
              </w:rPr>
              <w:t>DOYLE, M.P., BUCHAN</w:t>
            </w:r>
            <w:r w:rsidRPr="00B8788A">
              <w:rPr>
                <w:caps/>
                <w:sz w:val="19"/>
                <w:szCs w:val="19"/>
              </w:rPr>
              <w:t>an</w:t>
            </w:r>
            <w:r w:rsidRPr="00902F41">
              <w:rPr>
                <w:sz w:val="19"/>
                <w:szCs w:val="19"/>
              </w:rPr>
              <w:t>, R.L. </w:t>
            </w:r>
            <w:r w:rsidRPr="00902F41">
              <w:rPr>
                <w:i/>
                <w:iCs/>
                <w:sz w:val="19"/>
                <w:szCs w:val="19"/>
              </w:rPr>
              <w:t xml:space="preserve">Food </w:t>
            </w:r>
            <w:r w:rsidR="0030694E" w:rsidRPr="00902F41">
              <w:rPr>
                <w:i/>
                <w:iCs/>
                <w:sz w:val="19"/>
                <w:szCs w:val="19"/>
              </w:rPr>
              <w:t>Microbiology – Fundamentals</w:t>
            </w:r>
            <w:r w:rsidRPr="00902F41">
              <w:rPr>
                <w:i/>
                <w:iCs/>
                <w:sz w:val="19"/>
                <w:szCs w:val="19"/>
              </w:rPr>
              <w:t xml:space="preserve"> and Frontiers. </w:t>
            </w:r>
            <w:r w:rsidRPr="00902F41">
              <w:rPr>
                <w:iCs/>
                <w:sz w:val="19"/>
                <w:szCs w:val="19"/>
              </w:rPr>
              <w:t>4th Ed.</w:t>
            </w:r>
            <w:r w:rsidRPr="00902F41">
              <w:rPr>
                <w:sz w:val="19"/>
                <w:szCs w:val="19"/>
              </w:rPr>
              <w:t> American Society for Microbiology</w:t>
            </w:r>
            <w:r>
              <w:rPr>
                <w:sz w:val="19"/>
                <w:szCs w:val="19"/>
              </w:rPr>
              <w:t xml:space="preserve">, </w:t>
            </w:r>
            <w:r w:rsidRPr="00902F41">
              <w:rPr>
                <w:sz w:val="19"/>
                <w:szCs w:val="19"/>
              </w:rPr>
              <w:t xml:space="preserve">2013. Dostupné z: </w:t>
            </w:r>
            <w:hyperlink r:id="rId33" w:history="1">
              <w:r w:rsidRPr="00DA0763">
                <w:rPr>
                  <w:rStyle w:val="Hypertextovodkaz"/>
                  <w:sz w:val="19"/>
                  <w:szCs w:val="19"/>
                </w:rPr>
                <w:t>https://app.knovel.com/hotlink/toc/id:kpFMFFE001/food-microbiology-fundamentals/food-microbiology-fundamentals</w:t>
              </w:r>
            </w:hyperlink>
            <w:r>
              <w:rPr>
                <w:sz w:val="19"/>
                <w:szCs w:val="19"/>
              </w:rPr>
              <w:t>.</w:t>
            </w:r>
          </w:p>
          <w:p w14:paraId="3FE2EAAB" w14:textId="77777777" w:rsidR="00827B96" w:rsidRPr="00902F41" w:rsidRDefault="00827B96" w:rsidP="00827B96">
            <w:pPr>
              <w:jc w:val="both"/>
              <w:rPr>
                <w:sz w:val="10"/>
                <w:szCs w:val="10"/>
              </w:rPr>
            </w:pPr>
          </w:p>
          <w:p w14:paraId="7F5173DD" w14:textId="77777777" w:rsidR="00827B96" w:rsidRDefault="00827B96" w:rsidP="00827B96">
            <w:pPr>
              <w:jc w:val="both"/>
              <w:rPr>
                <w:sz w:val="19"/>
                <w:szCs w:val="19"/>
                <w:u w:val="single"/>
              </w:rPr>
            </w:pPr>
            <w:r w:rsidRPr="00902F41">
              <w:rPr>
                <w:sz w:val="19"/>
                <w:szCs w:val="19"/>
                <w:u w:val="single"/>
              </w:rPr>
              <w:t>Doporučená literatura:</w:t>
            </w:r>
          </w:p>
          <w:p w14:paraId="72D6EC01" w14:textId="54E875B0" w:rsidR="00827B96" w:rsidRPr="00902F41" w:rsidRDefault="00827B96" w:rsidP="00827B96">
            <w:pPr>
              <w:jc w:val="both"/>
              <w:rPr>
                <w:bCs/>
                <w:sz w:val="19"/>
                <w:szCs w:val="19"/>
              </w:rPr>
            </w:pPr>
            <w:r w:rsidRPr="00902F41">
              <w:rPr>
                <w:sz w:val="19"/>
                <w:szCs w:val="19"/>
              </w:rPr>
              <w:lastRenderedPageBreak/>
              <w:t xml:space="preserve">JAGADEESAN, B. et al. </w:t>
            </w:r>
            <w:r w:rsidRPr="00B8788A">
              <w:rPr>
                <w:bCs/>
                <w:i/>
                <w:iCs/>
                <w:sz w:val="19"/>
                <w:szCs w:val="19"/>
              </w:rPr>
              <w:t>The Use of Next Generation Sequencing for Improving Food Safety: Translation into Practice</w:t>
            </w:r>
            <w:r w:rsidRPr="00902F41">
              <w:rPr>
                <w:bCs/>
                <w:sz w:val="19"/>
                <w:szCs w:val="19"/>
              </w:rPr>
              <w:t xml:space="preserve">. </w:t>
            </w:r>
            <w:r w:rsidRPr="00B8788A">
              <w:rPr>
                <w:bCs/>
                <w:iCs/>
                <w:sz w:val="19"/>
                <w:szCs w:val="19"/>
              </w:rPr>
              <w:t>Food Microbiology</w:t>
            </w:r>
            <w:r>
              <w:rPr>
                <w:bCs/>
                <w:i/>
                <w:sz w:val="19"/>
                <w:szCs w:val="19"/>
              </w:rPr>
              <w:t xml:space="preserve"> </w:t>
            </w:r>
            <w:r w:rsidRPr="00902F41">
              <w:rPr>
                <w:bCs/>
                <w:sz w:val="19"/>
                <w:szCs w:val="19"/>
              </w:rPr>
              <w:t>79</w:t>
            </w:r>
            <w:r>
              <w:rPr>
                <w:bCs/>
                <w:sz w:val="19"/>
                <w:szCs w:val="19"/>
              </w:rPr>
              <w:t xml:space="preserve">, </w:t>
            </w:r>
            <w:r w:rsidRPr="00902F41">
              <w:rPr>
                <w:bCs/>
                <w:sz w:val="19"/>
                <w:szCs w:val="19"/>
              </w:rPr>
              <w:t>96-115</w:t>
            </w:r>
            <w:r w:rsidR="002C2A7C">
              <w:rPr>
                <w:bCs/>
                <w:sz w:val="19"/>
                <w:szCs w:val="19"/>
              </w:rPr>
              <w:t xml:space="preserve">, </w:t>
            </w:r>
            <w:r w:rsidRPr="00902F41">
              <w:rPr>
                <w:bCs/>
                <w:sz w:val="19"/>
                <w:szCs w:val="19"/>
              </w:rPr>
              <w:t>2019.</w:t>
            </w:r>
          </w:p>
          <w:p w14:paraId="3A28D2FB" w14:textId="77777777" w:rsidR="00827B96" w:rsidRPr="00902F41" w:rsidRDefault="00827B96" w:rsidP="00827B96">
            <w:pPr>
              <w:jc w:val="both"/>
              <w:rPr>
                <w:sz w:val="19"/>
                <w:szCs w:val="19"/>
                <w:u w:val="single"/>
              </w:rPr>
            </w:pPr>
            <w:r w:rsidRPr="00902F41">
              <w:rPr>
                <w:sz w:val="19"/>
                <w:szCs w:val="19"/>
              </w:rPr>
              <w:t xml:space="preserve">HAMMEED, S., XIE, L., YING, Y. </w:t>
            </w:r>
            <w:r w:rsidRPr="00B8788A">
              <w:rPr>
                <w:bCs/>
                <w:i/>
                <w:iCs/>
                <w:sz w:val="19"/>
                <w:szCs w:val="19"/>
              </w:rPr>
              <w:t xml:space="preserve">Conventional and </w:t>
            </w:r>
            <w:r>
              <w:rPr>
                <w:bCs/>
                <w:i/>
                <w:iCs/>
                <w:sz w:val="19"/>
                <w:szCs w:val="19"/>
              </w:rPr>
              <w:t>E</w:t>
            </w:r>
            <w:r w:rsidRPr="00B8788A">
              <w:rPr>
                <w:bCs/>
                <w:i/>
                <w:iCs/>
                <w:sz w:val="19"/>
                <w:szCs w:val="19"/>
              </w:rPr>
              <w:t xml:space="preserve">merging </w:t>
            </w:r>
            <w:r>
              <w:rPr>
                <w:bCs/>
                <w:i/>
                <w:iCs/>
                <w:sz w:val="19"/>
                <w:szCs w:val="19"/>
              </w:rPr>
              <w:t>D</w:t>
            </w:r>
            <w:r w:rsidRPr="00B8788A">
              <w:rPr>
                <w:bCs/>
                <w:i/>
                <w:iCs/>
                <w:sz w:val="19"/>
                <w:szCs w:val="19"/>
              </w:rPr>
              <w:t xml:space="preserve">etection </w:t>
            </w:r>
            <w:r>
              <w:rPr>
                <w:bCs/>
                <w:i/>
                <w:iCs/>
                <w:sz w:val="19"/>
                <w:szCs w:val="19"/>
              </w:rPr>
              <w:t>T</w:t>
            </w:r>
            <w:r w:rsidRPr="00B8788A">
              <w:rPr>
                <w:bCs/>
                <w:i/>
                <w:iCs/>
                <w:sz w:val="19"/>
                <w:szCs w:val="19"/>
              </w:rPr>
              <w:t xml:space="preserve">echniques for </w:t>
            </w:r>
            <w:r>
              <w:rPr>
                <w:bCs/>
                <w:i/>
                <w:iCs/>
                <w:sz w:val="19"/>
                <w:szCs w:val="19"/>
              </w:rPr>
              <w:t>P</w:t>
            </w:r>
            <w:r w:rsidRPr="00B8788A">
              <w:rPr>
                <w:bCs/>
                <w:i/>
                <w:iCs/>
                <w:sz w:val="19"/>
                <w:szCs w:val="19"/>
              </w:rPr>
              <w:t xml:space="preserve">athogenic </w:t>
            </w:r>
            <w:r>
              <w:rPr>
                <w:bCs/>
                <w:i/>
                <w:iCs/>
                <w:sz w:val="19"/>
                <w:szCs w:val="19"/>
              </w:rPr>
              <w:t>B</w:t>
            </w:r>
            <w:r w:rsidRPr="00B8788A">
              <w:rPr>
                <w:bCs/>
                <w:i/>
                <w:iCs/>
                <w:sz w:val="19"/>
                <w:szCs w:val="19"/>
              </w:rPr>
              <w:t>acteria in </w:t>
            </w:r>
            <w:r>
              <w:rPr>
                <w:bCs/>
                <w:i/>
                <w:iCs/>
                <w:sz w:val="19"/>
                <w:szCs w:val="19"/>
              </w:rPr>
              <w:t>F</w:t>
            </w:r>
            <w:r w:rsidRPr="00B8788A">
              <w:rPr>
                <w:bCs/>
                <w:i/>
                <w:iCs/>
                <w:sz w:val="19"/>
                <w:szCs w:val="19"/>
              </w:rPr>
              <w:t>ood </w:t>
            </w:r>
            <w:r>
              <w:rPr>
                <w:bCs/>
                <w:i/>
                <w:iCs/>
                <w:sz w:val="19"/>
                <w:szCs w:val="19"/>
              </w:rPr>
              <w:t>S</w:t>
            </w:r>
            <w:r w:rsidRPr="00B8788A">
              <w:rPr>
                <w:bCs/>
                <w:i/>
                <w:iCs/>
                <w:sz w:val="19"/>
                <w:szCs w:val="19"/>
              </w:rPr>
              <w:t xml:space="preserve">cience: A </w:t>
            </w:r>
            <w:r>
              <w:rPr>
                <w:bCs/>
                <w:i/>
                <w:iCs/>
                <w:sz w:val="19"/>
                <w:szCs w:val="19"/>
              </w:rPr>
              <w:t>R</w:t>
            </w:r>
            <w:r w:rsidRPr="00B8788A">
              <w:rPr>
                <w:bCs/>
                <w:i/>
                <w:iCs/>
                <w:sz w:val="19"/>
                <w:szCs w:val="19"/>
              </w:rPr>
              <w:t>eview</w:t>
            </w:r>
            <w:r w:rsidRPr="00902F41">
              <w:rPr>
                <w:sz w:val="19"/>
                <w:szCs w:val="19"/>
              </w:rPr>
              <w:t xml:space="preserve">. </w:t>
            </w:r>
            <w:r w:rsidRPr="00B8788A">
              <w:rPr>
                <w:iCs/>
                <w:sz w:val="19"/>
                <w:szCs w:val="19"/>
              </w:rPr>
              <w:t>Trends in Food Science and Technology</w:t>
            </w:r>
            <w:r w:rsidRPr="00902F41">
              <w:rPr>
                <w:i/>
                <w:sz w:val="19"/>
                <w:szCs w:val="19"/>
              </w:rPr>
              <w:t xml:space="preserve"> </w:t>
            </w:r>
            <w:r w:rsidRPr="00B8788A">
              <w:rPr>
                <w:sz w:val="19"/>
                <w:szCs w:val="19"/>
              </w:rPr>
              <w:t>81, 61-73, 2018.</w:t>
            </w:r>
          </w:p>
          <w:p w14:paraId="4B32C152" w14:textId="77777777" w:rsidR="00827B96" w:rsidRPr="00902F41" w:rsidRDefault="00827B96" w:rsidP="00827B96">
            <w:pPr>
              <w:jc w:val="both"/>
              <w:rPr>
                <w:sz w:val="19"/>
                <w:szCs w:val="19"/>
              </w:rPr>
            </w:pPr>
            <w:r w:rsidRPr="00902F41">
              <w:rPr>
                <w:sz w:val="19"/>
                <w:szCs w:val="19"/>
              </w:rPr>
              <w:t>EL-MANSI, M., HØIRIIS NIELSEN, J., MOUSDALE, D.M</w:t>
            </w:r>
            <w:r>
              <w:rPr>
                <w:sz w:val="19"/>
                <w:szCs w:val="19"/>
              </w:rPr>
              <w:t>.</w:t>
            </w:r>
            <w:r w:rsidRPr="00902F41">
              <w:rPr>
                <w:sz w:val="19"/>
                <w:szCs w:val="19"/>
              </w:rPr>
              <w:t xml:space="preserve">, ALLMAN, T., CARLSON, R. </w:t>
            </w:r>
            <w:r w:rsidRPr="00902F41">
              <w:rPr>
                <w:i/>
                <w:iCs/>
                <w:sz w:val="19"/>
                <w:szCs w:val="19"/>
              </w:rPr>
              <w:t>Fermentation Microbiology and Biotechnology</w:t>
            </w:r>
            <w:r w:rsidRPr="00902F41">
              <w:rPr>
                <w:sz w:val="19"/>
                <w:szCs w:val="19"/>
              </w:rPr>
              <w:t>. 4th Ed.</w:t>
            </w:r>
            <w:r>
              <w:rPr>
                <w:sz w:val="19"/>
                <w:szCs w:val="19"/>
              </w:rPr>
              <w:t xml:space="preserve"> </w:t>
            </w:r>
            <w:r w:rsidRPr="00902F41">
              <w:rPr>
                <w:sz w:val="19"/>
                <w:szCs w:val="19"/>
              </w:rPr>
              <w:t>Boca Raton: CRC Press, Taylor &amp; Francis Group, 2019.</w:t>
            </w:r>
          </w:p>
          <w:p w14:paraId="752F5455" w14:textId="77777777" w:rsidR="00827B96" w:rsidRPr="00902F41" w:rsidRDefault="00827B96" w:rsidP="00827B96">
            <w:pPr>
              <w:jc w:val="both"/>
              <w:rPr>
                <w:sz w:val="19"/>
                <w:szCs w:val="19"/>
              </w:rPr>
            </w:pPr>
            <w:r w:rsidRPr="00902F41">
              <w:rPr>
                <w:sz w:val="19"/>
                <w:szCs w:val="19"/>
              </w:rPr>
              <w:t>WOLF-HALL, C., NGANJE, W.E.</w:t>
            </w:r>
            <w:r>
              <w:rPr>
                <w:sz w:val="19"/>
                <w:szCs w:val="19"/>
              </w:rPr>
              <w:t xml:space="preserve"> </w:t>
            </w:r>
            <w:r w:rsidRPr="00902F41">
              <w:rPr>
                <w:i/>
                <w:iCs/>
                <w:sz w:val="19"/>
                <w:szCs w:val="19"/>
              </w:rPr>
              <w:t xml:space="preserve">Microbial Food Safety: </w:t>
            </w:r>
            <w:r>
              <w:rPr>
                <w:i/>
                <w:iCs/>
                <w:sz w:val="19"/>
                <w:szCs w:val="19"/>
              </w:rPr>
              <w:t>A</w:t>
            </w:r>
            <w:r w:rsidRPr="00902F41">
              <w:rPr>
                <w:i/>
                <w:iCs/>
                <w:sz w:val="19"/>
                <w:szCs w:val="19"/>
              </w:rPr>
              <w:t xml:space="preserve"> Food Systems Approach</w:t>
            </w:r>
            <w:r w:rsidRPr="00902F41">
              <w:rPr>
                <w:sz w:val="19"/>
                <w:szCs w:val="19"/>
              </w:rPr>
              <w:t>. Wallingford: CABI, 2017.</w:t>
            </w:r>
          </w:p>
          <w:p w14:paraId="33C33026" w14:textId="77777777" w:rsidR="00827B96" w:rsidRPr="00902F41" w:rsidRDefault="00827B96" w:rsidP="00827B96">
            <w:pPr>
              <w:jc w:val="both"/>
              <w:rPr>
                <w:sz w:val="19"/>
                <w:szCs w:val="19"/>
              </w:rPr>
            </w:pPr>
            <w:r w:rsidRPr="00902F41">
              <w:rPr>
                <w:sz w:val="19"/>
                <w:szCs w:val="19"/>
              </w:rPr>
              <w:t>D'AGOSTINO, M., THOMPSON, K.C., COOK, N. </w:t>
            </w:r>
            <w:r w:rsidRPr="00902F41">
              <w:rPr>
                <w:i/>
                <w:iCs/>
                <w:sz w:val="19"/>
                <w:szCs w:val="19"/>
              </w:rPr>
              <w:t>Molecular Microbial Diagnostic Methods: Pathways to Implementation for the Food and Water Industries</w:t>
            </w:r>
            <w:r w:rsidRPr="00902F41">
              <w:rPr>
                <w:sz w:val="19"/>
                <w:szCs w:val="19"/>
              </w:rPr>
              <w:t>. Amsterdam: Elsevier AP, 2016.</w:t>
            </w:r>
          </w:p>
          <w:p w14:paraId="621AF19A" w14:textId="77777777" w:rsidR="00827B96" w:rsidRPr="00902F41" w:rsidRDefault="00827B96" w:rsidP="00827B96">
            <w:pPr>
              <w:jc w:val="both"/>
            </w:pPr>
            <w:r w:rsidRPr="00902F41">
              <w:rPr>
                <w:sz w:val="19"/>
                <w:szCs w:val="19"/>
              </w:rPr>
              <w:t>DEÁK, T.</w:t>
            </w:r>
            <w:r>
              <w:rPr>
                <w:sz w:val="19"/>
                <w:szCs w:val="19"/>
              </w:rPr>
              <w:t>,</w:t>
            </w:r>
            <w:r w:rsidRPr="00902F41">
              <w:rPr>
                <w:sz w:val="19"/>
                <w:szCs w:val="19"/>
              </w:rPr>
              <w:t xml:space="preserve"> FARKAS, J. </w:t>
            </w:r>
            <w:r w:rsidRPr="00902F41">
              <w:rPr>
                <w:i/>
                <w:iCs/>
                <w:sz w:val="19"/>
                <w:szCs w:val="19"/>
              </w:rPr>
              <w:t>Microbiology of Thermally Preserved Foods: Canning and Novel Physical Methods</w:t>
            </w:r>
            <w:r w:rsidRPr="00902F41">
              <w:rPr>
                <w:sz w:val="19"/>
                <w:szCs w:val="19"/>
              </w:rPr>
              <w:t>. Lancaster, PA: DEStech Publications, 2013.</w:t>
            </w:r>
            <w:r w:rsidRPr="00902F41">
              <w:t xml:space="preserve"> </w:t>
            </w:r>
          </w:p>
        </w:tc>
      </w:tr>
      <w:tr w:rsidR="00827B96" w:rsidRPr="00902F41" w14:paraId="405A12A7"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090C8514" w14:textId="77777777" w:rsidR="00827B96" w:rsidRPr="00902F41" w:rsidRDefault="00827B96" w:rsidP="00827B96">
            <w:pPr>
              <w:jc w:val="center"/>
              <w:rPr>
                <w:b/>
                <w:sz w:val="19"/>
                <w:szCs w:val="19"/>
              </w:rPr>
            </w:pPr>
            <w:r w:rsidRPr="00902F41">
              <w:rPr>
                <w:b/>
                <w:sz w:val="19"/>
                <w:szCs w:val="19"/>
              </w:rPr>
              <w:lastRenderedPageBreak/>
              <w:t>Informace ke kombinované nebo distanční formě</w:t>
            </w:r>
          </w:p>
        </w:tc>
      </w:tr>
      <w:tr w:rsidR="00827B96" w:rsidRPr="00902F41" w14:paraId="2F1A393F" w14:textId="77777777" w:rsidTr="00B018A6">
        <w:tc>
          <w:tcPr>
            <w:tcW w:w="5038" w:type="dxa"/>
            <w:gridSpan w:val="7"/>
            <w:tcBorders>
              <w:top w:val="single" w:sz="2" w:space="0" w:color="auto"/>
            </w:tcBorders>
            <w:shd w:val="clear" w:color="auto" w:fill="F7CAAC"/>
          </w:tcPr>
          <w:p w14:paraId="5A8A67F5" w14:textId="77777777" w:rsidR="00827B96" w:rsidRPr="00902F41" w:rsidRDefault="00827B96" w:rsidP="00827B96">
            <w:pPr>
              <w:jc w:val="both"/>
              <w:rPr>
                <w:sz w:val="19"/>
                <w:szCs w:val="19"/>
              </w:rPr>
            </w:pPr>
            <w:r w:rsidRPr="00902F41">
              <w:rPr>
                <w:b/>
                <w:sz w:val="19"/>
                <w:szCs w:val="19"/>
              </w:rPr>
              <w:t>Rozsah konzultací (soustředění)</w:t>
            </w:r>
          </w:p>
        </w:tc>
        <w:tc>
          <w:tcPr>
            <w:tcW w:w="889" w:type="dxa"/>
            <w:tcBorders>
              <w:top w:val="single" w:sz="2" w:space="0" w:color="auto"/>
            </w:tcBorders>
          </w:tcPr>
          <w:p w14:paraId="0AC3134D" w14:textId="77777777" w:rsidR="00827B96" w:rsidRPr="00902F41" w:rsidRDefault="00827B96" w:rsidP="00827B96">
            <w:pPr>
              <w:jc w:val="both"/>
              <w:rPr>
                <w:sz w:val="19"/>
                <w:szCs w:val="19"/>
              </w:rPr>
            </w:pPr>
          </w:p>
        </w:tc>
        <w:tc>
          <w:tcPr>
            <w:tcW w:w="4138" w:type="dxa"/>
            <w:gridSpan w:val="7"/>
            <w:tcBorders>
              <w:top w:val="single" w:sz="2" w:space="0" w:color="auto"/>
            </w:tcBorders>
            <w:shd w:val="clear" w:color="auto" w:fill="F7CAAC"/>
          </w:tcPr>
          <w:p w14:paraId="78C816A9" w14:textId="77777777" w:rsidR="00827B96" w:rsidRPr="00902F41" w:rsidRDefault="00827B96" w:rsidP="00827B96">
            <w:pPr>
              <w:jc w:val="both"/>
              <w:rPr>
                <w:b/>
                <w:sz w:val="19"/>
                <w:szCs w:val="19"/>
              </w:rPr>
            </w:pPr>
            <w:r w:rsidRPr="00902F41">
              <w:rPr>
                <w:b/>
                <w:sz w:val="19"/>
                <w:szCs w:val="19"/>
              </w:rPr>
              <w:t xml:space="preserve">hodin </w:t>
            </w:r>
          </w:p>
        </w:tc>
      </w:tr>
      <w:tr w:rsidR="00827B96" w:rsidRPr="00902F41" w14:paraId="1E84E448" w14:textId="77777777" w:rsidTr="00B018A6">
        <w:tc>
          <w:tcPr>
            <w:tcW w:w="10065" w:type="dxa"/>
            <w:gridSpan w:val="15"/>
            <w:shd w:val="clear" w:color="auto" w:fill="F7CAAC"/>
          </w:tcPr>
          <w:p w14:paraId="1C12F670" w14:textId="77777777" w:rsidR="00827B96" w:rsidRPr="00902F41" w:rsidRDefault="00827B96" w:rsidP="00827B96">
            <w:pPr>
              <w:jc w:val="both"/>
              <w:rPr>
                <w:b/>
                <w:sz w:val="19"/>
                <w:szCs w:val="19"/>
              </w:rPr>
            </w:pPr>
            <w:r w:rsidRPr="00902F41">
              <w:rPr>
                <w:b/>
                <w:sz w:val="19"/>
                <w:szCs w:val="19"/>
              </w:rPr>
              <w:t>Informace o způsobu kontaktu s vyučujícím</w:t>
            </w:r>
          </w:p>
        </w:tc>
      </w:tr>
      <w:tr w:rsidR="00827B96" w:rsidRPr="00902F41" w14:paraId="47A2E3CD" w14:textId="77777777" w:rsidTr="00B018A6">
        <w:trPr>
          <w:trHeight w:val="272"/>
        </w:trPr>
        <w:tc>
          <w:tcPr>
            <w:tcW w:w="10065" w:type="dxa"/>
            <w:gridSpan w:val="15"/>
          </w:tcPr>
          <w:p w14:paraId="6B365D78" w14:textId="2ECE1E5A" w:rsidR="00827B96" w:rsidRDefault="00827B96" w:rsidP="00827B96">
            <w:pPr>
              <w:pStyle w:val="xxmsonormal"/>
              <w:shd w:val="clear" w:color="auto" w:fill="FFFFFF"/>
              <w:spacing w:before="0" w:beforeAutospacing="0" w:after="0" w:afterAutospacing="0"/>
              <w:jc w:val="both"/>
              <w:rPr>
                <w:color w:val="000000"/>
                <w:sz w:val="19"/>
                <w:szCs w:val="19"/>
              </w:rPr>
            </w:pPr>
            <w:r w:rsidRPr="00902F41">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902F41">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FACB118" w14:textId="77777777" w:rsidR="00827B96" w:rsidRPr="00902F41" w:rsidRDefault="00827B96" w:rsidP="00827B96">
            <w:pPr>
              <w:pStyle w:val="xxmsonormal"/>
              <w:shd w:val="clear" w:color="auto" w:fill="FFFFFF"/>
              <w:spacing w:before="0" w:beforeAutospacing="0" w:after="0" w:afterAutospacing="0"/>
              <w:jc w:val="both"/>
              <w:rPr>
                <w:color w:val="000000"/>
                <w:sz w:val="10"/>
                <w:szCs w:val="10"/>
              </w:rPr>
            </w:pPr>
          </w:p>
          <w:p w14:paraId="67CEB7EA" w14:textId="77777777" w:rsidR="00827B96" w:rsidRDefault="00827B96" w:rsidP="00827B96">
            <w:pPr>
              <w:pStyle w:val="xxmsonormal"/>
              <w:shd w:val="clear" w:color="auto" w:fill="FFFFFF"/>
              <w:spacing w:before="0" w:beforeAutospacing="0" w:after="0" w:afterAutospacing="0"/>
              <w:jc w:val="both"/>
              <w:rPr>
                <w:color w:val="000000"/>
                <w:sz w:val="19"/>
                <w:szCs w:val="19"/>
              </w:rPr>
            </w:pPr>
            <w:r w:rsidRPr="00902F41">
              <w:rPr>
                <w:color w:val="000000"/>
                <w:sz w:val="19"/>
                <w:szCs w:val="19"/>
              </w:rPr>
              <w:t xml:space="preserve">Možnosti komunikace s vyučujícím: </w:t>
            </w:r>
            <w:hyperlink r:id="rId34" w:history="1">
              <w:r w:rsidRPr="00902F41">
                <w:rPr>
                  <w:rStyle w:val="Hypertextovodkaz"/>
                  <w:sz w:val="19"/>
                  <w:szCs w:val="19"/>
                </w:rPr>
                <w:t>bunkova@utb.cz</w:t>
              </w:r>
            </w:hyperlink>
            <w:r w:rsidRPr="00902F41">
              <w:rPr>
                <w:color w:val="000000"/>
                <w:sz w:val="19"/>
                <w:szCs w:val="19"/>
              </w:rPr>
              <w:t xml:space="preserve">, 576 031 240, </w:t>
            </w:r>
            <w:hyperlink r:id="rId35" w:history="1">
              <w:r w:rsidRPr="00902F41">
                <w:rPr>
                  <w:rStyle w:val="Hypertextovodkaz"/>
                  <w:sz w:val="19"/>
                  <w:szCs w:val="19"/>
                </w:rPr>
                <w:t>ruzickaj@utb.cz</w:t>
              </w:r>
            </w:hyperlink>
            <w:r w:rsidRPr="00902F41">
              <w:rPr>
                <w:color w:val="000000"/>
                <w:sz w:val="19"/>
                <w:szCs w:val="19"/>
              </w:rPr>
              <w:t>, 576 031 221, 576 031</w:t>
            </w:r>
            <w:r w:rsidR="00885FBA">
              <w:rPr>
                <w:color w:val="000000"/>
                <w:sz w:val="19"/>
                <w:szCs w:val="19"/>
              </w:rPr>
              <w:t> </w:t>
            </w:r>
            <w:r w:rsidRPr="00902F41">
              <w:rPr>
                <w:color w:val="000000"/>
                <w:sz w:val="19"/>
                <w:szCs w:val="19"/>
              </w:rPr>
              <w:t>511.</w:t>
            </w:r>
          </w:p>
          <w:p w14:paraId="3F1299CB" w14:textId="785173A7" w:rsidR="00885FBA" w:rsidRPr="00902F41" w:rsidRDefault="00885FBA" w:rsidP="00827B96">
            <w:pPr>
              <w:pStyle w:val="xxmsonormal"/>
              <w:shd w:val="clear" w:color="auto" w:fill="FFFFFF"/>
              <w:spacing w:before="0" w:beforeAutospacing="0" w:after="0" w:afterAutospacing="0"/>
              <w:jc w:val="both"/>
              <w:rPr>
                <w:sz w:val="20"/>
                <w:szCs w:val="20"/>
              </w:rPr>
            </w:pPr>
          </w:p>
        </w:tc>
      </w:tr>
      <w:tr w:rsidR="007350E9" w:rsidRPr="00283731" w14:paraId="266F1A01" w14:textId="77777777" w:rsidTr="00B018A6">
        <w:trPr>
          <w:trHeight w:val="272"/>
        </w:trPr>
        <w:tc>
          <w:tcPr>
            <w:tcW w:w="10065" w:type="dxa"/>
            <w:gridSpan w:val="15"/>
            <w:tcBorders>
              <w:top w:val="single" w:sz="4" w:space="0" w:color="auto"/>
              <w:left w:val="single" w:sz="4" w:space="0" w:color="auto"/>
              <w:bottom w:val="single" w:sz="4" w:space="0" w:color="auto"/>
              <w:right w:val="single" w:sz="4" w:space="0" w:color="auto"/>
            </w:tcBorders>
            <w:shd w:val="clear" w:color="auto" w:fill="BDD6EE"/>
          </w:tcPr>
          <w:p w14:paraId="67FB155A" w14:textId="77777777" w:rsidR="007350E9" w:rsidRPr="007350E9" w:rsidRDefault="007350E9" w:rsidP="007350E9">
            <w:pPr>
              <w:rPr>
                <w:b/>
                <w:bCs/>
                <w:sz w:val="28"/>
                <w:szCs w:val="28"/>
              </w:rPr>
            </w:pPr>
            <w:bookmarkStart w:id="134" w:name="_Hlk87017495"/>
            <w:bookmarkEnd w:id="131"/>
            <w:r w:rsidRPr="007350E9">
              <w:br w:type="page"/>
            </w:r>
            <w:r w:rsidRPr="007350E9">
              <w:rPr>
                <w:b/>
                <w:bCs/>
                <w:sz w:val="28"/>
                <w:szCs w:val="28"/>
              </w:rPr>
              <w:t>B-III – Charakteristika studijního předmětu</w:t>
            </w:r>
          </w:p>
        </w:tc>
      </w:tr>
      <w:tr w:rsidR="007350E9" w:rsidRPr="00283731" w14:paraId="26C6368D" w14:textId="77777777" w:rsidTr="00AC7038">
        <w:tc>
          <w:tcPr>
            <w:tcW w:w="3545" w:type="dxa"/>
            <w:gridSpan w:val="3"/>
            <w:tcBorders>
              <w:top w:val="double" w:sz="4" w:space="0" w:color="auto"/>
            </w:tcBorders>
            <w:shd w:val="clear" w:color="auto" w:fill="F7CAAC"/>
          </w:tcPr>
          <w:p w14:paraId="0F4558F4" w14:textId="77777777" w:rsidR="007350E9" w:rsidRPr="00283731" w:rsidRDefault="007350E9" w:rsidP="00A81376">
            <w:pPr>
              <w:jc w:val="both"/>
              <w:rPr>
                <w:b/>
              </w:rPr>
            </w:pPr>
            <w:r w:rsidRPr="00283731">
              <w:rPr>
                <w:b/>
              </w:rPr>
              <w:t>Název studijního předmětu</w:t>
            </w:r>
          </w:p>
        </w:tc>
        <w:tc>
          <w:tcPr>
            <w:tcW w:w="6520" w:type="dxa"/>
            <w:gridSpan w:val="12"/>
            <w:tcBorders>
              <w:top w:val="double" w:sz="4" w:space="0" w:color="auto"/>
            </w:tcBorders>
          </w:tcPr>
          <w:p w14:paraId="72725224" w14:textId="3018DA06" w:rsidR="007350E9" w:rsidRPr="00EF0A8C" w:rsidRDefault="004B3C13" w:rsidP="00A81376">
            <w:pPr>
              <w:shd w:val="clear" w:color="auto" w:fill="FFFFFF"/>
              <w:rPr>
                <w:b/>
                <w:color w:val="2E2E2E"/>
                <w:shd w:val="clear" w:color="auto" w:fill="FFFFFF"/>
              </w:rPr>
            </w:pPr>
            <w:bookmarkStart w:id="135" w:name="Moderní_gastr_technol_a_výr_pokrmů"/>
            <w:bookmarkEnd w:id="135"/>
            <w:r w:rsidRPr="00E40C4B">
              <w:rPr>
                <w:b/>
                <w:bCs/>
                <w:color w:val="000000"/>
                <w:bdr w:val="none" w:sz="0" w:space="0" w:color="auto" w:frame="1"/>
                <w:lang w:val="en-GB"/>
              </w:rPr>
              <w:t xml:space="preserve">Modern </w:t>
            </w:r>
            <w:r>
              <w:rPr>
                <w:b/>
                <w:bCs/>
                <w:color w:val="000000"/>
                <w:bdr w:val="none" w:sz="0" w:space="0" w:color="auto" w:frame="1"/>
                <w:lang w:val="en-GB"/>
              </w:rPr>
              <w:t>G</w:t>
            </w:r>
            <w:r w:rsidRPr="00E40C4B">
              <w:rPr>
                <w:b/>
                <w:bCs/>
                <w:color w:val="000000"/>
                <w:bdr w:val="none" w:sz="0" w:space="0" w:color="auto" w:frame="1"/>
                <w:lang w:val="en-GB"/>
              </w:rPr>
              <w:t xml:space="preserve">astronomic </w:t>
            </w:r>
            <w:r>
              <w:rPr>
                <w:b/>
                <w:bCs/>
                <w:color w:val="000000"/>
                <w:bdr w:val="none" w:sz="0" w:space="0" w:color="auto" w:frame="1"/>
                <w:lang w:val="en-GB"/>
              </w:rPr>
              <w:t>T</w:t>
            </w:r>
            <w:r w:rsidRPr="00E40C4B">
              <w:rPr>
                <w:b/>
                <w:bCs/>
                <w:color w:val="000000"/>
                <w:bdr w:val="none" w:sz="0" w:space="0" w:color="auto" w:frame="1"/>
                <w:lang w:val="en-GB"/>
              </w:rPr>
              <w:t xml:space="preserve">echnologies and </w:t>
            </w:r>
            <w:r>
              <w:rPr>
                <w:b/>
                <w:bCs/>
                <w:color w:val="000000"/>
                <w:bdr w:val="none" w:sz="0" w:space="0" w:color="auto" w:frame="1"/>
                <w:lang w:val="en-GB"/>
              </w:rPr>
              <w:t>F</w:t>
            </w:r>
            <w:r w:rsidRPr="00E40C4B">
              <w:rPr>
                <w:b/>
                <w:bCs/>
                <w:color w:val="000000"/>
                <w:bdr w:val="none" w:sz="0" w:space="0" w:color="auto" w:frame="1"/>
                <w:lang w:val="en-GB"/>
              </w:rPr>
              <w:t xml:space="preserve">ood </w:t>
            </w:r>
            <w:r>
              <w:rPr>
                <w:b/>
                <w:bCs/>
                <w:color w:val="000000"/>
                <w:bdr w:val="none" w:sz="0" w:space="0" w:color="auto" w:frame="1"/>
                <w:lang w:val="en-GB"/>
              </w:rPr>
              <w:t>P</w:t>
            </w:r>
            <w:r w:rsidRPr="00E40C4B">
              <w:rPr>
                <w:b/>
                <w:bCs/>
                <w:color w:val="000000"/>
                <w:bdr w:val="none" w:sz="0" w:space="0" w:color="auto" w:frame="1"/>
                <w:lang w:val="en-GB"/>
              </w:rPr>
              <w:t>roduction</w:t>
            </w:r>
          </w:p>
        </w:tc>
      </w:tr>
      <w:tr w:rsidR="007350E9" w:rsidRPr="00283731" w14:paraId="273DF496" w14:textId="77777777" w:rsidTr="00AC7038">
        <w:tc>
          <w:tcPr>
            <w:tcW w:w="3545" w:type="dxa"/>
            <w:gridSpan w:val="3"/>
            <w:shd w:val="clear" w:color="auto" w:fill="F7CAAC"/>
          </w:tcPr>
          <w:p w14:paraId="1D278249" w14:textId="77777777" w:rsidR="007350E9" w:rsidRPr="00283731" w:rsidRDefault="007350E9" w:rsidP="00220365">
            <w:pPr>
              <w:jc w:val="both"/>
              <w:rPr>
                <w:b/>
              </w:rPr>
            </w:pPr>
            <w:r w:rsidRPr="00283731">
              <w:rPr>
                <w:b/>
              </w:rPr>
              <w:t>Typ předmětu</w:t>
            </w:r>
          </w:p>
        </w:tc>
        <w:tc>
          <w:tcPr>
            <w:tcW w:w="3198" w:type="dxa"/>
            <w:gridSpan w:val="7"/>
          </w:tcPr>
          <w:p w14:paraId="0FBDF3CD" w14:textId="13CCA8BF" w:rsidR="007350E9" w:rsidRPr="00283731" w:rsidRDefault="007662EB" w:rsidP="00220365">
            <w:pPr>
              <w:jc w:val="both"/>
            </w:pPr>
            <w:r>
              <w:t>volitelný</w:t>
            </w:r>
          </w:p>
        </w:tc>
        <w:tc>
          <w:tcPr>
            <w:tcW w:w="2695" w:type="dxa"/>
            <w:gridSpan w:val="3"/>
            <w:shd w:val="clear" w:color="auto" w:fill="F7CAAC"/>
          </w:tcPr>
          <w:p w14:paraId="053ECBAE" w14:textId="77777777" w:rsidR="007350E9" w:rsidRPr="00283731" w:rsidRDefault="007350E9" w:rsidP="00220365">
            <w:pPr>
              <w:jc w:val="both"/>
            </w:pPr>
            <w:r w:rsidRPr="00283731">
              <w:rPr>
                <w:b/>
              </w:rPr>
              <w:t>doporučený ročník / semestr</w:t>
            </w:r>
          </w:p>
        </w:tc>
        <w:tc>
          <w:tcPr>
            <w:tcW w:w="627" w:type="dxa"/>
            <w:gridSpan w:val="2"/>
          </w:tcPr>
          <w:p w14:paraId="55187B45" w14:textId="77777777" w:rsidR="007350E9" w:rsidRPr="00283731" w:rsidRDefault="007350E9" w:rsidP="00220365">
            <w:pPr>
              <w:jc w:val="both"/>
            </w:pPr>
          </w:p>
        </w:tc>
      </w:tr>
      <w:tr w:rsidR="007350E9" w:rsidRPr="00283731" w14:paraId="2148FC1B" w14:textId="77777777" w:rsidTr="00AC7038">
        <w:tc>
          <w:tcPr>
            <w:tcW w:w="3545" w:type="dxa"/>
            <w:gridSpan w:val="3"/>
            <w:shd w:val="clear" w:color="auto" w:fill="F7CAAC"/>
          </w:tcPr>
          <w:p w14:paraId="0EDCF543" w14:textId="77777777" w:rsidR="007350E9" w:rsidRPr="00283731" w:rsidRDefault="007350E9" w:rsidP="00220365">
            <w:pPr>
              <w:jc w:val="both"/>
              <w:rPr>
                <w:b/>
              </w:rPr>
            </w:pPr>
            <w:r w:rsidRPr="00283731">
              <w:rPr>
                <w:b/>
              </w:rPr>
              <w:t>Rozsah studijního předmětu</w:t>
            </w:r>
          </w:p>
        </w:tc>
        <w:tc>
          <w:tcPr>
            <w:tcW w:w="1493" w:type="dxa"/>
            <w:gridSpan w:val="4"/>
          </w:tcPr>
          <w:p w14:paraId="4DB9CBDA" w14:textId="77777777" w:rsidR="007350E9" w:rsidRPr="00283731" w:rsidRDefault="007350E9" w:rsidP="00220365">
            <w:pPr>
              <w:jc w:val="both"/>
            </w:pPr>
          </w:p>
        </w:tc>
        <w:tc>
          <w:tcPr>
            <w:tcW w:w="889" w:type="dxa"/>
            <w:shd w:val="clear" w:color="auto" w:fill="F7CAAC"/>
          </w:tcPr>
          <w:p w14:paraId="6BCE5318" w14:textId="77777777" w:rsidR="007350E9" w:rsidRPr="00283731" w:rsidRDefault="007350E9" w:rsidP="00220365">
            <w:pPr>
              <w:jc w:val="both"/>
              <w:rPr>
                <w:b/>
              </w:rPr>
            </w:pPr>
            <w:r w:rsidRPr="00283731">
              <w:rPr>
                <w:b/>
              </w:rPr>
              <w:t xml:space="preserve">hod. </w:t>
            </w:r>
          </w:p>
        </w:tc>
        <w:tc>
          <w:tcPr>
            <w:tcW w:w="816" w:type="dxa"/>
            <w:gridSpan w:val="2"/>
          </w:tcPr>
          <w:p w14:paraId="6556A4F2" w14:textId="77777777" w:rsidR="007350E9" w:rsidRPr="00283731" w:rsidRDefault="007350E9" w:rsidP="00220365">
            <w:pPr>
              <w:jc w:val="both"/>
            </w:pPr>
          </w:p>
        </w:tc>
        <w:tc>
          <w:tcPr>
            <w:tcW w:w="2156" w:type="dxa"/>
            <w:gridSpan w:val="2"/>
            <w:shd w:val="clear" w:color="auto" w:fill="F7CAAC"/>
          </w:tcPr>
          <w:p w14:paraId="4802C10A" w14:textId="77777777" w:rsidR="007350E9" w:rsidRPr="00283731" w:rsidRDefault="007350E9" w:rsidP="00220365">
            <w:pPr>
              <w:jc w:val="both"/>
              <w:rPr>
                <w:b/>
              </w:rPr>
            </w:pPr>
            <w:r w:rsidRPr="00283731">
              <w:rPr>
                <w:b/>
              </w:rPr>
              <w:t>kreditů</w:t>
            </w:r>
          </w:p>
        </w:tc>
        <w:tc>
          <w:tcPr>
            <w:tcW w:w="1166" w:type="dxa"/>
            <w:gridSpan w:val="3"/>
          </w:tcPr>
          <w:p w14:paraId="2CB47067" w14:textId="77777777" w:rsidR="007350E9" w:rsidRPr="00283731" w:rsidRDefault="007350E9" w:rsidP="00220365">
            <w:pPr>
              <w:jc w:val="both"/>
            </w:pPr>
          </w:p>
        </w:tc>
      </w:tr>
      <w:tr w:rsidR="007350E9" w:rsidRPr="00283731" w14:paraId="060F9199" w14:textId="77777777" w:rsidTr="00AC7038">
        <w:tc>
          <w:tcPr>
            <w:tcW w:w="3545" w:type="dxa"/>
            <w:gridSpan w:val="3"/>
            <w:shd w:val="clear" w:color="auto" w:fill="F7CAAC"/>
          </w:tcPr>
          <w:p w14:paraId="07FC65BD" w14:textId="77777777" w:rsidR="007350E9" w:rsidRPr="00283731" w:rsidRDefault="007350E9" w:rsidP="00220365">
            <w:pPr>
              <w:jc w:val="both"/>
              <w:rPr>
                <w:b/>
              </w:rPr>
            </w:pPr>
            <w:r w:rsidRPr="00283731">
              <w:rPr>
                <w:b/>
              </w:rPr>
              <w:t>Prerekvizity, korekvizity, ekvivalence</w:t>
            </w:r>
          </w:p>
        </w:tc>
        <w:tc>
          <w:tcPr>
            <w:tcW w:w="6520" w:type="dxa"/>
            <w:gridSpan w:val="12"/>
          </w:tcPr>
          <w:p w14:paraId="78D7B389" w14:textId="77777777" w:rsidR="007350E9" w:rsidRPr="00283731" w:rsidRDefault="007350E9" w:rsidP="00220365">
            <w:pPr>
              <w:jc w:val="both"/>
            </w:pPr>
          </w:p>
        </w:tc>
      </w:tr>
      <w:tr w:rsidR="007350E9" w:rsidRPr="00283731" w14:paraId="403D01FD" w14:textId="77777777" w:rsidTr="00AC7038">
        <w:tc>
          <w:tcPr>
            <w:tcW w:w="3545" w:type="dxa"/>
            <w:gridSpan w:val="3"/>
            <w:shd w:val="clear" w:color="auto" w:fill="F7CAAC"/>
          </w:tcPr>
          <w:p w14:paraId="1E5153C1" w14:textId="77777777" w:rsidR="007350E9" w:rsidRPr="00283731" w:rsidRDefault="007350E9" w:rsidP="00220365">
            <w:pPr>
              <w:jc w:val="both"/>
              <w:rPr>
                <w:b/>
              </w:rPr>
            </w:pPr>
            <w:r w:rsidRPr="00283731">
              <w:rPr>
                <w:b/>
              </w:rPr>
              <w:t>Způsob ověření studijních výsledků</w:t>
            </w:r>
          </w:p>
        </w:tc>
        <w:tc>
          <w:tcPr>
            <w:tcW w:w="3198" w:type="dxa"/>
            <w:gridSpan w:val="7"/>
          </w:tcPr>
          <w:p w14:paraId="3106DD4B" w14:textId="77777777" w:rsidR="007350E9" w:rsidRPr="00283731" w:rsidRDefault="007350E9" w:rsidP="00220365">
            <w:pPr>
              <w:jc w:val="both"/>
            </w:pPr>
            <w:r w:rsidRPr="00283731">
              <w:t>zkouška</w:t>
            </w:r>
          </w:p>
        </w:tc>
        <w:tc>
          <w:tcPr>
            <w:tcW w:w="2156" w:type="dxa"/>
            <w:gridSpan w:val="2"/>
            <w:shd w:val="clear" w:color="auto" w:fill="F7CAAC"/>
          </w:tcPr>
          <w:p w14:paraId="6F645957" w14:textId="77777777" w:rsidR="007350E9" w:rsidRPr="00283731" w:rsidRDefault="007350E9" w:rsidP="00220365">
            <w:pPr>
              <w:jc w:val="both"/>
              <w:rPr>
                <w:b/>
              </w:rPr>
            </w:pPr>
            <w:r w:rsidRPr="00283731">
              <w:rPr>
                <w:b/>
              </w:rPr>
              <w:t>Forma výuky</w:t>
            </w:r>
          </w:p>
        </w:tc>
        <w:tc>
          <w:tcPr>
            <w:tcW w:w="1166" w:type="dxa"/>
            <w:gridSpan w:val="3"/>
          </w:tcPr>
          <w:p w14:paraId="77C4494D" w14:textId="6E2E0962" w:rsidR="007350E9" w:rsidRPr="00283731" w:rsidRDefault="007662EB" w:rsidP="00220365">
            <w:pPr>
              <w:jc w:val="both"/>
            </w:pPr>
            <w:r>
              <w:t>konzultace</w:t>
            </w:r>
          </w:p>
        </w:tc>
      </w:tr>
      <w:tr w:rsidR="007350E9" w:rsidRPr="00283731" w14:paraId="131FF5D6" w14:textId="77777777" w:rsidTr="00AC7038">
        <w:tc>
          <w:tcPr>
            <w:tcW w:w="3545" w:type="dxa"/>
            <w:gridSpan w:val="3"/>
            <w:shd w:val="clear" w:color="auto" w:fill="F7CAAC"/>
          </w:tcPr>
          <w:p w14:paraId="7F8219DA" w14:textId="77777777" w:rsidR="007350E9" w:rsidRPr="00283731" w:rsidRDefault="007350E9" w:rsidP="00220365">
            <w:pPr>
              <w:jc w:val="both"/>
              <w:rPr>
                <w:b/>
              </w:rPr>
            </w:pPr>
            <w:r w:rsidRPr="00283731">
              <w:rPr>
                <w:b/>
              </w:rPr>
              <w:t>Forma způsobu ověření studijních výsledků a další požadavky na studenta</w:t>
            </w:r>
          </w:p>
        </w:tc>
        <w:tc>
          <w:tcPr>
            <w:tcW w:w="6520" w:type="dxa"/>
            <w:gridSpan w:val="12"/>
            <w:tcBorders>
              <w:bottom w:val="single" w:sz="4" w:space="0" w:color="auto"/>
            </w:tcBorders>
          </w:tcPr>
          <w:p w14:paraId="3D26C352" w14:textId="77777777" w:rsidR="007350E9" w:rsidRPr="00283731" w:rsidRDefault="007350E9" w:rsidP="00220365">
            <w:pPr>
              <w:jc w:val="both"/>
            </w:pPr>
            <w:r w:rsidRPr="00433577">
              <w:t xml:space="preserve">Vypracování podkladu ke zkoušce na zadané téma z oblasti </w:t>
            </w:r>
            <w:r>
              <w:t>moderních gastronomických technologií</w:t>
            </w:r>
            <w:r w:rsidRPr="00433577">
              <w:t xml:space="preserve"> ve stanovené formě a rozsahu.</w:t>
            </w:r>
          </w:p>
        </w:tc>
      </w:tr>
      <w:tr w:rsidR="007350E9" w:rsidRPr="00283731" w14:paraId="7D39DBC4" w14:textId="77777777" w:rsidTr="00AC7038">
        <w:trPr>
          <w:trHeight w:val="197"/>
        </w:trPr>
        <w:tc>
          <w:tcPr>
            <w:tcW w:w="3545" w:type="dxa"/>
            <w:gridSpan w:val="3"/>
            <w:tcBorders>
              <w:top w:val="nil"/>
            </w:tcBorders>
            <w:shd w:val="clear" w:color="auto" w:fill="F7CAAC"/>
          </w:tcPr>
          <w:p w14:paraId="4C26CC70" w14:textId="77777777" w:rsidR="007350E9" w:rsidRPr="00283731" w:rsidRDefault="007350E9" w:rsidP="00220365">
            <w:pPr>
              <w:jc w:val="both"/>
              <w:rPr>
                <w:b/>
              </w:rPr>
            </w:pPr>
            <w:r w:rsidRPr="00283731">
              <w:rPr>
                <w:b/>
              </w:rPr>
              <w:t>Garant předmětu</w:t>
            </w:r>
          </w:p>
        </w:tc>
        <w:tc>
          <w:tcPr>
            <w:tcW w:w="6520" w:type="dxa"/>
            <w:gridSpan w:val="12"/>
            <w:tcBorders>
              <w:top w:val="single" w:sz="4" w:space="0" w:color="auto"/>
            </w:tcBorders>
          </w:tcPr>
          <w:p w14:paraId="077DB949" w14:textId="77777777" w:rsidR="007350E9" w:rsidRPr="00283731" w:rsidRDefault="007350E9" w:rsidP="00220365">
            <w:pPr>
              <w:jc w:val="both"/>
            </w:pPr>
            <w:r>
              <w:rPr>
                <w:spacing w:val="-2"/>
              </w:rPr>
              <w:t>prof</w:t>
            </w:r>
            <w:r w:rsidRPr="00283731">
              <w:rPr>
                <w:spacing w:val="-2"/>
              </w:rPr>
              <w:t xml:space="preserve">. Ing. </w:t>
            </w:r>
            <w:r>
              <w:rPr>
                <w:spacing w:val="-2"/>
              </w:rPr>
              <w:t>Jiří Mlček</w:t>
            </w:r>
            <w:r w:rsidRPr="00283731">
              <w:rPr>
                <w:spacing w:val="-2"/>
              </w:rPr>
              <w:t>, Ph.D.</w:t>
            </w:r>
          </w:p>
        </w:tc>
      </w:tr>
      <w:tr w:rsidR="007350E9" w:rsidRPr="00283731" w14:paraId="420D27F4" w14:textId="77777777" w:rsidTr="00AC7038">
        <w:trPr>
          <w:trHeight w:val="243"/>
        </w:trPr>
        <w:tc>
          <w:tcPr>
            <w:tcW w:w="3545" w:type="dxa"/>
            <w:gridSpan w:val="3"/>
            <w:tcBorders>
              <w:top w:val="nil"/>
            </w:tcBorders>
            <w:shd w:val="clear" w:color="auto" w:fill="F7CAAC"/>
          </w:tcPr>
          <w:p w14:paraId="2FB0DB86" w14:textId="77777777" w:rsidR="007350E9" w:rsidRPr="00283731" w:rsidRDefault="007350E9" w:rsidP="00220365">
            <w:pPr>
              <w:jc w:val="both"/>
              <w:rPr>
                <w:b/>
              </w:rPr>
            </w:pPr>
            <w:r w:rsidRPr="00283731">
              <w:rPr>
                <w:b/>
              </w:rPr>
              <w:t>Zapojení garanta do výuky předmětu</w:t>
            </w:r>
          </w:p>
        </w:tc>
        <w:tc>
          <w:tcPr>
            <w:tcW w:w="6520" w:type="dxa"/>
            <w:gridSpan w:val="12"/>
            <w:tcBorders>
              <w:top w:val="nil"/>
            </w:tcBorders>
          </w:tcPr>
          <w:p w14:paraId="2EE27E1F" w14:textId="77777777" w:rsidR="007350E9" w:rsidRPr="00283731" w:rsidRDefault="007350E9" w:rsidP="00220365">
            <w:pPr>
              <w:jc w:val="both"/>
            </w:pPr>
            <w:r w:rsidRPr="00283731">
              <w:t>100%</w:t>
            </w:r>
          </w:p>
        </w:tc>
      </w:tr>
      <w:tr w:rsidR="007350E9" w:rsidRPr="00283731" w14:paraId="27E4063C" w14:textId="77777777" w:rsidTr="00AC7038">
        <w:tc>
          <w:tcPr>
            <w:tcW w:w="3545" w:type="dxa"/>
            <w:gridSpan w:val="3"/>
            <w:shd w:val="clear" w:color="auto" w:fill="F7CAAC"/>
          </w:tcPr>
          <w:p w14:paraId="0DC29A6E" w14:textId="77777777" w:rsidR="007350E9" w:rsidRPr="00283731" w:rsidRDefault="007350E9" w:rsidP="00220365">
            <w:pPr>
              <w:jc w:val="both"/>
              <w:rPr>
                <w:b/>
              </w:rPr>
            </w:pPr>
            <w:r w:rsidRPr="00283731">
              <w:rPr>
                <w:b/>
              </w:rPr>
              <w:t>Vyučující</w:t>
            </w:r>
          </w:p>
        </w:tc>
        <w:tc>
          <w:tcPr>
            <w:tcW w:w="6520" w:type="dxa"/>
            <w:gridSpan w:val="12"/>
            <w:tcBorders>
              <w:bottom w:val="nil"/>
            </w:tcBorders>
          </w:tcPr>
          <w:p w14:paraId="7DAB18D1" w14:textId="77777777" w:rsidR="007350E9" w:rsidRPr="00283731" w:rsidRDefault="007350E9" w:rsidP="00220365">
            <w:pPr>
              <w:jc w:val="both"/>
            </w:pPr>
          </w:p>
        </w:tc>
      </w:tr>
      <w:tr w:rsidR="007350E9" w:rsidRPr="00283731" w14:paraId="50AF3B57" w14:textId="77777777" w:rsidTr="00B018A6">
        <w:trPr>
          <w:trHeight w:val="272"/>
        </w:trPr>
        <w:tc>
          <w:tcPr>
            <w:tcW w:w="10065" w:type="dxa"/>
            <w:gridSpan w:val="15"/>
            <w:tcBorders>
              <w:top w:val="nil"/>
            </w:tcBorders>
          </w:tcPr>
          <w:p w14:paraId="71CFEC75" w14:textId="77777777" w:rsidR="007350E9" w:rsidRPr="00283731" w:rsidRDefault="007350E9" w:rsidP="00220365">
            <w:pPr>
              <w:jc w:val="both"/>
            </w:pPr>
            <w:r>
              <w:rPr>
                <w:spacing w:val="-2"/>
              </w:rPr>
              <w:t>prof</w:t>
            </w:r>
            <w:r w:rsidRPr="00283731">
              <w:rPr>
                <w:spacing w:val="-2"/>
              </w:rPr>
              <w:t xml:space="preserve">. Ing. </w:t>
            </w:r>
            <w:r>
              <w:rPr>
                <w:spacing w:val="-2"/>
              </w:rPr>
              <w:t>Jiří Mlček</w:t>
            </w:r>
            <w:r w:rsidRPr="00283731">
              <w:rPr>
                <w:spacing w:val="-2"/>
              </w:rPr>
              <w:t>, Ph.D.</w:t>
            </w:r>
          </w:p>
        </w:tc>
      </w:tr>
      <w:tr w:rsidR="007350E9" w:rsidRPr="00283731" w14:paraId="34BFA5B9" w14:textId="77777777" w:rsidTr="00AC7038">
        <w:tc>
          <w:tcPr>
            <w:tcW w:w="3545" w:type="dxa"/>
            <w:gridSpan w:val="3"/>
            <w:shd w:val="clear" w:color="auto" w:fill="F7CAAC"/>
          </w:tcPr>
          <w:p w14:paraId="6D8455BD" w14:textId="77777777" w:rsidR="007350E9" w:rsidRPr="00283731" w:rsidRDefault="007350E9" w:rsidP="00220365">
            <w:pPr>
              <w:jc w:val="both"/>
              <w:rPr>
                <w:b/>
              </w:rPr>
            </w:pPr>
            <w:r w:rsidRPr="00283731">
              <w:rPr>
                <w:b/>
              </w:rPr>
              <w:t>Stručná anotace předmětu</w:t>
            </w:r>
          </w:p>
        </w:tc>
        <w:tc>
          <w:tcPr>
            <w:tcW w:w="6520" w:type="dxa"/>
            <w:gridSpan w:val="12"/>
            <w:tcBorders>
              <w:bottom w:val="nil"/>
            </w:tcBorders>
          </w:tcPr>
          <w:p w14:paraId="08DA2B66" w14:textId="77777777" w:rsidR="007350E9" w:rsidRPr="00283731" w:rsidRDefault="007350E9" w:rsidP="00220365">
            <w:pPr>
              <w:jc w:val="both"/>
            </w:pPr>
          </w:p>
        </w:tc>
      </w:tr>
      <w:tr w:rsidR="007350E9" w:rsidRPr="00283731" w14:paraId="43E37674" w14:textId="77777777" w:rsidTr="00B018A6">
        <w:trPr>
          <w:trHeight w:val="2434"/>
        </w:trPr>
        <w:tc>
          <w:tcPr>
            <w:tcW w:w="10065" w:type="dxa"/>
            <w:gridSpan w:val="15"/>
            <w:tcBorders>
              <w:top w:val="nil"/>
              <w:bottom w:val="single" w:sz="12" w:space="0" w:color="auto"/>
            </w:tcBorders>
          </w:tcPr>
          <w:p w14:paraId="3745707E" w14:textId="5F636792" w:rsidR="007350E9" w:rsidRPr="006C13DE" w:rsidRDefault="007350E9" w:rsidP="00400509">
            <w:pPr>
              <w:shd w:val="clear" w:color="auto" w:fill="FFFFFF"/>
              <w:spacing w:after="83"/>
              <w:jc w:val="both"/>
              <w:rPr>
                <w:color w:val="000000"/>
                <w:shd w:val="clear" w:color="auto" w:fill="FFFFFF"/>
              </w:rPr>
            </w:pPr>
            <w:r w:rsidRPr="006C13DE">
              <w:rPr>
                <w:color w:val="000000"/>
              </w:rPr>
              <w:t>Cílem předmětu je seznámit studenty s</w:t>
            </w:r>
            <w:r w:rsidRPr="006C13DE">
              <w:rPr>
                <w:color w:val="000000"/>
                <w:shd w:val="clear" w:color="auto" w:fill="FFFFFF"/>
              </w:rPr>
              <w:t xml:space="preserve"> novými technologiemi v </w:t>
            </w:r>
            <w:r w:rsidR="00376077" w:rsidRPr="006C13DE">
              <w:rPr>
                <w:color w:val="000000"/>
                <w:shd w:val="clear" w:color="auto" w:fill="FFFFFF"/>
              </w:rPr>
              <w:t>gastronomii – molekulární</w:t>
            </w:r>
            <w:r w:rsidRPr="006C13DE">
              <w:rPr>
                <w:color w:val="000000"/>
                <w:shd w:val="clear" w:color="auto" w:fill="FFFFFF"/>
              </w:rPr>
              <w:t xml:space="preserve"> gastronomií, sous vide, fusion kuchyně, raw food, enogastronomie aj. Student získá také znalosti o moderních technologiích a zařízeních používaných v české a světové gastronomii. Pozornost je také věnována reakcím a změnám, ke kterým dochází během procesu přípravy pokrmů.</w:t>
            </w:r>
          </w:p>
          <w:p w14:paraId="7DF953C8" w14:textId="77777777" w:rsidR="007350E9" w:rsidRPr="00283731" w:rsidRDefault="007350E9" w:rsidP="00220365">
            <w:pPr>
              <w:jc w:val="both"/>
            </w:pPr>
          </w:p>
          <w:p w14:paraId="611020D5" w14:textId="77777777" w:rsidR="007350E9" w:rsidRPr="00283731" w:rsidRDefault="007350E9" w:rsidP="00400509">
            <w:pPr>
              <w:jc w:val="both"/>
              <w:rPr>
                <w:u w:val="single"/>
              </w:rPr>
            </w:pPr>
            <w:r w:rsidRPr="00283731">
              <w:rPr>
                <w:u w:val="single"/>
              </w:rPr>
              <w:t>Základní témata:</w:t>
            </w:r>
          </w:p>
          <w:p w14:paraId="42C86AEA" w14:textId="77777777" w:rsidR="007350E9" w:rsidRPr="006C13DE" w:rsidRDefault="007350E9" w:rsidP="00400509">
            <w:pPr>
              <w:shd w:val="clear" w:color="auto" w:fill="FFFFFF"/>
              <w:jc w:val="both"/>
              <w:rPr>
                <w:color w:val="000000"/>
                <w:shd w:val="clear" w:color="auto" w:fill="FFFFFF"/>
              </w:rPr>
            </w:pPr>
            <w:r>
              <w:rPr>
                <w:color w:val="000000"/>
                <w:shd w:val="clear" w:color="auto" w:fill="FFFFFF"/>
              </w:rPr>
              <w:t xml:space="preserve">- </w:t>
            </w:r>
            <w:r w:rsidRPr="006C13DE">
              <w:rPr>
                <w:color w:val="000000"/>
                <w:shd w:val="clear" w:color="auto" w:fill="FFFFFF"/>
              </w:rPr>
              <w:t>Charakteristika současných trendů v české a světové gastronomii.</w:t>
            </w:r>
          </w:p>
          <w:p w14:paraId="1DBA5D30" w14:textId="77777777" w:rsidR="007350E9" w:rsidRPr="006C13DE" w:rsidRDefault="007350E9" w:rsidP="00400509">
            <w:pPr>
              <w:shd w:val="clear" w:color="auto" w:fill="FFFFFF"/>
              <w:jc w:val="both"/>
            </w:pPr>
            <w:r>
              <w:t xml:space="preserve">- </w:t>
            </w:r>
            <w:r w:rsidRPr="006C13DE">
              <w:t>Vliv surovin a jejich vlastností na kvalitu pokrmů a nápojů.</w:t>
            </w:r>
          </w:p>
          <w:p w14:paraId="1195CD89" w14:textId="77777777" w:rsidR="007350E9" w:rsidRPr="006C13DE" w:rsidRDefault="007350E9" w:rsidP="00400509">
            <w:pPr>
              <w:shd w:val="clear" w:color="auto" w:fill="FFFFFF"/>
              <w:jc w:val="both"/>
              <w:rPr>
                <w:color w:val="2E2E2E"/>
                <w:shd w:val="clear" w:color="auto" w:fill="FFFFFF"/>
              </w:rPr>
            </w:pPr>
            <w:r>
              <w:rPr>
                <w:color w:val="2E2E2E"/>
                <w:shd w:val="clear" w:color="auto" w:fill="FFFFFF"/>
              </w:rPr>
              <w:t xml:space="preserve">- </w:t>
            </w:r>
            <w:r w:rsidRPr="006C13DE">
              <w:rPr>
                <w:color w:val="2E2E2E"/>
                <w:shd w:val="clear" w:color="auto" w:fill="FFFFFF"/>
              </w:rPr>
              <w:t xml:space="preserve">Moderní postupy a moderní zařízení pro výrobu pokrmů. </w:t>
            </w:r>
          </w:p>
          <w:p w14:paraId="3AFAC51B" w14:textId="77777777" w:rsidR="007350E9" w:rsidRPr="006C13DE" w:rsidRDefault="007350E9" w:rsidP="00400509">
            <w:pPr>
              <w:shd w:val="clear" w:color="auto" w:fill="FFFFFF"/>
              <w:jc w:val="both"/>
            </w:pPr>
            <w:r>
              <w:t xml:space="preserve">- </w:t>
            </w:r>
            <w:r w:rsidRPr="006C13DE">
              <w:t>Fyzikální, chemické, biochemické a další změny probíhající při přípravě pokrmů.</w:t>
            </w:r>
          </w:p>
          <w:p w14:paraId="41686976" w14:textId="77777777" w:rsidR="007350E9" w:rsidRPr="00315658" w:rsidRDefault="007350E9" w:rsidP="00400509">
            <w:pPr>
              <w:widowControl w:val="0"/>
              <w:numPr>
                <w:ilvl w:val="1"/>
                <w:numId w:val="23"/>
              </w:numPr>
              <w:ind w:left="113" w:hanging="113"/>
              <w:jc w:val="both"/>
              <w:rPr>
                <w:lang w:val="en-US"/>
              </w:rPr>
            </w:pPr>
            <w:r w:rsidRPr="006C13DE">
              <w:t>Molekulární gastronomie, mixologie,</w:t>
            </w:r>
            <w:r w:rsidRPr="006C13DE">
              <w:rPr>
                <w:color w:val="000000"/>
                <w:shd w:val="clear" w:color="auto" w:fill="FFFFFF"/>
              </w:rPr>
              <w:t xml:space="preserve"> </w:t>
            </w:r>
            <w:r>
              <w:rPr>
                <w:color w:val="000000"/>
                <w:shd w:val="clear" w:color="auto" w:fill="FFFFFF"/>
              </w:rPr>
              <w:t>f</w:t>
            </w:r>
            <w:r w:rsidRPr="006C13DE">
              <w:rPr>
                <w:color w:val="000000"/>
                <w:shd w:val="clear" w:color="auto" w:fill="FFFFFF"/>
              </w:rPr>
              <w:t>usion kuchyně</w:t>
            </w:r>
            <w:r w:rsidRPr="006C13DE">
              <w:rPr>
                <w:color w:val="000000"/>
              </w:rPr>
              <w:t xml:space="preserve">, </w:t>
            </w:r>
            <w:r>
              <w:rPr>
                <w:color w:val="000000"/>
                <w:shd w:val="clear" w:color="auto" w:fill="FFFFFF"/>
              </w:rPr>
              <w:t>sous vide v gastronomii, e</w:t>
            </w:r>
            <w:r w:rsidRPr="006C13DE">
              <w:rPr>
                <w:color w:val="000000"/>
                <w:shd w:val="clear" w:color="auto" w:fill="FFFFFF"/>
              </w:rPr>
              <w:t>nogastronomie</w:t>
            </w:r>
            <w:r w:rsidRPr="006C13DE">
              <w:rPr>
                <w:color w:val="000000"/>
              </w:rPr>
              <w:t>,</w:t>
            </w:r>
            <w:r>
              <w:rPr>
                <w:color w:val="000000"/>
                <w:shd w:val="clear" w:color="auto" w:fill="FFFFFF"/>
              </w:rPr>
              <w:t xml:space="preserve"> w</w:t>
            </w:r>
            <w:r w:rsidRPr="006C13DE">
              <w:rPr>
                <w:color w:val="000000"/>
                <w:shd w:val="clear" w:color="auto" w:fill="FFFFFF"/>
              </w:rPr>
              <w:t>ellness gastronomie.</w:t>
            </w:r>
          </w:p>
          <w:p w14:paraId="6BB58733" w14:textId="77777777" w:rsidR="007350E9" w:rsidRPr="00770F28" w:rsidRDefault="007350E9" w:rsidP="00400509">
            <w:pPr>
              <w:widowControl w:val="0"/>
              <w:numPr>
                <w:ilvl w:val="1"/>
                <w:numId w:val="23"/>
              </w:numPr>
              <w:ind w:left="113" w:hanging="113"/>
              <w:jc w:val="both"/>
              <w:rPr>
                <w:lang w:val="en-US"/>
              </w:rPr>
            </w:pPr>
            <w:r w:rsidRPr="006C13DE">
              <w:rPr>
                <w:color w:val="000000"/>
                <w:shd w:val="clear" w:color="auto" w:fill="FFFFFF"/>
              </w:rPr>
              <w:t>Fast-casual koncept, s</w:t>
            </w:r>
            <w:r>
              <w:rPr>
                <w:color w:val="000000"/>
                <w:shd w:val="clear" w:color="auto" w:fill="FFFFFF"/>
              </w:rPr>
              <w:t xml:space="preserve">pojení globálních gastronomií, nutraceutika, nové potraviny </w:t>
            </w:r>
            <w:r w:rsidRPr="006C13DE">
              <w:rPr>
                <w:color w:val="000000"/>
                <w:shd w:val="clear" w:color="auto" w:fill="FFFFFF"/>
              </w:rPr>
              <w:t>v ga</w:t>
            </w:r>
            <w:r>
              <w:rPr>
                <w:color w:val="000000"/>
                <w:shd w:val="clear" w:color="auto" w:fill="FFFFFF"/>
              </w:rPr>
              <w:t>stronomii a zdravý životní styl.</w:t>
            </w:r>
          </w:p>
          <w:p w14:paraId="5DA2A6BD" w14:textId="36B5D996" w:rsidR="00220365" w:rsidRPr="00283731" w:rsidRDefault="00220365" w:rsidP="00400509">
            <w:pPr>
              <w:widowControl w:val="0"/>
              <w:numPr>
                <w:ilvl w:val="1"/>
                <w:numId w:val="23"/>
              </w:numPr>
              <w:ind w:left="113" w:hanging="113"/>
              <w:jc w:val="both"/>
              <w:rPr>
                <w:lang w:val="en-US"/>
              </w:rPr>
            </w:pPr>
            <w:r w:rsidRPr="00971374">
              <w:rPr>
                <w:color w:val="000000"/>
                <w:shd w:val="clear" w:color="auto" w:fill="FFFFFF"/>
              </w:rPr>
              <w:t>Příprava a vyhodnocení experimentů pomocí moderních ICT.</w:t>
            </w:r>
          </w:p>
        </w:tc>
      </w:tr>
      <w:tr w:rsidR="007350E9" w:rsidRPr="00283731" w14:paraId="26B9B527" w14:textId="77777777" w:rsidTr="00B018A6">
        <w:trPr>
          <w:trHeight w:val="265"/>
        </w:trPr>
        <w:tc>
          <w:tcPr>
            <w:tcW w:w="3904" w:type="dxa"/>
            <w:gridSpan w:val="5"/>
            <w:tcBorders>
              <w:top w:val="nil"/>
            </w:tcBorders>
            <w:shd w:val="clear" w:color="auto" w:fill="F7CAAC"/>
          </w:tcPr>
          <w:p w14:paraId="08441929" w14:textId="107E0AC2" w:rsidR="007350E9" w:rsidRPr="00283731" w:rsidRDefault="007350E9" w:rsidP="00220365">
            <w:pPr>
              <w:jc w:val="both"/>
            </w:pPr>
            <w:r w:rsidRPr="00283731">
              <w:rPr>
                <w:b/>
              </w:rPr>
              <w:t>Studijní literatura a studijní pomůc</w:t>
            </w:r>
            <w:r w:rsidR="00D01DB5" w:rsidRPr="00EF0A8C">
              <w:rPr>
                <w:b/>
              </w:rPr>
              <w:t>ky</w:t>
            </w:r>
          </w:p>
        </w:tc>
        <w:tc>
          <w:tcPr>
            <w:tcW w:w="6161" w:type="dxa"/>
            <w:gridSpan w:val="10"/>
            <w:tcBorders>
              <w:top w:val="nil"/>
              <w:bottom w:val="nil"/>
            </w:tcBorders>
          </w:tcPr>
          <w:p w14:paraId="3785E547" w14:textId="77777777" w:rsidR="007350E9" w:rsidRPr="00283731" w:rsidRDefault="007350E9" w:rsidP="00220365">
            <w:pPr>
              <w:jc w:val="both"/>
            </w:pPr>
          </w:p>
        </w:tc>
      </w:tr>
      <w:tr w:rsidR="007350E9" w:rsidRPr="00283731" w14:paraId="0EA3ED41" w14:textId="77777777" w:rsidTr="00B018A6">
        <w:trPr>
          <w:trHeight w:val="1497"/>
        </w:trPr>
        <w:tc>
          <w:tcPr>
            <w:tcW w:w="10065" w:type="dxa"/>
            <w:gridSpan w:val="15"/>
            <w:tcBorders>
              <w:top w:val="nil"/>
            </w:tcBorders>
          </w:tcPr>
          <w:p w14:paraId="3D676346" w14:textId="77777777" w:rsidR="007350E9" w:rsidRPr="00283731" w:rsidRDefault="007350E9" w:rsidP="00400509">
            <w:pPr>
              <w:jc w:val="both"/>
              <w:rPr>
                <w:sz w:val="19"/>
                <w:szCs w:val="19"/>
                <w:u w:val="single"/>
              </w:rPr>
            </w:pPr>
            <w:r w:rsidRPr="00283731">
              <w:rPr>
                <w:sz w:val="19"/>
                <w:szCs w:val="19"/>
                <w:u w:val="single"/>
              </w:rPr>
              <w:t>Povinná literatura:</w:t>
            </w:r>
          </w:p>
          <w:p w14:paraId="4258408F" w14:textId="77777777" w:rsidR="007350E9" w:rsidRPr="006C13DE" w:rsidRDefault="007350E9" w:rsidP="00400509">
            <w:pPr>
              <w:shd w:val="clear" w:color="auto" w:fill="FFFFFF"/>
              <w:jc w:val="both"/>
              <w:rPr>
                <w:color w:val="000000"/>
                <w:shd w:val="clear" w:color="auto" w:fill="FFFFFF"/>
              </w:rPr>
            </w:pPr>
            <w:r w:rsidRPr="00407520">
              <w:rPr>
                <w:caps/>
                <w:color w:val="000000"/>
                <w:shd w:val="clear" w:color="auto" w:fill="FFFFFF"/>
              </w:rPr>
              <w:t>This, H.</w:t>
            </w:r>
            <w:r w:rsidRPr="006C13DE">
              <w:rPr>
                <w:color w:val="000000"/>
                <w:shd w:val="clear" w:color="auto" w:fill="FFFFFF"/>
              </w:rPr>
              <w:t> </w:t>
            </w:r>
            <w:r w:rsidRPr="006C13DE">
              <w:rPr>
                <w:i/>
                <w:iCs/>
                <w:color w:val="000000"/>
                <w:shd w:val="clear" w:color="auto" w:fill="FFFFFF"/>
              </w:rPr>
              <w:t>Molecular Gastronomy: Exploring the Science of Flavor</w:t>
            </w:r>
            <w:r w:rsidRPr="006C13DE">
              <w:rPr>
                <w:color w:val="000000"/>
                <w:shd w:val="clear" w:color="auto" w:fill="FFFFFF"/>
              </w:rPr>
              <w:t>. New York: Columbia University Press, 2006. ISBN 978-0-231-13312-8.</w:t>
            </w:r>
          </w:p>
          <w:p w14:paraId="4EB17668" w14:textId="76EF4EEB" w:rsidR="007350E9" w:rsidRDefault="007350E9" w:rsidP="00400509">
            <w:pPr>
              <w:shd w:val="clear" w:color="auto" w:fill="FFFFFF"/>
              <w:jc w:val="both"/>
              <w:rPr>
                <w:color w:val="000000"/>
                <w:shd w:val="clear" w:color="auto" w:fill="FFFFFF"/>
              </w:rPr>
            </w:pPr>
            <w:r w:rsidRPr="00407520">
              <w:rPr>
                <w:caps/>
                <w:color w:val="000000"/>
                <w:shd w:val="clear" w:color="auto" w:fill="FFFFFF"/>
              </w:rPr>
              <w:t>Myhrvold, N., Young, Ch., Bilet</w:t>
            </w:r>
            <w:r>
              <w:rPr>
                <w:caps/>
                <w:color w:val="000000"/>
                <w:shd w:val="clear" w:color="auto" w:fill="FFFFFF"/>
              </w:rPr>
              <w:t>, M.</w:t>
            </w:r>
            <w:r w:rsidRPr="006C13DE">
              <w:rPr>
                <w:color w:val="000000"/>
                <w:shd w:val="clear" w:color="auto" w:fill="FFFFFF"/>
              </w:rPr>
              <w:t> </w:t>
            </w:r>
            <w:r w:rsidRPr="006C13DE">
              <w:rPr>
                <w:i/>
                <w:iCs/>
                <w:color w:val="000000"/>
                <w:shd w:val="clear" w:color="auto" w:fill="FFFFFF"/>
              </w:rPr>
              <w:t xml:space="preserve">The Art and Science of Cooking. </w:t>
            </w:r>
            <w:r w:rsidRPr="002C2A7C">
              <w:rPr>
                <w:color w:val="000000"/>
                <w:shd w:val="clear" w:color="auto" w:fill="FFFFFF"/>
              </w:rPr>
              <w:t>The Cooking Lab US</w:t>
            </w:r>
            <w:r w:rsidR="002C2A7C">
              <w:rPr>
                <w:color w:val="000000"/>
                <w:shd w:val="clear" w:color="auto" w:fill="FFFFFF"/>
              </w:rPr>
              <w:t xml:space="preserve">, </w:t>
            </w:r>
            <w:r w:rsidRPr="006C13DE">
              <w:rPr>
                <w:color w:val="000000"/>
                <w:shd w:val="clear" w:color="auto" w:fill="FFFFFF"/>
              </w:rPr>
              <w:t xml:space="preserve">2015. ISBN 0982761007. </w:t>
            </w:r>
          </w:p>
          <w:p w14:paraId="09184010" w14:textId="77777777" w:rsidR="007350E9" w:rsidRPr="006C13DE" w:rsidRDefault="007350E9" w:rsidP="00400509">
            <w:pPr>
              <w:shd w:val="clear" w:color="auto" w:fill="FFFFFF"/>
              <w:jc w:val="both"/>
              <w:rPr>
                <w:color w:val="000000"/>
              </w:rPr>
            </w:pPr>
            <w:r w:rsidRPr="00407520">
              <w:rPr>
                <w:caps/>
                <w:color w:val="000000"/>
              </w:rPr>
              <w:t xml:space="preserve">Vega, C. </w:t>
            </w:r>
            <w:r w:rsidRPr="00083C1A">
              <w:rPr>
                <w:color w:val="000000"/>
              </w:rPr>
              <w:t>et al</w:t>
            </w:r>
            <w:r w:rsidRPr="00407520">
              <w:rPr>
                <w:caps/>
                <w:color w:val="000000"/>
              </w:rPr>
              <w:t>.</w:t>
            </w:r>
            <w:r w:rsidRPr="006C13DE">
              <w:rPr>
                <w:color w:val="000000"/>
              </w:rPr>
              <w:t> </w:t>
            </w:r>
            <w:r w:rsidRPr="006C13DE">
              <w:rPr>
                <w:i/>
                <w:iCs/>
                <w:color w:val="000000"/>
              </w:rPr>
              <w:t>The Kitchen as Laboratory</w:t>
            </w:r>
            <w:r w:rsidRPr="006C13DE">
              <w:rPr>
                <w:color w:val="000000"/>
              </w:rPr>
              <w:t>. New York, 2012. ISBN 978-0-231-15344-7.</w:t>
            </w:r>
          </w:p>
          <w:p w14:paraId="025E55D8" w14:textId="77777777" w:rsidR="007350E9" w:rsidRPr="00283731" w:rsidRDefault="007350E9" w:rsidP="00400509">
            <w:pPr>
              <w:widowControl w:val="0"/>
              <w:jc w:val="both"/>
              <w:rPr>
                <w:lang w:val="en-US"/>
              </w:rPr>
            </w:pPr>
          </w:p>
          <w:p w14:paraId="78100380" w14:textId="77777777" w:rsidR="007350E9" w:rsidRPr="00283731" w:rsidRDefault="007350E9" w:rsidP="00400509">
            <w:pPr>
              <w:jc w:val="both"/>
              <w:rPr>
                <w:sz w:val="19"/>
                <w:szCs w:val="19"/>
                <w:u w:val="single"/>
              </w:rPr>
            </w:pPr>
            <w:r w:rsidRPr="00283731">
              <w:rPr>
                <w:sz w:val="19"/>
                <w:szCs w:val="19"/>
                <w:u w:val="single"/>
              </w:rPr>
              <w:t>Doporučená literatura:</w:t>
            </w:r>
          </w:p>
          <w:p w14:paraId="19634303" w14:textId="77777777" w:rsidR="007350E9" w:rsidRPr="006C13DE" w:rsidRDefault="007350E9" w:rsidP="00400509">
            <w:pPr>
              <w:shd w:val="clear" w:color="auto" w:fill="FFFFFF"/>
              <w:jc w:val="both"/>
              <w:rPr>
                <w:color w:val="000000"/>
              </w:rPr>
            </w:pPr>
            <w:r w:rsidRPr="00407520">
              <w:rPr>
                <w:caps/>
                <w:color w:val="000000"/>
              </w:rPr>
              <w:t>Ferran, A.</w:t>
            </w:r>
            <w:r w:rsidRPr="006C13DE">
              <w:rPr>
                <w:color w:val="000000"/>
              </w:rPr>
              <w:t> </w:t>
            </w:r>
            <w:r w:rsidRPr="006C13DE">
              <w:rPr>
                <w:i/>
                <w:iCs/>
                <w:color w:val="000000"/>
              </w:rPr>
              <w:t>Modern Gastronomy: A to Z.</w:t>
            </w:r>
            <w:r w:rsidRPr="006C13DE">
              <w:rPr>
                <w:color w:val="000000"/>
              </w:rPr>
              <w:t>. CRC Press, 2010. ISBN 978-1439812457.</w:t>
            </w:r>
          </w:p>
          <w:p w14:paraId="100E77B9" w14:textId="77777777" w:rsidR="007350E9" w:rsidRPr="006C13DE" w:rsidRDefault="007350E9" w:rsidP="00400509">
            <w:pPr>
              <w:shd w:val="clear" w:color="auto" w:fill="FFFFFF"/>
              <w:jc w:val="both"/>
              <w:rPr>
                <w:color w:val="2E2E2E"/>
                <w:shd w:val="clear" w:color="auto" w:fill="FFFFFF"/>
              </w:rPr>
            </w:pPr>
            <w:r w:rsidRPr="00407520">
              <w:rPr>
                <w:caps/>
                <w:color w:val="000000"/>
                <w:shd w:val="clear" w:color="auto" w:fill="FFFFFF"/>
              </w:rPr>
              <w:t>Keller, T.</w:t>
            </w:r>
            <w:r w:rsidRPr="006C13DE">
              <w:rPr>
                <w:color w:val="000000"/>
                <w:shd w:val="clear" w:color="auto" w:fill="FFFFFF"/>
              </w:rPr>
              <w:t xml:space="preserve"> </w:t>
            </w:r>
            <w:r w:rsidRPr="00667A99">
              <w:rPr>
                <w:i/>
                <w:iCs/>
                <w:color w:val="000000"/>
                <w:shd w:val="clear" w:color="auto" w:fill="FFFFFF"/>
              </w:rPr>
              <w:t>Under Pressure.</w:t>
            </w:r>
            <w:r w:rsidRPr="006C13DE">
              <w:rPr>
                <w:color w:val="000000"/>
                <w:shd w:val="clear" w:color="auto" w:fill="FFFFFF"/>
              </w:rPr>
              <w:t> </w:t>
            </w:r>
            <w:r w:rsidRPr="006C13DE">
              <w:rPr>
                <w:i/>
                <w:iCs/>
                <w:color w:val="000000"/>
                <w:shd w:val="clear" w:color="auto" w:fill="FFFFFF"/>
              </w:rPr>
              <w:t>Cooking Sous Vide</w:t>
            </w:r>
            <w:r w:rsidRPr="006C13DE">
              <w:rPr>
                <w:color w:val="000000"/>
                <w:shd w:val="clear" w:color="auto" w:fill="FFFFFF"/>
              </w:rPr>
              <w:t>. Artisan, 2008. ISBN 978-1579653514.</w:t>
            </w:r>
          </w:p>
          <w:p w14:paraId="760A1B87" w14:textId="77777777" w:rsidR="007350E9" w:rsidRDefault="007350E9" w:rsidP="00400509">
            <w:pPr>
              <w:shd w:val="clear" w:color="auto" w:fill="FFFFFF"/>
              <w:jc w:val="both"/>
              <w:rPr>
                <w:color w:val="000000"/>
              </w:rPr>
            </w:pPr>
            <w:r w:rsidRPr="00407520">
              <w:rPr>
                <w:caps/>
                <w:color w:val="000000"/>
              </w:rPr>
              <w:t>This, H.</w:t>
            </w:r>
            <w:r w:rsidRPr="006C13DE">
              <w:rPr>
                <w:color w:val="000000"/>
              </w:rPr>
              <w:t> </w:t>
            </w:r>
            <w:r w:rsidRPr="006C13DE">
              <w:rPr>
                <w:i/>
                <w:iCs/>
                <w:color w:val="000000"/>
              </w:rPr>
              <w:t>Kitchen Mysteries: Revealing the Science of Cooking. Les Secrets de la Casserole</w:t>
            </w:r>
            <w:r w:rsidRPr="006C13DE">
              <w:rPr>
                <w:color w:val="000000"/>
              </w:rPr>
              <w:t>. New York: Columbia University Press, 2007. ISBN 978-0-231-14170-3.</w:t>
            </w:r>
          </w:p>
          <w:p w14:paraId="1613BF70" w14:textId="5FD081CF" w:rsidR="00594D09" w:rsidRPr="00283731" w:rsidRDefault="00594D09" w:rsidP="00594D09">
            <w:pPr>
              <w:shd w:val="clear" w:color="auto" w:fill="FFFFFF"/>
              <w:jc w:val="both"/>
              <w:rPr>
                <w:color w:val="000000"/>
              </w:rPr>
            </w:pPr>
            <w:r w:rsidRPr="00586B99">
              <w:rPr>
                <w:color w:val="000000"/>
              </w:rPr>
              <w:lastRenderedPageBreak/>
              <w:t xml:space="preserve">KLOSSE, P. </w:t>
            </w:r>
            <w:r w:rsidRPr="00F145EA">
              <w:rPr>
                <w:i/>
                <w:color w:val="000000"/>
                <w:spacing w:val="7"/>
              </w:rPr>
              <w:t>The Essence of Gastronomy</w:t>
            </w:r>
            <w:r w:rsidRPr="00586B99">
              <w:rPr>
                <w:i/>
                <w:color w:val="000000"/>
                <w:spacing w:val="7"/>
              </w:rPr>
              <w:t xml:space="preserve">. </w:t>
            </w:r>
            <w:r w:rsidRPr="00F145EA">
              <w:rPr>
                <w:color w:val="000000"/>
                <w:spacing w:val="5"/>
                <w:shd w:val="clear" w:color="auto" w:fill="FFFFFF"/>
              </w:rPr>
              <w:t>CRC Press, 2013. Dostupné z</w:t>
            </w:r>
            <w:r>
              <w:rPr>
                <w:color w:val="000000"/>
                <w:spacing w:val="5"/>
                <w:shd w:val="clear" w:color="auto" w:fill="FFFFFF"/>
              </w:rPr>
              <w:t>:</w:t>
            </w:r>
            <w:r w:rsidRPr="00F145EA">
              <w:rPr>
                <w:color w:val="000000"/>
                <w:spacing w:val="5"/>
                <w:shd w:val="clear" w:color="auto" w:fill="FFFFFF"/>
              </w:rPr>
              <w:t xml:space="preserve"> </w:t>
            </w:r>
            <w:hyperlink r:id="rId36" w:history="1">
              <w:r w:rsidRPr="00735B0E">
                <w:rPr>
                  <w:rStyle w:val="Hypertextovodkaz"/>
                </w:rPr>
                <w:t>The Essence of Gastronomy | Understanding the Flavor of Foods and Beve (taylorfrancis.com)</w:t>
              </w:r>
            </w:hyperlink>
            <w:r w:rsidRPr="00F145EA">
              <w:rPr>
                <w:color w:val="000000"/>
                <w:spacing w:val="5"/>
                <w:shd w:val="clear" w:color="auto" w:fill="FFFFFF"/>
              </w:rPr>
              <w:t xml:space="preserve"> </w:t>
            </w:r>
          </w:p>
        </w:tc>
      </w:tr>
      <w:tr w:rsidR="007350E9" w:rsidRPr="00283731" w14:paraId="1E4C8A4C"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41D1879E" w14:textId="77777777" w:rsidR="007350E9" w:rsidRPr="00283731" w:rsidRDefault="007350E9" w:rsidP="00220365">
            <w:pPr>
              <w:jc w:val="center"/>
              <w:rPr>
                <w:b/>
              </w:rPr>
            </w:pPr>
            <w:r w:rsidRPr="00283731">
              <w:rPr>
                <w:b/>
              </w:rPr>
              <w:lastRenderedPageBreak/>
              <w:t>Informace ke kombinované nebo distanční formě</w:t>
            </w:r>
          </w:p>
        </w:tc>
      </w:tr>
      <w:tr w:rsidR="007350E9" w:rsidRPr="00283731" w14:paraId="0B37F042" w14:textId="77777777" w:rsidTr="00B018A6">
        <w:tc>
          <w:tcPr>
            <w:tcW w:w="5038" w:type="dxa"/>
            <w:gridSpan w:val="7"/>
            <w:tcBorders>
              <w:top w:val="single" w:sz="2" w:space="0" w:color="auto"/>
            </w:tcBorders>
            <w:shd w:val="clear" w:color="auto" w:fill="F7CAAC"/>
          </w:tcPr>
          <w:p w14:paraId="79624D8A" w14:textId="77777777" w:rsidR="007350E9" w:rsidRPr="00283731" w:rsidRDefault="007350E9" w:rsidP="00220365">
            <w:pPr>
              <w:jc w:val="both"/>
            </w:pPr>
            <w:r w:rsidRPr="00283731">
              <w:rPr>
                <w:b/>
              </w:rPr>
              <w:t>Rozsah konzultací (soustředění)</w:t>
            </w:r>
          </w:p>
        </w:tc>
        <w:tc>
          <w:tcPr>
            <w:tcW w:w="889" w:type="dxa"/>
            <w:tcBorders>
              <w:top w:val="single" w:sz="2" w:space="0" w:color="auto"/>
            </w:tcBorders>
          </w:tcPr>
          <w:p w14:paraId="4B458F5C" w14:textId="77777777" w:rsidR="007350E9" w:rsidRPr="00283731" w:rsidRDefault="007350E9" w:rsidP="00220365">
            <w:pPr>
              <w:jc w:val="both"/>
            </w:pPr>
          </w:p>
        </w:tc>
        <w:tc>
          <w:tcPr>
            <w:tcW w:w="4138" w:type="dxa"/>
            <w:gridSpan w:val="7"/>
            <w:tcBorders>
              <w:top w:val="single" w:sz="2" w:space="0" w:color="auto"/>
            </w:tcBorders>
            <w:shd w:val="clear" w:color="auto" w:fill="F7CAAC"/>
          </w:tcPr>
          <w:p w14:paraId="46998960" w14:textId="77777777" w:rsidR="007350E9" w:rsidRPr="00283731" w:rsidRDefault="007350E9" w:rsidP="00220365">
            <w:pPr>
              <w:jc w:val="both"/>
              <w:rPr>
                <w:b/>
              </w:rPr>
            </w:pPr>
            <w:r w:rsidRPr="00283731">
              <w:rPr>
                <w:b/>
              </w:rPr>
              <w:t xml:space="preserve">hodin </w:t>
            </w:r>
          </w:p>
        </w:tc>
      </w:tr>
      <w:tr w:rsidR="007350E9" w:rsidRPr="00283731" w14:paraId="7A84A008" w14:textId="77777777" w:rsidTr="00B018A6">
        <w:tc>
          <w:tcPr>
            <w:tcW w:w="10065" w:type="dxa"/>
            <w:gridSpan w:val="15"/>
            <w:shd w:val="clear" w:color="auto" w:fill="F7CAAC"/>
          </w:tcPr>
          <w:p w14:paraId="7C08D948" w14:textId="77777777" w:rsidR="007350E9" w:rsidRPr="00283731" w:rsidRDefault="007350E9" w:rsidP="00220365">
            <w:pPr>
              <w:jc w:val="both"/>
              <w:rPr>
                <w:b/>
              </w:rPr>
            </w:pPr>
            <w:r w:rsidRPr="00283731">
              <w:rPr>
                <w:b/>
              </w:rPr>
              <w:t>Informace o způsobu kontaktu s vyučujícím</w:t>
            </w:r>
          </w:p>
        </w:tc>
      </w:tr>
      <w:tr w:rsidR="007350E9" w:rsidRPr="00283731" w14:paraId="6A97B789" w14:textId="77777777" w:rsidTr="00B018A6">
        <w:trPr>
          <w:trHeight w:val="1373"/>
        </w:trPr>
        <w:tc>
          <w:tcPr>
            <w:tcW w:w="10065" w:type="dxa"/>
            <w:gridSpan w:val="15"/>
          </w:tcPr>
          <w:p w14:paraId="4CFC3CEE" w14:textId="00727BBB" w:rsidR="007350E9" w:rsidRPr="00283731" w:rsidRDefault="007350E9" w:rsidP="00220365">
            <w:pPr>
              <w:shd w:val="clear" w:color="auto" w:fill="FFFFFF"/>
              <w:jc w:val="both"/>
              <w:rPr>
                <w:color w:val="000000"/>
              </w:rPr>
            </w:pPr>
            <w:r w:rsidRPr="00283731">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283731">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3BA5134" w14:textId="77777777" w:rsidR="007350E9" w:rsidRPr="00283731" w:rsidRDefault="007350E9" w:rsidP="00220365">
            <w:pPr>
              <w:shd w:val="clear" w:color="auto" w:fill="FFFFFF"/>
              <w:jc w:val="both"/>
              <w:rPr>
                <w:color w:val="000000"/>
              </w:rPr>
            </w:pPr>
            <w:r w:rsidRPr="00283731">
              <w:rPr>
                <w:color w:val="000000"/>
              </w:rPr>
              <w:t> </w:t>
            </w:r>
          </w:p>
          <w:p w14:paraId="1DC9EA18" w14:textId="73C0A689" w:rsidR="007350E9" w:rsidRDefault="007350E9" w:rsidP="00220365">
            <w:pPr>
              <w:shd w:val="clear" w:color="auto" w:fill="FFFFFF"/>
              <w:rPr>
                <w:color w:val="000000"/>
              </w:rPr>
            </w:pPr>
            <w:r w:rsidRPr="00283731">
              <w:rPr>
                <w:color w:val="000000"/>
              </w:rPr>
              <w:t xml:space="preserve">Možnosti komunikace s vyučujícím: </w:t>
            </w:r>
            <w:hyperlink r:id="rId37" w:history="1">
              <w:r>
                <w:rPr>
                  <w:color w:val="0000FF"/>
                  <w:u w:val="single"/>
                </w:rPr>
                <w:t>mlcek</w:t>
              </w:r>
              <w:r w:rsidRPr="00283731">
                <w:rPr>
                  <w:color w:val="0000FF"/>
                  <w:u w:val="single"/>
                </w:rPr>
                <w:t>@utb.cz</w:t>
              </w:r>
            </w:hyperlink>
            <w:r>
              <w:rPr>
                <w:color w:val="000000"/>
              </w:rPr>
              <w:t>, 576 033</w:t>
            </w:r>
            <w:r w:rsidR="0063631A">
              <w:rPr>
                <w:color w:val="000000"/>
              </w:rPr>
              <w:t> </w:t>
            </w:r>
            <w:r>
              <w:rPr>
                <w:color w:val="000000"/>
              </w:rPr>
              <w:t>030</w:t>
            </w:r>
            <w:r w:rsidRPr="00283731">
              <w:rPr>
                <w:color w:val="000000"/>
              </w:rPr>
              <w:t>.</w:t>
            </w:r>
          </w:p>
          <w:p w14:paraId="568C1215" w14:textId="569E85B8" w:rsidR="0063631A" w:rsidRDefault="0063631A" w:rsidP="00220365">
            <w:pPr>
              <w:shd w:val="clear" w:color="auto" w:fill="FFFFFF"/>
              <w:rPr>
                <w:color w:val="000000"/>
              </w:rPr>
            </w:pPr>
          </w:p>
          <w:p w14:paraId="1A7CD8BC" w14:textId="4293658F" w:rsidR="0063631A" w:rsidRDefault="0063631A" w:rsidP="00220365">
            <w:pPr>
              <w:shd w:val="clear" w:color="auto" w:fill="FFFFFF"/>
              <w:rPr>
                <w:color w:val="000000"/>
              </w:rPr>
            </w:pPr>
          </w:p>
          <w:p w14:paraId="2BAC00CF" w14:textId="00A7C139" w:rsidR="0063631A" w:rsidRDefault="0063631A" w:rsidP="00220365">
            <w:pPr>
              <w:shd w:val="clear" w:color="auto" w:fill="FFFFFF"/>
              <w:rPr>
                <w:color w:val="000000"/>
              </w:rPr>
            </w:pPr>
          </w:p>
          <w:p w14:paraId="3EAC47C7" w14:textId="724A6D3D" w:rsidR="0063631A" w:rsidRDefault="0063631A" w:rsidP="00220365">
            <w:pPr>
              <w:shd w:val="clear" w:color="auto" w:fill="FFFFFF"/>
              <w:rPr>
                <w:color w:val="000000"/>
              </w:rPr>
            </w:pPr>
          </w:p>
          <w:p w14:paraId="2C4DC18F" w14:textId="3E07634A" w:rsidR="0063631A" w:rsidRDefault="0063631A" w:rsidP="00220365">
            <w:pPr>
              <w:shd w:val="clear" w:color="auto" w:fill="FFFFFF"/>
              <w:rPr>
                <w:color w:val="000000"/>
              </w:rPr>
            </w:pPr>
          </w:p>
          <w:p w14:paraId="3C78EDA4" w14:textId="430161BE" w:rsidR="0063631A" w:rsidRDefault="0063631A" w:rsidP="00220365">
            <w:pPr>
              <w:shd w:val="clear" w:color="auto" w:fill="FFFFFF"/>
              <w:rPr>
                <w:color w:val="000000"/>
              </w:rPr>
            </w:pPr>
          </w:p>
          <w:p w14:paraId="270F8154" w14:textId="77777777" w:rsidR="00885FBA" w:rsidRDefault="00885FBA" w:rsidP="00220365">
            <w:pPr>
              <w:shd w:val="clear" w:color="auto" w:fill="FFFFFF"/>
              <w:rPr>
                <w:color w:val="000000"/>
              </w:rPr>
            </w:pPr>
          </w:p>
          <w:p w14:paraId="1B97BF7E" w14:textId="279A0A3C" w:rsidR="0063631A" w:rsidRDefault="0063631A" w:rsidP="00220365">
            <w:pPr>
              <w:shd w:val="clear" w:color="auto" w:fill="FFFFFF"/>
              <w:rPr>
                <w:color w:val="000000"/>
              </w:rPr>
            </w:pPr>
          </w:p>
          <w:p w14:paraId="66266904" w14:textId="06D79696" w:rsidR="007350E9" w:rsidRPr="00283731" w:rsidRDefault="007350E9" w:rsidP="00220365">
            <w:pPr>
              <w:shd w:val="clear" w:color="auto" w:fill="FFFFFF"/>
              <w:rPr>
                <w:sz w:val="24"/>
                <w:szCs w:val="24"/>
              </w:rPr>
            </w:pPr>
          </w:p>
        </w:tc>
      </w:tr>
      <w:bookmarkEnd w:id="134"/>
      <w:tr w:rsidR="00380906" w:rsidRPr="00EF0A8C" w14:paraId="72DD1317" w14:textId="77777777" w:rsidTr="00220365">
        <w:tc>
          <w:tcPr>
            <w:tcW w:w="10065" w:type="dxa"/>
            <w:gridSpan w:val="15"/>
            <w:tcBorders>
              <w:bottom w:val="double" w:sz="4" w:space="0" w:color="auto"/>
            </w:tcBorders>
            <w:shd w:val="clear" w:color="auto" w:fill="BDD6EE"/>
          </w:tcPr>
          <w:p w14:paraId="33A2427A" w14:textId="77777777" w:rsidR="00380906" w:rsidRPr="00EF0A8C" w:rsidRDefault="00380906" w:rsidP="00220365">
            <w:pPr>
              <w:jc w:val="both"/>
              <w:rPr>
                <w:b/>
                <w:sz w:val="28"/>
              </w:rPr>
            </w:pPr>
            <w:r w:rsidRPr="00EF0A8C">
              <w:br w:type="page"/>
            </w:r>
            <w:r w:rsidRPr="00EF0A8C">
              <w:rPr>
                <w:b/>
                <w:sz w:val="28"/>
              </w:rPr>
              <w:t>B-III – Charakteristika studijního předmětu</w:t>
            </w:r>
          </w:p>
        </w:tc>
      </w:tr>
      <w:tr w:rsidR="00380906" w:rsidRPr="002F28B4" w14:paraId="653AC7BC" w14:textId="77777777" w:rsidTr="00220365">
        <w:tc>
          <w:tcPr>
            <w:tcW w:w="3545" w:type="dxa"/>
            <w:gridSpan w:val="3"/>
            <w:tcBorders>
              <w:top w:val="double" w:sz="4" w:space="0" w:color="auto"/>
            </w:tcBorders>
            <w:shd w:val="clear" w:color="auto" w:fill="F7CAAC"/>
          </w:tcPr>
          <w:p w14:paraId="26325237" w14:textId="77777777" w:rsidR="00380906" w:rsidRPr="00EF0A8C" w:rsidRDefault="00380906" w:rsidP="00220365">
            <w:pPr>
              <w:jc w:val="both"/>
              <w:rPr>
                <w:b/>
              </w:rPr>
            </w:pPr>
            <w:r w:rsidRPr="00EF0A8C">
              <w:rPr>
                <w:b/>
              </w:rPr>
              <w:t>Název studijního předmětu</w:t>
            </w:r>
          </w:p>
        </w:tc>
        <w:tc>
          <w:tcPr>
            <w:tcW w:w="6520" w:type="dxa"/>
            <w:gridSpan w:val="12"/>
            <w:tcBorders>
              <w:top w:val="double" w:sz="4" w:space="0" w:color="auto"/>
            </w:tcBorders>
          </w:tcPr>
          <w:p w14:paraId="7388E15E" w14:textId="77777777" w:rsidR="00380906" w:rsidRPr="002F28B4" w:rsidRDefault="00380906" w:rsidP="00220365">
            <w:pPr>
              <w:jc w:val="both"/>
              <w:rPr>
                <w:b/>
                <w:bCs/>
                <w:lang w:val="en-GB"/>
              </w:rPr>
            </w:pPr>
            <w:bookmarkStart w:id="136" w:name="Modern_Trend_in_Food_Chemistry"/>
            <w:bookmarkEnd w:id="136"/>
            <w:r w:rsidRPr="002F28B4">
              <w:rPr>
                <w:b/>
                <w:bCs/>
                <w:spacing w:val="-2"/>
                <w:lang w:val="en-GB"/>
              </w:rPr>
              <w:t>Modern Trends in Food Chemistry</w:t>
            </w:r>
          </w:p>
        </w:tc>
      </w:tr>
      <w:tr w:rsidR="00380906" w:rsidRPr="00EF0A8C" w14:paraId="734C14B2" w14:textId="77777777" w:rsidTr="00220365">
        <w:tc>
          <w:tcPr>
            <w:tcW w:w="3545" w:type="dxa"/>
            <w:gridSpan w:val="3"/>
            <w:shd w:val="clear" w:color="auto" w:fill="F7CAAC"/>
          </w:tcPr>
          <w:p w14:paraId="1B0D696A" w14:textId="77777777" w:rsidR="00380906" w:rsidRPr="00EF0A8C" w:rsidRDefault="00380906" w:rsidP="00220365">
            <w:pPr>
              <w:jc w:val="both"/>
              <w:rPr>
                <w:b/>
              </w:rPr>
            </w:pPr>
            <w:r w:rsidRPr="00EF0A8C">
              <w:rPr>
                <w:b/>
              </w:rPr>
              <w:t>Typ předmětu</w:t>
            </w:r>
          </w:p>
        </w:tc>
        <w:tc>
          <w:tcPr>
            <w:tcW w:w="3198" w:type="dxa"/>
            <w:gridSpan w:val="7"/>
          </w:tcPr>
          <w:p w14:paraId="6C91D37C" w14:textId="77777777" w:rsidR="00380906" w:rsidRPr="00EF0A8C" w:rsidRDefault="00380906" w:rsidP="00220365">
            <w:pPr>
              <w:jc w:val="both"/>
            </w:pPr>
            <w:r>
              <w:t>povinně volitelný</w:t>
            </w:r>
          </w:p>
        </w:tc>
        <w:tc>
          <w:tcPr>
            <w:tcW w:w="2695" w:type="dxa"/>
            <w:gridSpan w:val="3"/>
            <w:shd w:val="clear" w:color="auto" w:fill="F7CAAC"/>
          </w:tcPr>
          <w:p w14:paraId="316B1CEE" w14:textId="77777777" w:rsidR="00380906" w:rsidRPr="00EF0A8C" w:rsidRDefault="00380906" w:rsidP="00220365">
            <w:pPr>
              <w:jc w:val="both"/>
            </w:pPr>
            <w:r w:rsidRPr="00EF0A8C">
              <w:rPr>
                <w:b/>
              </w:rPr>
              <w:t>doporučený ročník / semestr</w:t>
            </w:r>
          </w:p>
        </w:tc>
        <w:tc>
          <w:tcPr>
            <w:tcW w:w="627" w:type="dxa"/>
            <w:gridSpan w:val="2"/>
          </w:tcPr>
          <w:p w14:paraId="7541AB0D" w14:textId="77777777" w:rsidR="00380906" w:rsidRPr="00EF0A8C" w:rsidRDefault="00380906" w:rsidP="00220365">
            <w:pPr>
              <w:jc w:val="both"/>
            </w:pPr>
          </w:p>
        </w:tc>
      </w:tr>
      <w:tr w:rsidR="00380906" w:rsidRPr="00EF0A8C" w14:paraId="5C78AA50" w14:textId="77777777" w:rsidTr="00220365">
        <w:tc>
          <w:tcPr>
            <w:tcW w:w="3545" w:type="dxa"/>
            <w:gridSpan w:val="3"/>
            <w:shd w:val="clear" w:color="auto" w:fill="F7CAAC"/>
          </w:tcPr>
          <w:p w14:paraId="48C2DDFC" w14:textId="77777777" w:rsidR="00380906" w:rsidRPr="00EF0A8C" w:rsidRDefault="00380906" w:rsidP="00220365">
            <w:pPr>
              <w:jc w:val="both"/>
              <w:rPr>
                <w:b/>
              </w:rPr>
            </w:pPr>
            <w:r w:rsidRPr="00EF0A8C">
              <w:rPr>
                <w:b/>
              </w:rPr>
              <w:t>Rozsah studijního předmětu</w:t>
            </w:r>
          </w:p>
        </w:tc>
        <w:tc>
          <w:tcPr>
            <w:tcW w:w="1493" w:type="dxa"/>
            <w:gridSpan w:val="4"/>
          </w:tcPr>
          <w:p w14:paraId="76CAE6FB" w14:textId="77777777" w:rsidR="00380906" w:rsidRPr="00EF0A8C" w:rsidRDefault="00380906" w:rsidP="00220365">
            <w:pPr>
              <w:jc w:val="both"/>
            </w:pPr>
          </w:p>
        </w:tc>
        <w:tc>
          <w:tcPr>
            <w:tcW w:w="889" w:type="dxa"/>
            <w:shd w:val="clear" w:color="auto" w:fill="F7CAAC"/>
          </w:tcPr>
          <w:p w14:paraId="610C349A" w14:textId="77777777" w:rsidR="00380906" w:rsidRPr="00EF0A8C" w:rsidRDefault="00380906" w:rsidP="00220365">
            <w:pPr>
              <w:jc w:val="both"/>
              <w:rPr>
                <w:b/>
              </w:rPr>
            </w:pPr>
            <w:r w:rsidRPr="00EF0A8C">
              <w:rPr>
                <w:b/>
              </w:rPr>
              <w:t xml:space="preserve">hod. </w:t>
            </w:r>
          </w:p>
        </w:tc>
        <w:tc>
          <w:tcPr>
            <w:tcW w:w="816" w:type="dxa"/>
            <w:gridSpan w:val="2"/>
          </w:tcPr>
          <w:p w14:paraId="2C4AD6E2" w14:textId="77777777" w:rsidR="00380906" w:rsidRPr="00EF0A8C" w:rsidRDefault="00380906" w:rsidP="00220365">
            <w:pPr>
              <w:jc w:val="both"/>
            </w:pPr>
          </w:p>
        </w:tc>
        <w:tc>
          <w:tcPr>
            <w:tcW w:w="2156" w:type="dxa"/>
            <w:gridSpan w:val="2"/>
            <w:shd w:val="clear" w:color="auto" w:fill="F7CAAC"/>
          </w:tcPr>
          <w:p w14:paraId="4E2254E6" w14:textId="77777777" w:rsidR="00380906" w:rsidRPr="00EF0A8C" w:rsidRDefault="00380906" w:rsidP="00220365">
            <w:pPr>
              <w:jc w:val="both"/>
              <w:rPr>
                <w:b/>
              </w:rPr>
            </w:pPr>
            <w:r w:rsidRPr="00EF0A8C">
              <w:rPr>
                <w:b/>
              </w:rPr>
              <w:t>kreditů</w:t>
            </w:r>
          </w:p>
        </w:tc>
        <w:tc>
          <w:tcPr>
            <w:tcW w:w="1166" w:type="dxa"/>
            <w:gridSpan w:val="3"/>
          </w:tcPr>
          <w:p w14:paraId="161FC942" w14:textId="77777777" w:rsidR="00380906" w:rsidRPr="00EF0A8C" w:rsidRDefault="00380906" w:rsidP="00220365">
            <w:pPr>
              <w:jc w:val="both"/>
            </w:pPr>
          </w:p>
        </w:tc>
      </w:tr>
      <w:tr w:rsidR="00380906" w:rsidRPr="00EF0A8C" w14:paraId="2484DF61" w14:textId="77777777" w:rsidTr="00220365">
        <w:tc>
          <w:tcPr>
            <w:tcW w:w="3545" w:type="dxa"/>
            <w:gridSpan w:val="3"/>
            <w:shd w:val="clear" w:color="auto" w:fill="F7CAAC"/>
          </w:tcPr>
          <w:p w14:paraId="1C2AA7E4" w14:textId="77777777" w:rsidR="00380906" w:rsidRPr="00EF0A8C" w:rsidRDefault="00380906" w:rsidP="00220365">
            <w:pPr>
              <w:jc w:val="both"/>
              <w:rPr>
                <w:b/>
                <w:sz w:val="22"/>
              </w:rPr>
            </w:pPr>
            <w:r w:rsidRPr="00EF0A8C">
              <w:rPr>
                <w:b/>
              </w:rPr>
              <w:t>Prerekvizity, korekvizity, ekvivalence</w:t>
            </w:r>
          </w:p>
        </w:tc>
        <w:tc>
          <w:tcPr>
            <w:tcW w:w="6520" w:type="dxa"/>
            <w:gridSpan w:val="12"/>
          </w:tcPr>
          <w:p w14:paraId="2B778DBA" w14:textId="77777777" w:rsidR="00380906" w:rsidRPr="00EF0A8C" w:rsidRDefault="00380906" w:rsidP="00220365">
            <w:pPr>
              <w:jc w:val="both"/>
            </w:pPr>
          </w:p>
        </w:tc>
      </w:tr>
      <w:tr w:rsidR="00380906" w:rsidRPr="00EF0A8C" w14:paraId="655D19F9" w14:textId="77777777" w:rsidTr="00220365">
        <w:tc>
          <w:tcPr>
            <w:tcW w:w="3545" w:type="dxa"/>
            <w:gridSpan w:val="3"/>
            <w:shd w:val="clear" w:color="auto" w:fill="F7CAAC"/>
          </w:tcPr>
          <w:p w14:paraId="187A58AB" w14:textId="77777777" w:rsidR="00380906" w:rsidRPr="00EF0A8C" w:rsidRDefault="00380906" w:rsidP="00220365">
            <w:pPr>
              <w:jc w:val="both"/>
              <w:rPr>
                <w:b/>
              </w:rPr>
            </w:pPr>
            <w:r w:rsidRPr="00EF0A8C">
              <w:rPr>
                <w:b/>
              </w:rPr>
              <w:t>Způsob ověření studijních výsledků</w:t>
            </w:r>
          </w:p>
        </w:tc>
        <w:tc>
          <w:tcPr>
            <w:tcW w:w="3198" w:type="dxa"/>
            <w:gridSpan w:val="7"/>
          </w:tcPr>
          <w:p w14:paraId="28A85617" w14:textId="77777777" w:rsidR="00380906" w:rsidRPr="00EF0A8C" w:rsidRDefault="00380906" w:rsidP="00220365">
            <w:pPr>
              <w:jc w:val="both"/>
            </w:pPr>
            <w:r w:rsidRPr="00EF0A8C">
              <w:t>zkouška</w:t>
            </w:r>
          </w:p>
        </w:tc>
        <w:tc>
          <w:tcPr>
            <w:tcW w:w="2156" w:type="dxa"/>
            <w:gridSpan w:val="2"/>
            <w:shd w:val="clear" w:color="auto" w:fill="F7CAAC"/>
          </w:tcPr>
          <w:p w14:paraId="5CFB6C26" w14:textId="77777777" w:rsidR="00380906" w:rsidRPr="00EF0A8C" w:rsidRDefault="00380906" w:rsidP="00220365">
            <w:pPr>
              <w:jc w:val="both"/>
              <w:rPr>
                <w:b/>
              </w:rPr>
            </w:pPr>
            <w:r w:rsidRPr="00EF0A8C">
              <w:rPr>
                <w:b/>
              </w:rPr>
              <w:t>Forma výuky</w:t>
            </w:r>
          </w:p>
        </w:tc>
        <w:tc>
          <w:tcPr>
            <w:tcW w:w="1166" w:type="dxa"/>
            <w:gridSpan w:val="3"/>
          </w:tcPr>
          <w:p w14:paraId="3470C5B2" w14:textId="77777777" w:rsidR="00380906" w:rsidRPr="00EF0A8C" w:rsidRDefault="00380906" w:rsidP="00220365">
            <w:pPr>
              <w:jc w:val="both"/>
            </w:pPr>
            <w:r>
              <w:t>konzultace</w:t>
            </w:r>
          </w:p>
        </w:tc>
      </w:tr>
      <w:tr w:rsidR="00380906" w:rsidRPr="00EF0A8C" w14:paraId="6384CFCF" w14:textId="77777777" w:rsidTr="00220365">
        <w:tc>
          <w:tcPr>
            <w:tcW w:w="3545" w:type="dxa"/>
            <w:gridSpan w:val="3"/>
            <w:shd w:val="clear" w:color="auto" w:fill="F7CAAC"/>
          </w:tcPr>
          <w:p w14:paraId="3FBA5D45" w14:textId="77777777" w:rsidR="00380906" w:rsidRPr="00EF0A8C" w:rsidRDefault="00380906" w:rsidP="00220365">
            <w:pPr>
              <w:jc w:val="both"/>
              <w:rPr>
                <w:b/>
              </w:rPr>
            </w:pPr>
            <w:r w:rsidRPr="00EF0A8C">
              <w:rPr>
                <w:b/>
              </w:rPr>
              <w:t>Forma způsobu ověření studijních výsledků a další požadavky na studenta</w:t>
            </w:r>
          </w:p>
        </w:tc>
        <w:tc>
          <w:tcPr>
            <w:tcW w:w="6520" w:type="dxa"/>
            <w:gridSpan w:val="12"/>
            <w:tcBorders>
              <w:bottom w:val="single" w:sz="4" w:space="0" w:color="auto"/>
            </w:tcBorders>
          </w:tcPr>
          <w:p w14:paraId="6B98E48C" w14:textId="77777777" w:rsidR="00380906" w:rsidRPr="00EF0A8C" w:rsidRDefault="00380906" w:rsidP="00220365">
            <w:pPr>
              <w:jc w:val="both"/>
            </w:pPr>
            <w:r>
              <w:t>Ústní zkouška – prokázání znalostí z vybraných okruhů chemie potravin souvisejících s tématem disertační práce.</w:t>
            </w:r>
          </w:p>
        </w:tc>
      </w:tr>
      <w:tr w:rsidR="00380906" w:rsidRPr="00EF0A8C" w14:paraId="02FB52D6" w14:textId="77777777" w:rsidTr="00220365">
        <w:trPr>
          <w:trHeight w:val="197"/>
        </w:trPr>
        <w:tc>
          <w:tcPr>
            <w:tcW w:w="3545" w:type="dxa"/>
            <w:gridSpan w:val="3"/>
            <w:tcBorders>
              <w:top w:val="nil"/>
            </w:tcBorders>
            <w:shd w:val="clear" w:color="auto" w:fill="F7CAAC"/>
          </w:tcPr>
          <w:p w14:paraId="79252943" w14:textId="77777777" w:rsidR="00380906" w:rsidRPr="00EF0A8C" w:rsidRDefault="00380906" w:rsidP="00220365">
            <w:pPr>
              <w:jc w:val="both"/>
              <w:rPr>
                <w:b/>
              </w:rPr>
            </w:pPr>
            <w:r w:rsidRPr="00EF0A8C">
              <w:rPr>
                <w:b/>
              </w:rPr>
              <w:t>Garant předmětu</w:t>
            </w:r>
          </w:p>
        </w:tc>
        <w:tc>
          <w:tcPr>
            <w:tcW w:w="6520" w:type="dxa"/>
            <w:gridSpan w:val="12"/>
            <w:tcBorders>
              <w:top w:val="single" w:sz="4" w:space="0" w:color="auto"/>
            </w:tcBorders>
          </w:tcPr>
          <w:p w14:paraId="21ACF337" w14:textId="77777777" w:rsidR="00380906" w:rsidRPr="00EF0A8C" w:rsidRDefault="00380906" w:rsidP="00220365">
            <w:pPr>
              <w:jc w:val="both"/>
            </w:pPr>
            <w:r w:rsidRPr="00EF0A8C">
              <w:rPr>
                <w:spacing w:val="-2"/>
              </w:rPr>
              <w:t>doc. Ing. Daniela Sumczynski, Ph.D.</w:t>
            </w:r>
          </w:p>
        </w:tc>
      </w:tr>
      <w:tr w:rsidR="00380906" w:rsidRPr="00EF0A8C" w14:paraId="368E1C43" w14:textId="77777777" w:rsidTr="00220365">
        <w:trPr>
          <w:trHeight w:val="243"/>
        </w:trPr>
        <w:tc>
          <w:tcPr>
            <w:tcW w:w="3545" w:type="dxa"/>
            <w:gridSpan w:val="3"/>
            <w:tcBorders>
              <w:top w:val="nil"/>
            </w:tcBorders>
            <w:shd w:val="clear" w:color="auto" w:fill="F7CAAC"/>
          </w:tcPr>
          <w:p w14:paraId="7EA584A6" w14:textId="77777777" w:rsidR="00380906" w:rsidRPr="00EF0A8C" w:rsidRDefault="00380906" w:rsidP="00220365">
            <w:pPr>
              <w:jc w:val="both"/>
              <w:rPr>
                <w:b/>
              </w:rPr>
            </w:pPr>
            <w:r w:rsidRPr="00EF0A8C">
              <w:rPr>
                <w:b/>
              </w:rPr>
              <w:t>Zapojení garanta do výuky předmětu</w:t>
            </w:r>
          </w:p>
        </w:tc>
        <w:tc>
          <w:tcPr>
            <w:tcW w:w="6520" w:type="dxa"/>
            <w:gridSpan w:val="12"/>
            <w:tcBorders>
              <w:top w:val="nil"/>
            </w:tcBorders>
          </w:tcPr>
          <w:p w14:paraId="2EDEDB41" w14:textId="77777777" w:rsidR="00380906" w:rsidRPr="00EF0A8C" w:rsidRDefault="00380906" w:rsidP="00220365">
            <w:pPr>
              <w:jc w:val="both"/>
            </w:pPr>
            <w:r w:rsidRPr="00EF0A8C">
              <w:t>100%</w:t>
            </w:r>
          </w:p>
        </w:tc>
      </w:tr>
      <w:tr w:rsidR="00380906" w:rsidRPr="00EF0A8C" w14:paraId="5610004A" w14:textId="77777777" w:rsidTr="00220365">
        <w:tc>
          <w:tcPr>
            <w:tcW w:w="3545" w:type="dxa"/>
            <w:gridSpan w:val="3"/>
            <w:shd w:val="clear" w:color="auto" w:fill="F7CAAC"/>
          </w:tcPr>
          <w:p w14:paraId="04DF1368" w14:textId="77777777" w:rsidR="00380906" w:rsidRPr="00EF0A8C" w:rsidRDefault="00380906" w:rsidP="00220365">
            <w:pPr>
              <w:jc w:val="both"/>
              <w:rPr>
                <w:b/>
              </w:rPr>
            </w:pPr>
            <w:r w:rsidRPr="00EF0A8C">
              <w:rPr>
                <w:b/>
              </w:rPr>
              <w:t>Vyučující</w:t>
            </w:r>
          </w:p>
        </w:tc>
        <w:tc>
          <w:tcPr>
            <w:tcW w:w="6520" w:type="dxa"/>
            <w:gridSpan w:val="12"/>
            <w:tcBorders>
              <w:bottom w:val="nil"/>
            </w:tcBorders>
          </w:tcPr>
          <w:p w14:paraId="7CF820D2" w14:textId="77777777" w:rsidR="00380906" w:rsidRPr="00EF0A8C" w:rsidRDefault="00380906" w:rsidP="00220365">
            <w:pPr>
              <w:jc w:val="both"/>
            </w:pPr>
          </w:p>
        </w:tc>
      </w:tr>
      <w:tr w:rsidR="00380906" w:rsidRPr="00EF0A8C" w14:paraId="63B7331E" w14:textId="77777777" w:rsidTr="00220365">
        <w:trPr>
          <w:trHeight w:val="272"/>
        </w:trPr>
        <w:tc>
          <w:tcPr>
            <w:tcW w:w="10065" w:type="dxa"/>
            <w:gridSpan w:val="15"/>
            <w:tcBorders>
              <w:top w:val="nil"/>
            </w:tcBorders>
          </w:tcPr>
          <w:p w14:paraId="3EE7F538" w14:textId="77777777" w:rsidR="00380906" w:rsidRPr="00EF0A8C" w:rsidRDefault="00380906" w:rsidP="00220365">
            <w:pPr>
              <w:jc w:val="both"/>
            </w:pPr>
            <w:r w:rsidRPr="00EF0A8C">
              <w:rPr>
                <w:spacing w:val="-2"/>
              </w:rPr>
              <w:t>doc. Ing. Daniela Sumczynski, Ph.D.</w:t>
            </w:r>
          </w:p>
        </w:tc>
      </w:tr>
      <w:tr w:rsidR="00380906" w:rsidRPr="00EF0A8C" w14:paraId="26DCBEE0" w14:textId="77777777" w:rsidTr="00220365">
        <w:tc>
          <w:tcPr>
            <w:tcW w:w="3545" w:type="dxa"/>
            <w:gridSpan w:val="3"/>
            <w:shd w:val="clear" w:color="auto" w:fill="F7CAAC"/>
          </w:tcPr>
          <w:p w14:paraId="0630F492" w14:textId="77777777" w:rsidR="00380906" w:rsidRPr="00EF0A8C" w:rsidRDefault="00380906" w:rsidP="00220365">
            <w:pPr>
              <w:jc w:val="both"/>
              <w:rPr>
                <w:b/>
              </w:rPr>
            </w:pPr>
            <w:r w:rsidRPr="00EF0A8C">
              <w:rPr>
                <w:b/>
              </w:rPr>
              <w:t>Stručná anotace předmětu</w:t>
            </w:r>
          </w:p>
        </w:tc>
        <w:tc>
          <w:tcPr>
            <w:tcW w:w="6520" w:type="dxa"/>
            <w:gridSpan w:val="12"/>
            <w:tcBorders>
              <w:bottom w:val="nil"/>
            </w:tcBorders>
          </w:tcPr>
          <w:p w14:paraId="1F234362" w14:textId="77777777" w:rsidR="00380906" w:rsidRPr="00EF0A8C" w:rsidRDefault="00380906" w:rsidP="00220365">
            <w:pPr>
              <w:jc w:val="both"/>
            </w:pPr>
          </w:p>
        </w:tc>
      </w:tr>
      <w:tr w:rsidR="00380906" w:rsidRPr="00EF0A8C" w14:paraId="38335DBA" w14:textId="77777777" w:rsidTr="00220365">
        <w:trPr>
          <w:trHeight w:val="3001"/>
        </w:trPr>
        <w:tc>
          <w:tcPr>
            <w:tcW w:w="10065" w:type="dxa"/>
            <w:gridSpan w:val="15"/>
            <w:tcBorders>
              <w:top w:val="nil"/>
              <w:bottom w:val="single" w:sz="12" w:space="0" w:color="auto"/>
            </w:tcBorders>
          </w:tcPr>
          <w:p w14:paraId="7D935AA8" w14:textId="77777777" w:rsidR="00380906" w:rsidRPr="00EF0A8C" w:rsidRDefault="00380906" w:rsidP="00220365">
            <w:pPr>
              <w:jc w:val="both"/>
            </w:pPr>
            <w:r w:rsidRPr="00EF0A8C">
              <w:t>Cílem předmětu je prohloubit znalosti studentů do oblasti nutričních j</w:t>
            </w:r>
            <w:r>
              <w:t xml:space="preserve">akostních parametrů, </w:t>
            </w:r>
            <w:r w:rsidRPr="002F28B4">
              <w:t>bioaktivních substancí</w:t>
            </w:r>
            <w:r w:rsidRPr="0026636D">
              <w:t xml:space="preserve"> </w:t>
            </w:r>
            <w:r w:rsidRPr="00EF0A8C">
              <w:t>a kontaminantů, včetně možností jejich stability, degradace, interakcí s matricí vzorku a jejich funkcí a významem v živých organismech.</w:t>
            </w:r>
          </w:p>
          <w:p w14:paraId="1909E395" w14:textId="77777777" w:rsidR="00380906" w:rsidRPr="00EF0A8C" w:rsidRDefault="00380906" w:rsidP="00220365">
            <w:pPr>
              <w:jc w:val="both"/>
            </w:pPr>
          </w:p>
          <w:p w14:paraId="2B6C8B0B" w14:textId="77777777" w:rsidR="00380906" w:rsidRPr="00EF0A8C" w:rsidRDefault="00380906" w:rsidP="00220365">
            <w:pPr>
              <w:jc w:val="both"/>
            </w:pPr>
            <w:r w:rsidRPr="00EF0A8C">
              <w:rPr>
                <w:u w:val="single"/>
              </w:rPr>
              <w:t>Základní témata:</w:t>
            </w:r>
          </w:p>
          <w:p w14:paraId="7E1EFC82" w14:textId="77777777" w:rsidR="00380906" w:rsidRPr="00EF0A8C" w:rsidRDefault="00380906" w:rsidP="00220365">
            <w:pPr>
              <w:widowControl w:val="0"/>
              <w:numPr>
                <w:ilvl w:val="1"/>
                <w:numId w:val="23"/>
              </w:numPr>
              <w:ind w:left="113" w:hanging="113"/>
              <w:jc w:val="both"/>
              <w:rPr>
                <w:lang w:eastAsia="en-US"/>
              </w:rPr>
            </w:pPr>
            <w:r w:rsidRPr="00EF0A8C">
              <w:rPr>
                <w:lang w:eastAsia="en-US"/>
              </w:rPr>
              <w:t xml:space="preserve">Nutriční jakostní znaky surovin a potravin – jejich klasifikace, vztahy mezi strukturou a chemicko-fyzikálními vlastnostmi jednotlivých složek. </w:t>
            </w:r>
          </w:p>
          <w:p w14:paraId="05CA0D6D" w14:textId="77777777" w:rsidR="00380906" w:rsidRPr="00EF0A8C" w:rsidRDefault="00380906" w:rsidP="00220365">
            <w:pPr>
              <w:widowControl w:val="0"/>
              <w:numPr>
                <w:ilvl w:val="1"/>
                <w:numId w:val="23"/>
              </w:numPr>
              <w:ind w:left="113" w:hanging="113"/>
              <w:jc w:val="both"/>
              <w:rPr>
                <w:lang w:eastAsia="en-US"/>
              </w:rPr>
            </w:pPr>
            <w:r w:rsidRPr="00EF0A8C">
              <w:rPr>
                <w:lang w:eastAsia="en-US"/>
              </w:rPr>
              <w:t>Chemizmus významných nutraceutických látek potravin.</w:t>
            </w:r>
          </w:p>
          <w:p w14:paraId="3371CE5D" w14:textId="77777777" w:rsidR="00380906" w:rsidRPr="00EF0A8C" w:rsidRDefault="00380906" w:rsidP="00220365">
            <w:pPr>
              <w:widowControl w:val="0"/>
              <w:numPr>
                <w:ilvl w:val="1"/>
                <w:numId w:val="23"/>
              </w:numPr>
              <w:ind w:left="113" w:hanging="113"/>
              <w:jc w:val="both"/>
              <w:rPr>
                <w:lang w:eastAsia="en-US"/>
              </w:rPr>
            </w:pPr>
            <w:r w:rsidRPr="00EF0A8C">
              <w:rPr>
                <w:lang w:eastAsia="en-US"/>
              </w:rPr>
              <w:t>Chemizmus kontaminantů a toxických látek surovin, potravin a přídatných látek.</w:t>
            </w:r>
          </w:p>
          <w:p w14:paraId="30068F5E" w14:textId="77777777" w:rsidR="00380906" w:rsidRPr="00EF0A8C" w:rsidRDefault="00380906" w:rsidP="00220365">
            <w:pPr>
              <w:widowControl w:val="0"/>
              <w:numPr>
                <w:ilvl w:val="1"/>
                <w:numId w:val="23"/>
              </w:numPr>
              <w:ind w:left="113" w:hanging="113"/>
              <w:jc w:val="both"/>
              <w:rPr>
                <w:lang w:eastAsia="en-US"/>
              </w:rPr>
            </w:pPr>
            <w:r w:rsidRPr="00EF0A8C">
              <w:rPr>
                <w:lang w:eastAsia="en-US"/>
              </w:rPr>
              <w:t>Fyziologické účinky biologicky aktivních látek a kontaminantů v potravinách, surovinách a přídatných látkách.</w:t>
            </w:r>
          </w:p>
          <w:p w14:paraId="06B6CADD" w14:textId="77777777" w:rsidR="00380906" w:rsidRPr="00EF0A8C" w:rsidRDefault="00380906" w:rsidP="00220365">
            <w:pPr>
              <w:widowControl w:val="0"/>
              <w:numPr>
                <w:ilvl w:val="1"/>
                <w:numId w:val="23"/>
              </w:numPr>
              <w:ind w:left="113" w:hanging="113"/>
              <w:jc w:val="both"/>
              <w:rPr>
                <w:lang w:eastAsia="en-US"/>
              </w:rPr>
            </w:pPr>
            <w:r w:rsidRPr="00EF0A8C">
              <w:rPr>
                <w:lang w:eastAsia="en-US"/>
              </w:rPr>
              <w:t>Meziprodukty a produkty Maillardových reakcí – výskyt, referenční hodnoty příjmu, fyzikálně-chemické vlastnosti, biologické účinky.</w:t>
            </w:r>
          </w:p>
          <w:p w14:paraId="23666402" w14:textId="77777777" w:rsidR="00380906" w:rsidRPr="00770F28" w:rsidRDefault="00380906" w:rsidP="00220365">
            <w:pPr>
              <w:widowControl w:val="0"/>
              <w:numPr>
                <w:ilvl w:val="1"/>
                <w:numId w:val="23"/>
              </w:numPr>
              <w:ind w:left="113" w:hanging="113"/>
              <w:jc w:val="both"/>
              <w:rPr>
                <w:sz w:val="22"/>
                <w:szCs w:val="22"/>
                <w:lang w:val="en-US" w:eastAsia="en-US"/>
              </w:rPr>
            </w:pPr>
            <w:r w:rsidRPr="00EF0A8C">
              <w:rPr>
                <w:lang w:eastAsia="en-US"/>
              </w:rPr>
              <w:t>Nanočástice a jejich využití v potravinách – využití nanotechnologií při přípravě nutraceutik a funkčních potravin.</w:t>
            </w:r>
          </w:p>
          <w:p w14:paraId="2D913F3A" w14:textId="2A0A0D05" w:rsidR="00A432AC" w:rsidRPr="00EF0A8C" w:rsidRDefault="00A432AC" w:rsidP="00220365">
            <w:pPr>
              <w:widowControl w:val="0"/>
              <w:numPr>
                <w:ilvl w:val="1"/>
                <w:numId w:val="23"/>
              </w:numPr>
              <w:ind w:left="113" w:hanging="113"/>
              <w:jc w:val="both"/>
              <w:rPr>
                <w:sz w:val="22"/>
                <w:szCs w:val="22"/>
                <w:lang w:val="en-US" w:eastAsia="en-US"/>
              </w:rPr>
            </w:pPr>
            <w:r w:rsidRPr="00971374">
              <w:rPr>
                <w:color w:val="000000"/>
                <w:shd w:val="clear" w:color="auto" w:fill="FFFFFF"/>
              </w:rPr>
              <w:t>Příprava a vyhodnocení experimentů pomocí moderních ICT.</w:t>
            </w:r>
          </w:p>
        </w:tc>
      </w:tr>
      <w:tr w:rsidR="00380906" w:rsidRPr="00EF0A8C" w14:paraId="57B3BD5A" w14:textId="77777777" w:rsidTr="00220365">
        <w:trPr>
          <w:trHeight w:val="265"/>
        </w:trPr>
        <w:tc>
          <w:tcPr>
            <w:tcW w:w="3904" w:type="dxa"/>
            <w:gridSpan w:val="5"/>
            <w:tcBorders>
              <w:top w:val="nil"/>
            </w:tcBorders>
            <w:shd w:val="clear" w:color="auto" w:fill="F7CAAC"/>
          </w:tcPr>
          <w:p w14:paraId="259F7141" w14:textId="77777777" w:rsidR="00380906" w:rsidRPr="00EF0A8C" w:rsidRDefault="00380906" w:rsidP="00220365">
            <w:pPr>
              <w:jc w:val="both"/>
            </w:pPr>
            <w:r w:rsidRPr="00EF0A8C">
              <w:rPr>
                <w:b/>
              </w:rPr>
              <w:t>Studijní literatura a studijní pomůcky</w:t>
            </w:r>
          </w:p>
        </w:tc>
        <w:tc>
          <w:tcPr>
            <w:tcW w:w="6161" w:type="dxa"/>
            <w:gridSpan w:val="10"/>
            <w:tcBorders>
              <w:top w:val="nil"/>
              <w:bottom w:val="nil"/>
            </w:tcBorders>
          </w:tcPr>
          <w:p w14:paraId="70C8856E" w14:textId="77777777" w:rsidR="00380906" w:rsidRPr="00EF0A8C" w:rsidRDefault="00380906" w:rsidP="00220365">
            <w:pPr>
              <w:jc w:val="both"/>
            </w:pPr>
          </w:p>
        </w:tc>
      </w:tr>
      <w:tr w:rsidR="00380906" w:rsidRPr="00EF0A8C" w14:paraId="03D692CC" w14:textId="77777777" w:rsidTr="00220365">
        <w:trPr>
          <w:trHeight w:val="1497"/>
        </w:trPr>
        <w:tc>
          <w:tcPr>
            <w:tcW w:w="10065" w:type="dxa"/>
            <w:gridSpan w:val="15"/>
            <w:tcBorders>
              <w:top w:val="nil"/>
            </w:tcBorders>
          </w:tcPr>
          <w:p w14:paraId="25741138" w14:textId="77777777" w:rsidR="00380906" w:rsidRPr="00EF0A8C" w:rsidRDefault="00380906" w:rsidP="00220365">
            <w:pPr>
              <w:jc w:val="both"/>
              <w:rPr>
                <w:u w:val="single"/>
              </w:rPr>
            </w:pPr>
            <w:r w:rsidRPr="00EF0A8C">
              <w:rPr>
                <w:u w:val="single"/>
              </w:rPr>
              <w:t>Povinná literatura:</w:t>
            </w:r>
          </w:p>
          <w:p w14:paraId="70C55DEB" w14:textId="77777777" w:rsidR="00380906" w:rsidRPr="00EF0A8C" w:rsidRDefault="00380906" w:rsidP="00220365">
            <w:pPr>
              <w:jc w:val="both"/>
            </w:pPr>
            <w:r w:rsidRPr="00EF0A8C">
              <w:t>NEESER, J</w:t>
            </w:r>
            <w:r>
              <w:t>.</w:t>
            </w:r>
            <w:r w:rsidRPr="00EF0A8C">
              <w:t xml:space="preserve">-R., GERMAN, J.B. </w:t>
            </w:r>
            <w:r w:rsidRPr="00EF0A8C">
              <w:rPr>
                <w:i/>
                <w:iCs/>
              </w:rPr>
              <w:t>Bioprocesses and Biotechnology for Functional Foods and Nutraceuticals</w:t>
            </w:r>
            <w:r w:rsidRPr="00EF0A8C">
              <w:t xml:space="preserve">. New York: Marcel Dekker Inc., 2004. </w:t>
            </w:r>
          </w:p>
          <w:p w14:paraId="5EB0F2A3" w14:textId="77777777" w:rsidR="00380906" w:rsidRPr="00EF0A8C" w:rsidRDefault="00380906" w:rsidP="00220365">
            <w:pPr>
              <w:jc w:val="both"/>
            </w:pPr>
            <w:r w:rsidRPr="00EF0A8C">
              <w:rPr>
                <w:color w:val="201F1E"/>
                <w:shd w:val="clear" w:color="auto" w:fill="FFFFFF"/>
              </w:rPr>
              <w:t>DAMODARAN, S., PARKIN, K.L. </w:t>
            </w:r>
            <w:r w:rsidRPr="00EF0A8C">
              <w:rPr>
                <w:i/>
                <w:iCs/>
                <w:color w:val="201F1E"/>
                <w:shd w:val="clear" w:color="auto" w:fill="FFFFFF"/>
              </w:rPr>
              <w:t xml:space="preserve">Fennema's Food Chemistry. </w:t>
            </w:r>
            <w:r w:rsidRPr="00EF0A8C">
              <w:rPr>
                <w:color w:val="201F1E"/>
                <w:shd w:val="clear" w:color="auto" w:fill="FFFFFF"/>
              </w:rPr>
              <w:t>5th Ed</w:t>
            </w:r>
            <w:r w:rsidRPr="00EF0A8C">
              <w:rPr>
                <w:i/>
                <w:iCs/>
                <w:color w:val="201F1E"/>
                <w:shd w:val="clear" w:color="auto" w:fill="FFFFFF"/>
              </w:rPr>
              <w:t xml:space="preserve">. </w:t>
            </w:r>
            <w:r w:rsidRPr="00EF0A8C">
              <w:rPr>
                <w:color w:val="201F1E"/>
                <w:shd w:val="clear" w:color="auto" w:fill="FFFFFF"/>
              </w:rPr>
              <w:t>Boca Raton: CRC Press, 2017.</w:t>
            </w:r>
          </w:p>
          <w:p w14:paraId="45593134" w14:textId="77777777" w:rsidR="00380906" w:rsidRPr="00EF0A8C" w:rsidRDefault="00380906" w:rsidP="00220365">
            <w:pPr>
              <w:jc w:val="both"/>
            </w:pPr>
          </w:p>
          <w:p w14:paraId="09C17781" w14:textId="77777777" w:rsidR="00380906" w:rsidRPr="00EF0A8C" w:rsidRDefault="00380906" w:rsidP="00220365">
            <w:pPr>
              <w:jc w:val="both"/>
              <w:rPr>
                <w:u w:val="single"/>
              </w:rPr>
            </w:pPr>
            <w:r w:rsidRPr="00EF0A8C">
              <w:rPr>
                <w:u w:val="single"/>
              </w:rPr>
              <w:t>Doporučená literatura:</w:t>
            </w:r>
          </w:p>
          <w:p w14:paraId="5E123AA5" w14:textId="77777777" w:rsidR="00380906" w:rsidRPr="00EF0A8C" w:rsidRDefault="00380906" w:rsidP="00220365">
            <w:pPr>
              <w:jc w:val="both"/>
              <w:rPr>
                <w:u w:val="single"/>
              </w:rPr>
            </w:pPr>
            <w:r w:rsidRPr="00EF0A8C">
              <w:rPr>
                <w:color w:val="000000"/>
                <w:shd w:val="clear" w:color="auto" w:fill="FFFFFF"/>
              </w:rPr>
              <w:lastRenderedPageBreak/>
              <w:t xml:space="preserve">MESIAS, M., DELGADO-ANDRADE, C., MORALES, F.J. </w:t>
            </w:r>
            <w:r w:rsidRPr="00EF0A8C">
              <w:rPr>
                <w:i/>
                <w:iCs/>
                <w:color w:val="000000"/>
                <w:shd w:val="clear" w:color="auto" w:fill="FFFFFF"/>
              </w:rPr>
              <w:t>Risk/Benefit Evaluation of Traditional and Novel Formulations for Scacking: Acrylamide and Furfurals as Process Contaminants</w:t>
            </w:r>
            <w:r w:rsidRPr="00EF0A8C">
              <w:rPr>
                <w:color w:val="000000"/>
                <w:shd w:val="clear" w:color="auto" w:fill="FFFFFF"/>
              </w:rPr>
              <w:t>. Journal of Food Composition and Analysis 79, 114-121, 2019.</w:t>
            </w:r>
          </w:p>
          <w:p w14:paraId="7C60C147" w14:textId="77777777" w:rsidR="00380906" w:rsidRDefault="00380906" w:rsidP="00220365">
            <w:pPr>
              <w:jc w:val="both"/>
            </w:pPr>
            <w:r w:rsidRPr="00EF0A8C">
              <w:t xml:space="preserve">GHOSH, D., DAS, S., BAKCHI, D., SMARTA, R.B. </w:t>
            </w:r>
            <w:r w:rsidRPr="00EF0A8C">
              <w:rPr>
                <w:i/>
                <w:iCs/>
              </w:rPr>
              <w:t>Innovation in Healthy and Functional Foods</w:t>
            </w:r>
            <w:r w:rsidRPr="00EF0A8C">
              <w:t>. Boca Raton: CRC Press, 2013. Dostupné z:</w:t>
            </w:r>
          </w:p>
          <w:p w14:paraId="26E3ABDE" w14:textId="77777777" w:rsidR="00380906" w:rsidRDefault="00E933D8" w:rsidP="00220365">
            <w:pPr>
              <w:jc w:val="both"/>
            </w:pPr>
            <w:hyperlink r:id="rId38" w:history="1">
              <w:r w:rsidR="00380906" w:rsidRPr="007E21B8">
                <w:rPr>
                  <w:rStyle w:val="Hypertextovodkaz"/>
                </w:rPr>
                <w:t>https://web.s.ebscohost.com/ehost/ebookviewer/ebook/bmxlYmtfXzQ4MTA1NV9fQU41?sid=19d549b7-2315-44da-a6ce-6d91760f021b@redis&amp;vid=1&amp;format=EB&amp;rid=3</w:t>
              </w:r>
            </w:hyperlink>
            <w:r w:rsidR="00380906">
              <w:t>.</w:t>
            </w:r>
          </w:p>
          <w:p w14:paraId="07452CDB" w14:textId="77777777" w:rsidR="00380906" w:rsidRPr="00EF0A8C" w:rsidRDefault="00380906" w:rsidP="00220365">
            <w:pPr>
              <w:jc w:val="both"/>
            </w:pPr>
            <w:r w:rsidRPr="00EF0A8C">
              <w:t xml:space="preserve">SCHMIDL, M.K., LABUZA, T.P. </w:t>
            </w:r>
            <w:r w:rsidRPr="00EF0A8C">
              <w:rPr>
                <w:i/>
                <w:iCs/>
              </w:rPr>
              <w:t>Essentials of Functional Foods</w:t>
            </w:r>
            <w:r w:rsidRPr="00EF0A8C">
              <w:t>. Silver Spring: Aspen Publication, 2000.</w:t>
            </w:r>
          </w:p>
        </w:tc>
      </w:tr>
      <w:tr w:rsidR="00380906" w:rsidRPr="00EF0A8C" w14:paraId="406A8A07" w14:textId="77777777" w:rsidTr="00220365">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59CA494A" w14:textId="77777777" w:rsidR="00380906" w:rsidRPr="00EF0A8C" w:rsidRDefault="00380906" w:rsidP="00220365">
            <w:pPr>
              <w:jc w:val="center"/>
              <w:rPr>
                <w:b/>
              </w:rPr>
            </w:pPr>
            <w:r w:rsidRPr="00EF0A8C">
              <w:rPr>
                <w:b/>
              </w:rPr>
              <w:lastRenderedPageBreak/>
              <w:t>Informace ke kombinované nebo distanční formě</w:t>
            </w:r>
          </w:p>
        </w:tc>
      </w:tr>
      <w:tr w:rsidR="00380906" w:rsidRPr="00EF0A8C" w14:paraId="7C7FD6BA" w14:textId="77777777" w:rsidTr="00220365">
        <w:tc>
          <w:tcPr>
            <w:tcW w:w="5038" w:type="dxa"/>
            <w:gridSpan w:val="7"/>
            <w:tcBorders>
              <w:top w:val="single" w:sz="2" w:space="0" w:color="auto"/>
            </w:tcBorders>
            <w:shd w:val="clear" w:color="auto" w:fill="F7CAAC"/>
          </w:tcPr>
          <w:p w14:paraId="523E08D5" w14:textId="77777777" w:rsidR="00380906" w:rsidRPr="00EF0A8C" w:rsidRDefault="00380906" w:rsidP="00220365">
            <w:pPr>
              <w:jc w:val="both"/>
            </w:pPr>
            <w:r w:rsidRPr="00EF0A8C">
              <w:rPr>
                <w:b/>
              </w:rPr>
              <w:t>Rozsah konzultací (soustředění)</w:t>
            </w:r>
          </w:p>
        </w:tc>
        <w:tc>
          <w:tcPr>
            <w:tcW w:w="889" w:type="dxa"/>
            <w:tcBorders>
              <w:top w:val="single" w:sz="2" w:space="0" w:color="auto"/>
            </w:tcBorders>
          </w:tcPr>
          <w:p w14:paraId="30E5A880" w14:textId="77777777" w:rsidR="00380906" w:rsidRPr="00EF0A8C" w:rsidRDefault="00380906" w:rsidP="00220365">
            <w:pPr>
              <w:jc w:val="both"/>
            </w:pPr>
          </w:p>
        </w:tc>
        <w:tc>
          <w:tcPr>
            <w:tcW w:w="4138" w:type="dxa"/>
            <w:gridSpan w:val="7"/>
            <w:tcBorders>
              <w:top w:val="single" w:sz="2" w:space="0" w:color="auto"/>
            </w:tcBorders>
            <w:shd w:val="clear" w:color="auto" w:fill="F7CAAC"/>
          </w:tcPr>
          <w:p w14:paraId="757DF729" w14:textId="77777777" w:rsidR="00380906" w:rsidRPr="00EF0A8C" w:rsidRDefault="00380906" w:rsidP="00220365">
            <w:pPr>
              <w:jc w:val="both"/>
              <w:rPr>
                <w:b/>
              </w:rPr>
            </w:pPr>
            <w:r w:rsidRPr="00EF0A8C">
              <w:rPr>
                <w:b/>
              </w:rPr>
              <w:t xml:space="preserve">hodin </w:t>
            </w:r>
          </w:p>
        </w:tc>
      </w:tr>
      <w:tr w:rsidR="00380906" w:rsidRPr="00EF0A8C" w14:paraId="55F900FC" w14:textId="77777777" w:rsidTr="00220365">
        <w:tc>
          <w:tcPr>
            <w:tcW w:w="10065" w:type="dxa"/>
            <w:gridSpan w:val="15"/>
            <w:shd w:val="clear" w:color="auto" w:fill="F7CAAC"/>
          </w:tcPr>
          <w:p w14:paraId="4F5DA112" w14:textId="77777777" w:rsidR="00380906" w:rsidRPr="00EF0A8C" w:rsidRDefault="00380906" w:rsidP="00220365">
            <w:pPr>
              <w:jc w:val="both"/>
              <w:rPr>
                <w:b/>
              </w:rPr>
            </w:pPr>
            <w:r w:rsidRPr="00EF0A8C">
              <w:rPr>
                <w:b/>
              </w:rPr>
              <w:t>Informace o způsobu kontaktu s vyučujícím</w:t>
            </w:r>
          </w:p>
        </w:tc>
      </w:tr>
      <w:tr w:rsidR="00380906" w:rsidRPr="00EF0A8C" w14:paraId="3A6C0696" w14:textId="77777777" w:rsidTr="00220365">
        <w:trPr>
          <w:trHeight w:val="1373"/>
        </w:trPr>
        <w:tc>
          <w:tcPr>
            <w:tcW w:w="10065" w:type="dxa"/>
            <w:gridSpan w:val="15"/>
          </w:tcPr>
          <w:p w14:paraId="4CA7AE65" w14:textId="77777777" w:rsidR="00380906" w:rsidRPr="00EF0A8C" w:rsidRDefault="00380906" w:rsidP="00220365">
            <w:pPr>
              <w:shd w:val="clear" w:color="auto" w:fill="FFFFFF"/>
              <w:jc w:val="both"/>
              <w:rPr>
                <w:color w:val="000000"/>
              </w:rPr>
            </w:pPr>
            <w:r w:rsidRPr="00EF0A8C">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F0A8C">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7DA3347" w14:textId="77777777" w:rsidR="00380906" w:rsidRPr="00EF0A8C" w:rsidRDefault="00380906" w:rsidP="00220365">
            <w:pPr>
              <w:shd w:val="clear" w:color="auto" w:fill="FFFFFF"/>
              <w:jc w:val="both"/>
              <w:rPr>
                <w:color w:val="000000"/>
              </w:rPr>
            </w:pPr>
            <w:r w:rsidRPr="00EF0A8C">
              <w:rPr>
                <w:color w:val="000000"/>
              </w:rPr>
              <w:t> </w:t>
            </w:r>
          </w:p>
          <w:p w14:paraId="68EE1BC8" w14:textId="77777777" w:rsidR="00380906" w:rsidRDefault="00380906" w:rsidP="00220365">
            <w:pPr>
              <w:shd w:val="clear" w:color="auto" w:fill="FFFFFF"/>
              <w:rPr>
                <w:color w:val="000000"/>
              </w:rPr>
            </w:pPr>
            <w:r w:rsidRPr="00EF0A8C">
              <w:rPr>
                <w:color w:val="000000"/>
              </w:rPr>
              <w:t xml:space="preserve">Možnosti komunikace s vyučujícím: </w:t>
            </w:r>
            <w:hyperlink r:id="rId39" w:history="1">
              <w:r w:rsidRPr="00EF0A8C">
                <w:rPr>
                  <w:color w:val="0000FF" w:themeColor="hyperlink"/>
                  <w:u w:val="single"/>
                </w:rPr>
                <w:t>sumczynski@utb.cz</w:t>
              </w:r>
            </w:hyperlink>
            <w:r w:rsidRPr="00EF0A8C">
              <w:rPr>
                <w:color w:val="000000"/>
              </w:rPr>
              <w:t>, 576 031</w:t>
            </w:r>
            <w:r>
              <w:rPr>
                <w:color w:val="000000"/>
              </w:rPr>
              <w:t> </w:t>
            </w:r>
            <w:r w:rsidRPr="00EF0A8C">
              <w:rPr>
                <w:color w:val="000000"/>
              </w:rPr>
              <w:t>525.</w:t>
            </w:r>
          </w:p>
          <w:p w14:paraId="11ACC491" w14:textId="77777777" w:rsidR="00380906" w:rsidRDefault="00380906" w:rsidP="00220365">
            <w:pPr>
              <w:shd w:val="clear" w:color="auto" w:fill="FFFFFF"/>
              <w:rPr>
                <w:color w:val="000000"/>
              </w:rPr>
            </w:pPr>
          </w:p>
          <w:p w14:paraId="2BFD9A49" w14:textId="77777777" w:rsidR="00380906" w:rsidRDefault="00380906" w:rsidP="00220365">
            <w:pPr>
              <w:shd w:val="clear" w:color="auto" w:fill="FFFFFF"/>
              <w:rPr>
                <w:color w:val="000000"/>
              </w:rPr>
            </w:pPr>
          </w:p>
          <w:p w14:paraId="3B14B16B" w14:textId="77777777" w:rsidR="00380906" w:rsidRDefault="00380906" w:rsidP="00220365">
            <w:pPr>
              <w:shd w:val="clear" w:color="auto" w:fill="FFFFFF"/>
              <w:rPr>
                <w:color w:val="000000"/>
              </w:rPr>
            </w:pPr>
          </w:p>
          <w:p w14:paraId="23E739FA" w14:textId="77777777" w:rsidR="00380906" w:rsidRDefault="00380906" w:rsidP="00220365">
            <w:pPr>
              <w:shd w:val="clear" w:color="auto" w:fill="FFFFFF"/>
              <w:rPr>
                <w:color w:val="000000"/>
              </w:rPr>
            </w:pPr>
          </w:p>
          <w:p w14:paraId="78A7F911" w14:textId="77777777" w:rsidR="00380906" w:rsidRDefault="00380906" w:rsidP="00220365">
            <w:pPr>
              <w:shd w:val="clear" w:color="auto" w:fill="FFFFFF"/>
              <w:rPr>
                <w:color w:val="000000"/>
              </w:rPr>
            </w:pPr>
          </w:p>
          <w:p w14:paraId="5F0B0BCB" w14:textId="77777777" w:rsidR="00380906" w:rsidRDefault="00380906" w:rsidP="00220365">
            <w:pPr>
              <w:shd w:val="clear" w:color="auto" w:fill="FFFFFF"/>
              <w:rPr>
                <w:color w:val="000000"/>
              </w:rPr>
            </w:pPr>
          </w:p>
          <w:p w14:paraId="45D04615" w14:textId="77777777" w:rsidR="00380906" w:rsidRDefault="00380906" w:rsidP="00220365">
            <w:pPr>
              <w:shd w:val="clear" w:color="auto" w:fill="FFFFFF"/>
              <w:rPr>
                <w:color w:val="000000"/>
              </w:rPr>
            </w:pPr>
          </w:p>
          <w:p w14:paraId="621D7D93" w14:textId="77777777" w:rsidR="00380906" w:rsidRPr="00EF0A8C" w:rsidRDefault="00380906" w:rsidP="00220365">
            <w:pPr>
              <w:shd w:val="clear" w:color="auto" w:fill="FFFFFF"/>
              <w:rPr>
                <w:color w:val="000000"/>
              </w:rPr>
            </w:pPr>
          </w:p>
          <w:p w14:paraId="20676A76" w14:textId="77777777" w:rsidR="00380906" w:rsidRPr="00EF0A8C" w:rsidRDefault="00380906" w:rsidP="00220365">
            <w:pPr>
              <w:shd w:val="clear" w:color="auto" w:fill="FFFFFF"/>
            </w:pPr>
          </w:p>
        </w:tc>
      </w:tr>
      <w:tr w:rsidR="00380906" w:rsidRPr="00EF0A8C" w14:paraId="0C759CFC" w14:textId="77777777" w:rsidTr="00220365">
        <w:tc>
          <w:tcPr>
            <w:tcW w:w="10065" w:type="dxa"/>
            <w:gridSpan w:val="15"/>
            <w:tcBorders>
              <w:bottom w:val="double" w:sz="4" w:space="0" w:color="auto"/>
            </w:tcBorders>
            <w:shd w:val="clear" w:color="auto" w:fill="BDD6EE"/>
          </w:tcPr>
          <w:p w14:paraId="7F3AC3C7" w14:textId="6AA34D1C" w:rsidR="00380906" w:rsidRPr="00EF0A8C" w:rsidRDefault="00380906" w:rsidP="00380906">
            <w:pPr>
              <w:rPr>
                <w:b/>
                <w:sz w:val="28"/>
              </w:rPr>
            </w:pPr>
            <w:r>
              <w:br w:type="page"/>
            </w:r>
            <w:r w:rsidRPr="00EF0A8C">
              <w:br w:type="page"/>
            </w:r>
            <w:r w:rsidRPr="00EF0A8C">
              <w:rPr>
                <w:b/>
                <w:sz w:val="28"/>
              </w:rPr>
              <w:t>B-III – Charakteristika studijního předmětu</w:t>
            </w:r>
          </w:p>
        </w:tc>
      </w:tr>
      <w:tr w:rsidR="00380906" w:rsidRPr="00EF0A8C" w14:paraId="01C97139" w14:textId="77777777" w:rsidTr="00220365">
        <w:tc>
          <w:tcPr>
            <w:tcW w:w="3545" w:type="dxa"/>
            <w:gridSpan w:val="3"/>
            <w:tcBorders>
              <w:top w:val="double" w:sz="4" w:space="0" w:color="auto"/>
            </w:tcBorders>
            <w:shd w:val="clear" w:color="auto" w:fill="F7CAAC"/>
          </w:tcPr>
          <w:p w14:paraId="17143469" w14:textId="77777777" w:rsidR="00380906" w:rsidRPr="00EF0A8C" w:rsidRDefault="00380906" w:rsidP="00220365">
            <w:pPr>
              <w:jc w:val="both"/>
              <w:rPr>
                <w:b/>
              </w:rPr>
            </w:pPr>
            <w:r w:rsidRPr="00EF0A8C">
              <w:rPr>
                <w:b/>
              </w:rPr>
              <w:t>Název studijního předmětu</w:t>
            </w:r>
          </w:p>
        </w:tc>
        <w:tc>
          <w:tcPr>
            <w:tcW w:w="6520" w:type="dxa"/>
            <w:gridSpan w:val="12"/>
            <w:tcBorders>
              <w:top w:val="double" w:sz="4" w:space="0" w:color="auto"/>
            </w:tcBorders>
          </w:tcPr>
          <w:p w14:paraId="7D2B50D8" w14:textId="77777777" w:rsidR="00380906" w:rsidRPr="00EF0A8C" w:rsidRDefault="00380906" w:rsidP="00220365">
            <w:pPr>
              <w:jc w:val="both"/>
              <w:rPr>
                <w:b/>
                <w:bCs/>
              </w:rPr>
            </w:pPr>
            <w:bookmarkStart w:id="137" w:name="Physical_Chemistry"/>
            <w:bookmarkEnd w:id="137"/>
            <w:r w:rsidRPr="00E40C4B">
              <w:rPr>
                <w:b/>
                <w:bCs/>
                <w:color w:val="000000"/>
                <w:bdr w:val="none" w:sz="0" w:space="0" w:color="auto" w:frame="1"/>
                <w:lang w:val="en-GB"/>
              </w:rPr>
              <w:t xml:space="preserve">Physical </w:t>
            </w:r>
            <w:r>
              <w:rPr>
                <w:b/>
                <w:bCs/>
                <w:color w:val="000000"/>
                <w:bdr w:val="none" w:sz="0" w:space="0" w:color="auto" w:frame="1"/>
                <w:lang w:val="en-GB"/>
              </w:rPr>
              <w:t>C</w:t>
            </w:r>
            <w:r w:rsidRPr="00E40C4B">
              <w:rPr>
                <w:b/>
                <w:bCs/>
                <w:color w:val="000000"/>
                <w:bdr w:val="none" w:sz="0" w:space="0" w:color="auto" w:frame="1"/>
                <w:lang w:val="en-GB"/>
              </w:rPr>
              <w:t xml:space="preserve">hemistry in </w:t>
            </w:r>
            <w:r>
              <w:rPr>
                <w:b/>
                <w:bCs/>
                <w:color w:val="000000"/>
                <w:bdr w:val="none" w:sz="0" w:space="0" w:color="auto" w:frame="1"/>
                <w:lang w:val="en-GB"/>
              </w:rPr>
              <w:t>F</w:t>
            </w:r>
            <w:r w:rsidRPr="00E40C4B">
              <w:rPr>
                <w:b/>
                <w:bCs/>
                <w:color w:val="000000"/>
                <w:bdr w:val="none" w:sz="0" w:space="0" w:color="auto" w:frame="1"/>
                <w:lang w:val="en-GB"/>
              </w:rPr>
              <w:t xml:space="preserve">ood </w:t>
            </w:r>
            <w:r>
              <w:rPr>
                <w:b/>
                <w:bCs/>
                <w:color w:val="000000"/>
                <w:bdr w:val="none" w:sz="0" w:space="0" w:color="auto" w:frame="1"/>
                <w:lang w:val="en-GB"/>
              </w:rPr>
              <w:t>I</w:t>
            </w:r>
            <w:r w:rsidRPr="00E40C4B">
              <w:rPr>
                <w:b/>
                <w:bCs/>
                <w:color w:val="000000"/>
                <w:bdr w:val="none" w:sz="0" w:space="0" w:color="auto" w:frame="1"/>
                <w:lang w:val="en-GB"/>
              </w:rPr>
              <w:t>ndustry</w:t>
            </w:r>
          </w:p>
        </w:tc>
      </w:tr>
      <w:tr w:rsidR="00380906" w:rsidRPr="00EF0A8C" w14:paraId="39AC70DC" w14:textId="77777777" w:rsidTr="00220365">
        <w:tc>
          <w:tcPr>
            <w:tcW w:w="3545" w:type="dxa"/>
            <w:gridSpan w:val="3"/>
            <w:shd w:val="clear" w:color="auto" w:fill="F7CAAC"/>
          </w:tcPr>
          <w:p w14:paraId="280949D6" w14:textId="77777777" w:rsidR="00380906" w:rsidRPr="00EF0A8C" w:rsidRDefault="00380906" w:rsidP="00220365">
            <w:pPr>
              <w:jc w:val="both"/>
              <w:rPr>
                <w:b/>
              </w:rPr>
            </w:pPr>
            <w:r w:rsidRPr="00EF0A8C">
              <w:rPr>
                <w:b/>
              </w:rPr>
              <w:t>Typ předmětu</w:t>
            </w:r>
          </w:p>
        </w:tc>
        <w:tc>
          <w:tcPr>
            <w:tcW w:w="3198" w:type="dxa"/>
            <w:gridSpan w:val="7"/>
          </w:tcPr>
          <w:p w14:paraId="07625E14" w14:textId="77777777" w:rsidR="00380906" w:rsidRPr="00EF0A8C" w:rsidRDefault="00380906" w:rsidP="00220365">
            <w:pPr>
              <w:jc w:val="both"/>
            </w:pPr>
            <w:r>
              <w:t>volitelný</w:t>
            </w:r>
          </w:p>
        </w:tc>
        <w:tc>
          <w:tcPr>
            <w:tcW w:w="2695" w:type="dxa"/>
            <w:gridSpan w:val="3"/>
            <w:shd w:val="clear" w:color="auto" w:fill="F7CAAC"/>
          </w:tcPr>
          <w:p w14:paraId="63BFECBF" w14:textId="77777777" w:rsidR="00380906" w:rsidRPr="00EF0A8C" w:rsidRDefault="00380906" w:rsidP="00220365">
            <w:pPr>
              <w:jc w:val="both"/>
            </w:pPr>
            <w:r w:rsidRPr="00EF0A8C">
              <w:rPr>
                <w:b/>
              </w:rPr>
              <w:t>doporučený ročník / semestr</w:t>
            </w:r>
          </w:p>
        </w:tc>
        <w:tc>
          <w:tcPr>
            <w:tcW w:w="627" w:type="dxa"/>
            <w:gridSpan w:val="2"/>
          </w:tcPr>
          <w:p w14:paraId="54EA402A" w14:textId="77777777" w:rsidR="00380906" w:rsidRPr="00EF0A8C" w:rsidRDefault="00380906" w:rsidP="00220365">
            <w:pPr>
              <w:jc w:val="both"/>
            </w:pPr>
          </w:p>
        </w:tc>
      </w:tr>
      <w:tr w:rsidR="00380906" w:rsidRPr="00EF0A8C" w14:paraId="61B08C96" w14:textId="77777777" w:rsidTr="00220365">
        <w:tc>
          <w:tcPr>
            <w:tcW w:w="3545" w:type="dxa"/>
            <w:gridSpan w:val="3"/>
            <w:shd w:val="clear" w:color="auto" w:fill="F7CAAC"/>
          </w:tcPr>
          <w:p w14:paraId="27728D74" w14:textId="77777777" w:rsidR="00380906" w:rsidRPr="00EF0A8C" w:rsidRDefault="00380906" w:rsidP="00220365">
            <w:pPr>
              <w:jc w:val="both"/>
              <w:rPr>
                <w:b/>
              </w:rPr>
            </w:pPr>
            <w:r w:rsidRPr="00EF0A8C">
              <w:rPr>
                <w:b/>
              </w:rPr>
              <w:t>Rozsah studijního předmětu</w:t>
            </w:r>
          </w:p>
        </w:tc>
        <w:tc>
          <w:tcPr>
            <w:tcW w:w="1493" w:type="dxa"/>
            <w:gridSpan w:val="4"/>
          </w:tcPr>
          <w:p w14:paraId="70A95356" w14:textId="77777777" w:rsidR="00380906" w:rsidRPr="00EF0A8C" w:rsidRDefault="00380906" w:rsidP="00220365">
            <w:pPr>
              <w:jc w:val="both"/>
            </w:pPr>
          </w:p>
        </w:tc>
        <w:tc>
          <w:tcPr>
            <w:tcW w:w="889" w:type="dxa"/>
            <w:shd w:val="clear" w:color="auto" w:fill="F7CAAC"/>
          </w:tcPr>
          <w:p w14:paraId="2AEEECED" w14:textId="77777777" w:rsidR="00380906" w:rsidRPr="00EF0A8C" w:rsidRDefault="00380906" w:rsidP="00220365">
            <w:pPr>
              <w:jc w:val="both"/>
              <w:rPr>
                <w:b/>
              </w:rPr>
            </w:pPr>
            <w:r w:rsidRPr="00EF0A8C">
              <w:rPr>
                <w:b/>
              </w:rPr>
              <w:t xml:space="preserve">hod. </w:t>
            </w:r>
          </w:p>
        </w:tc>
        <w:tc>
          <w:tcPr>
            <w:tcW w:w="816" w:type="dxa"/>
            <w:gridSpan w:val="2"/>
          </w:tcPr>
          <w:p w14:paraId="2B03FC1E" w14:textId="77777777" w:rsidR="00380906" w:rsidRPr="00EF0A8C" w:rsidRDefault="00380906" w:rsidP="00220365">
            <w:pPr>
              <w:jc w:val="both"/>
            </w:pPr>
          </w:p>
        </w:tc>
        <w:tc>
          <w:tcPr>
            <w:tcW w:w="2156" w:type="dxa"/>
            <w:gridSpan w:val="2"/>
            <w:shd w:val="clear" w:color="auto" w:fill="F7CAAC"/>
          </w:tcPr>
          <w:p w14:paraId="52EBD155" w14:textId="77777777" w:rsidR="00380906" w:rsidRPr="00EF0A8C" w:rsidRDefault="00380906" w:rsidP="00220365">
            <w:pPr>
              <w:jc w:val="both"/>
              <w:rPr>
                <w:b/>
              </w:rPr>
            </w:pPr>
            <w:r w:rsidRPr="00EF0A8C">
              <w:rPr>
                <w:b/>
              </w:rPr>
              <w:t>kreditů</w:t>
            </w:r>
          </w:p>
        </w:tc>
        <w:tc>
          <w:tcPr>
            <w:tcW w:w="1166" w:type="dxa"/>
            <w:gridSpan w:val="3"/>
          </w:tcPr>
          <w:p w14:paraId="3BCA79D4" w14:textId="77777777" w:rsidR="00380906" w:rsidRPr="00EF0A8C" w:rsidRDefault="00380906" w:rsidP="00220365">
            <w:pPr>
              <w:jc w:val="both"/>
            </w:pPr>
          </w:p>
        </w:tc>
      </w:tr>
      <w:tr w:rsidR="00380906" w:rsidRPr="00EF0A8C" w14:paraId="13B9D336" w14:textId="77777777" w:rsidTr="00220365">
        <w:tc>
          <w:tcPr>
            <w:tcW w:w="3545" w:type="dxa"/>
            <w:gridSpan w:val="3"/>
            <w:shd w:val="clear" w:color="auto" w:fill="F7CAAC"/>
          </w:tcPr>
          <w:p w14:paraId="4D0E36C6" w14:textId="77777777" w:rsidR="00380906" w:rsidRPr="00EF0A8C" w:rsidRDefault="00380906" w:rsidP="00220365">
            <w:pPr>
              <w:jc w:val="both"/>
              <w:rPr>
                <w:b/>
                <w:sz w:val="22"/>
              </w:rPr>
            </w:pPr>
            <w:r w:rsidRPr="00EF0A8C">
              <w:rPr>
                <w:b/>
              </w:rPr>
              <w:t>Prerekvizity, korekvizity, ekvivalence</w:t>
            </w:r>
          </w:p>
        </w:tc>
        <w:tc>
          <w:tcPr>
            <w:tcW w:w="6520" w:type="dxa"/>
            <w:gridSpan w:val="12"/>
          </w:tcPr>
          <w:p w14:paraId="3558336E" w14:textId="77777777" w:rsidR="00380906" w:rsidRPr="00EF0A8C" w:rsidRDefault="00380906" w:rsidP="00220365">
            <w:pPr>
              <w:jc w:val="both"/>
            </w:pPr>
          </w:p>
        </w:tc>
      </w:tr>
      <w:tr w:rsidR="00380906" w:rsidRPr="00EF0A8C" w14:paraId="0BC876C5" w14:textId="77777777" w:rsidTr="00220365">
        <w:tc>
          <w:tcPr>
            <w:tcW w:w="3545" w:type="dxa"/>
            <w:gridSpan w:val="3"/>
            <w:shd w:val="clear" w:color="auto" w:fill="F7CAAC"/>
          </w:tcPr>
          <w:p w14:paraId="5AE886B2" w14:textId="77777777" w:rsidR="00380906" w:rsidRPr="00EF0A8C" w:rsidRDefault="00380906" w:rsidP="00220365">
            <w:pPr>
              <w:jc w:val="both"/>
              <w:rPr>
                <w:b/>
              </w:rPr>
            </w:pPr>
            <w:r w:rsidRPr="00EF0A8C">
              <w:rPr>
                <w:b/>
              </w:rPr>
              <w:t>Způsob ověření studijních výsledků</w:t>
            </w:r>
          </w:p>
        </w:tc>
        <w:tc>
          <w:tcPr>
            <w:tcW w:w="3198" w:type="dxa"/>
            <w:gridSpan w:val="7"/>
          </w:tcPr>
          <w:p w14:paraId="258450D4" w14:textId="77777777" w:rsidR="00380906" w:rsidRPr="00EF0A8C" w:rsidRDefault="00380906" w:rsidP="00220365">
            <w:pPr>
              <w:jc w:val="both"/>
            </w:pPr>
            <w:r w:rsidRPr="00EF0A8C">
              <w:t>zkouška</w:t>
            </w:r>
          </w:p>
        </w:tc>
        <w:tc>
          <w:tcPr>
            <w:tcW w:w="2156" w:type="dxa"/>
            <w:gridSpan w:val="2"/>
            <w:shd w:val="clear" w:color="auto" w:fill="F7CAAC"/>
          </w:tcPr>
          <w:p w14:paraId="601D99A6" w14:textId="77777777" w:rsidR="00380906" w:rsidRPr="00EF0A8C" w:rsidRDefault="00380906" w:rsidP="00220365">
            <w:pPr>
              <w:jc w:val="both"/>
              <w:rPr>
                <w:b/>
              </w:rPr>
            </w:pPr>
            <w:r w:rsidRPr="00EF0A8C">
              <w:rPr>
                <w:b/>
              </w:rPr>
              <w:t>Forma výuky</w:t>
            </w:r>
          </w:p>
        </w:tc>
        <w:tc>
          <w:tcPr>
            <w:tcW w:w="1166" w:type="dxa"/>
            <w:gridSpan w:val="3"/>
          </w:tcPr>
          <w:p w14:paraId="6A9C5DD4" w14:textId="77777777" w:rsidR="00380906" w:rsidRPr="00EF0A8C" w:rsidRDefault="00380906" w:rsidP="00220365">
            <w:pPr>
              <w:jc w:val="both"/>
            </w:pPr>
            <w:r>
              <w:t>konzultace</w:t>
            </w:r>
          </w:p>
        </w:tc>
      </w:tr>
      <w:tr w:rsidR="00380906" w:rsidRPr="00EF0A8C" w14:paraId="100DB33B" w14:textId="77777777" w:rsidTr="00220365">
        <w:tc>
          <w:tcPr>
            <w:tcW w:w="3545" w:type="dxa"/>
            <w:gridSpan w:val="3"/>
            <w:shd w:val="clear" w:color="auto" w:fill="F7CAAC"/>
          </w:tcPr>
          <w:p w14:paraId="2481147F" w14:textId="77777777" w:rsidR="00380906" w:rsidRPr="00EF0A8C" w:rsidRDefault="00380906" w:rsidP="00220365">
            <w:pPr>
              <w:jc w:val="both"/>
              <w:rPr>
                <w:b/>
              </w:rPr>
            </w:pPr>
            <w:r w:rsidRPr="00EF0A8C">
              <w:rPr>
                <w:b/>
              </w:rPr>
              <w:t>Forma způsobu ověření studijních výsledků a další požadavky na studenta</w:t>
            </w:r>
          </w:p>
        </w:tc>
        <w:tc>
          <w:tcPr>
            <w:tcW w:w="6520" w:type="dxa"/>
            <w:gridSpan w:val="12"/>
            <w:tcBorders>
              <w:bottom w:val="single" w:sz="4" w:space="0" w:color="auto"/>
            </w:tcBorders>
          </w:tcPr>
          <w:p w14:paraId="06FC1712" w14:textId="77777777" w:rsidR="00380906" w:rsidRPr="00EF0A8C" w:rsidRDefault="00380906" w:rsidP="00220365">
            <w:pPr>
              <w:jc w:val="both"/>
            </w:pPr>
            <w:r>
              <w:t>Vypracování podkladu ke zkoušce na zadané téma z bioaktivních látek v daných potravinách ve stanovené formě a rozsahu.</w:t>
            </w:r>
          </w:p>
        </w:tc>
      </w:tr>
      <w:tr w:rsidR="00380906" w:rsidRPr="00EF0A8C" w14:paraId="4CAF7B72" w14:textId="77777777" w:rsidTr="00220365">
        <w:trPr>
          <w:trHeight w:val="197"/>
        </w:trPr>
        <w:tc>
          <w:tcPr>
            <w:tcW w:w="3545" w:type="dxa"/>
            <w:gridSpan w:val="3"/>
            <w:tcBorders>
              <w:top w:val="nil"/>
            </w:tcBorders>
            <w:shd w:val="clear" w:color="auto" w:fill="F7CAAC"/>
          </w:tcPr>
          <w:p w14:paraId="78A19FEB" w14:textId="77777777" w:rsidR="00380906" w:rsidRPr="00EF0A8C" w:rsidRDefault="00380906" w:rsidP="00220365">
            <w:pPr>
              <w:jc w:val="both"/>
              <w:rPr>
                <w:b/>
              </w:rPr>
            </w:pPr>
            <w:r w:rsidRPr="00EF0A8C">
              <w:rPr>
                <w:b/>
              </w:rPr>
              <w:t>Garant předmětu</w:t>
            </w:r>
          </w:p>
        </w:tc>
        <w:tc>
          <w:tcPr>
            <w:tcW w:w="6520" w:type="dxa"/>
            <w:gridSpan w:val="12"/>
            <w:tcBorders>
              <w:top w:val="single" w:sz="4" w:space="0" w:color="auto"/>
            </w:tcBorders>
          </w:tcPr>
          <w:p w14:paraId="6B80F121" w14:textId="77777777" w:rsidR="00380906" w:rsidRPr="00EF0A8C" w:rsidRDefault="00380906" w:rsidP="00220365">
            <w:pPr>
              <w:jc w:val="both"/>
            </w:pPr>
            <w:r w:rsidRPr="00EF0A8C">
              <w:rPr>
                <w:spacing w:val="-2"/>
              </w:rPr>
              <w:t>prof. Ing. Lubomír Lapčík, CSc.</w:t>
            </w:r>
          </w:p>
        </w:tc>
      </w:tr>
      <w:tr w:rsidR="00380906" w:rsidRPr="00EF0A8C" w14:paraId="5BBABF4F" w14:textId="77777777" w:rsidTr="00220365">
        <w:trPr>
          <w:trHeight w:val="243"/>
        </w:trPr>
        <w:tc>
          <w:tcPr>
            <w:tcW w:w="3545" w:type="dxa"/>
            <w:gridSpan w:val="3"/>
            <w:tcBorders>
              <w:top w:val="nil"/>
            </w:tcBorders>
            <w:shd w:val="clear" w:color="auto" w:fill="F7CAAC"/>
          </w:tcPr>
          <w:p w14:paraId="031F9305" w14:textId="77777777" w:rsidR="00380906" w:rsidRPr="00EF0A8C" w:rsidRDefault="00380906" w:rsidP="00220365">
            <w:pPr>
              <w:jc w:val="both"/>
              <w:rPr>
                <w:b/>
              </w:rPr>
            </w:pPr>
            <w:r w:rsidRPr="00EF0A8C">
              <w:rPr>
                <w:b/>
              </w:rPr>
              <w:t>Zapojení garanta do výuky předmětu</w:t>
            </w:r>
          </w:p>
        </w:tc>
        <w:tc>
          <w:tcPr>
            <w:tcW w:w="6520" w:type="dxa"/>
            <w:gridSpan w:val="12"/>
            <w:tcBorders>
              <w:top w:val="nil"/>
            </w:tcBorders>
          </w:tcPr>
          <w:p w14:paraId="6D57C8AE" w14:textId="77777777" w:rsidR="00380906" w:rsidRPr="00EF0A8C" w:rsidRDefault="00380906" w:rsidP="00220365">
            <w:pPr>
              <w:jc w:val="both"/>
            </w:pPr>
            <w:r w:rsidRPr="00EF0A8C">
              <w:t>70%</w:t>
            </w:r>
          </w:p>
        </w:tc>
      </w:tr>
      <w:tr w:rsidR="00380906" w:rsidRPr="00EF0A8C" w14:paraId="5D8CFBA5" w14:textId="77777777" w:rsidTr="00220365">
        <w:tc>
          <w:tcPr>
            <w:tcW w:w="3545" w:type="dxa"/>
            <w:gridSpan w:val="3"/>
            <w:shd w:val="clear" w:color="auto" w:fill="F7CAAC"/>
          </w:tcPr>
          <w:p w14:paraId="264A3376" w14:textId="77777777" w:rsidR="00380906" w:rsidRPr="00EF0A8C" w:rsidRDefault="00380906" w:rsidP="00220365">
            <w:pPr>
              <w:jc w:val="both"/>
              <w:rPr>
                <w:b/>
              </w:rPr>
            </w:pPr>
            <w:r w:rsidRPr="00EF0A8C">
              <w:rPr>
                <w:b/>
              </w:rPr>
              <w:t>Vyučující</w:t>
            </w:r>
          </w:p>
        </w:tc>
        <w:tc>
          <w:tcPr>
            <w:tcW w:w="6520" w:type="dxa"/>
            <w:gridSpan w:val="12"/>
            <w:tcBorders>
              <w:bottom w:val="nil"/>
            </w:tcBorders>
          </w:tcPr>
          <w:p w14:paraId="07A4EFB7" w14:textId="77777777" w:rsidR="00380906" w:rsidRPr="00EF0A8C" w:rsidRDefault="00380906" w:rsidP="00220365">
            <w:pPr>
              <w:jc w:val="both"/>
            </w:pPr>
          </w:p>
        </w:tc>
      </w:tr>
      <w:tr w:rsidR="00380906" w:rsidRPr="00EF0A8C" w14:paraId="0240B9E9" w14:textId="77777777" w:rsidTr="00220365">
        <w:trPr>
          <w:trHeight w:val="413"/>
        </w:trPr>
        <w:tc>
          <w:tcPr>
            <w:tcW w:w="10065" w:type="dxa"/>
            <w:gridSpan w:val="15"/>
            <w:tcBorders>
              <w:top w:val="nil"/>
            </w:tcBorders>
          </w:tcPr>
          <w:p w14:paraId="049EE3AE" w14:textId="77777777" w:rsidR="00380906" w:rsidRPr="00EF0A8C" w:rsidRDefault="00380906" w:rsidP="00220365">
            <w:pPr>
              <w:jc w:val="both"/>
              <w:rPr>
                <w:spacing w:val="-2"/>
              </w:rPr>
            </w:pPr>
            <w:r w:rsidRPr="00EF0A8C">
              <w:rPr>
                <w:spacing w:val="-2"/>
              </w:rPr>
              <w:t>prof. Ing. Lubomír Lapčík, CSc.</w:t>
            </w:r>
          </w:p>
          <w:p w14:paraId="5E912B8D" w14:textId="77777777" w:rsidR="00380906" w:rsidRPr="00EF0A8C" w:rsidRDefault="00380906" w:rsidP="00220365">
            <w:pPr>
              <w:jc w:val="both"/>
            </w:pPr>
            <w:r w:rsidRPr="00EF0A8C">
              <w:rPr>
                <w:spacing w:val="-2"/>
              </w:rPr>
              <w:t>doc. Mgr. Barbora Lapčíková, Ph.D.</w:t>
            </w:r>
          </w:p>
        </w:tc>
      </w:tr>
      <w:tr w:rsidR="00380906" w:rsidRPr="00EF0A8C" w14:paraId="0EADFB16" w14:textId="77777777" w:rsidTr="00220365">
        <w:tc>
          <w:tcPr>
            <w:tcW w:w="3545" w:type="dxa"/>
            <w:gridSpan w:val="3"/>
            <w:shd w:val="clear" w:color="auto" w:fill="F7CAAC"/>
          </w:tcPr>
          <w:p w14:paraId="0828D286" w14:textId="77777777" w:rsidR="00380906" w:rsidRPr="00EF0A8C" w:rsidRDefault="00380906" w:rsidP="00220365">
            <w:pPr>
              <w:jc w:val="both"/>
              <w:rPr>
                <w:b/>
              </w:rPr>
            </w:pPr>
            <w:r w:rsidRPr="00EF0A8C">
              <w:rPr>
                <w:b/>
              </w:rPr>
              <w:t>Stručná anotace předmětu</w:t>
            </w:r>
          </w:p>
        </w:tc>
        <w:tc>
          <w:tcPr>
            <w:tcW w:w="6520" w:type="dxa"/>
            <w:gridSpan w:val="12"/>
            <w:tcBorders>
              <w:bottom w:val="nil"/>
            </w:tcBorders>
          </w:tcPr>
          <w:p w14:paraId="21211EF9" w14:textId="77777777" w:rsidR="00380906" w:rsidRPr="00EF0A8C" w:rsidRDefault="00380906" w:rsidP="00220365">
            <w:pPr>
              <w:jc w:val="both"/>
            </w:pPr>
          </w:p>
        </w:tc>
      </w:tr>
      <w:tr w:rsidR="00380906" w:rsidRPr="00EF0A8C" w14:paraId="3EDDD125" w14:textId="77777777" w:rsidTr="00220365">
        <w:trPr>
          <w:trHeight w:val="2819"/>
        </w:trPr>
        <w:tc>
          <w:tcPr>
            <w:tcW w:w="10065" w:type="dxa"/>
            <w:gridSpan w:val="15"/>
            <w:tcBorders>
              <w:top w:val="nil"/>
              <w:bottom w:val="single" w:sz="12" w:space="0" w:color="auto"/>
            </w:tcBorders>
          </w:tcPr>
          <w:p w14:paraId="43862DE8" w14:textId="77777777" w:rsidR="00380906" w:rsidRPr="00EF0A8C" w:rsidRDefault="00380906" w:rsidP="00220365">
            <w:pPr>
              <w:jc w:val="both"/>
            </w:pPr>
            <w:r w:rsidRPr="00EF0A8C">
              <w:t>Cílem předmětu je prohloubení vědomostí ve vztahu mezi strukturou a vlastnostmi komplexních potravinářských soustav a jejich identifikací fyzikálně-chemickými metodami.</w:t>
            </w:r>
          </w:p>
          <w:p w14:paraId="0D9BF43D" w14:textId="77777777" w:rsidR="00380906" w:rsidRPr="00EF0A8C" w:rsidRDefault="00380906" w:rsidP="00220365">
            <w:pPr>
              <w:jc w:val="both"/>
            </w:pPr>
          </w:p>
          <w:p w14:paraId="32F586F4" w14:textId="77777777" w:rsidR="00380906" w:rsidRPr="00EF0A8C" w:rsidRDefault="00380906" w:rsidP="00220365">
            <w:pPr>
              <w:jc w:val="both"/>
              <w:rPr>
                <w:u w:val="single"/>
              </w:rPr>
            </w:pPr>
            <w:r w:rsidRPr="00EF0A8C">
              <w:rPr>
                <w:u w:val="single"/>
              </w:rPr>
              <w:t>Základní témata:</w:t>
            </w:r>
          </w:p>
          <w:p w14:paraId="1046FA5D" w14:textId="77777777" w:rsidR="00380906" w:rsidRPr="00EF0A8C" w:rsidRDefault="00380906" w:rsidP="00220365">
            <w:pPr>
              <w:widowControl w:val="0"/>
              <w:numPr>
                <w:ilvl w:val="1"/>
                <w:numId w:val="23"/>
              </w:numPr>
              <w:ind w:left="113" w:hanging="113"/>
              <w:jc w:val="both"/>
              <w:rPr>
                <w:lang w:eastAsia="en-US"/>
              </w:rPr>
            </w:pPr>
            <w:r w:rsidRPr="00EF0A8C">
              <w:rPr>
                <w:lang w:eastAsia="en-US"/>
              </w:rPr>
              <w:t>Soustava – typy, vlastnosti. Skupenství kapalné – tlak páry, povrchové napětí, úhel smáčení, viskozita.</w:t>
            </w:r>
          </w:p>
          <w:p w14:paraId="0DFF6C59" w14:textId="77777777" w:rsidR="00380906" w:rsidRPr="00EF0A8C" w:rsidRDefault="00380906" w:rsidP="00220365">
            <w:pPr>
              <w:widowControl w:val="0"/>
              <w:numPr>
                <w:ilvl w:val="1"/>
                <w:numId w:val="23"/>
              </w:numPr>
              <w:ind w:left="113" w:hanging="113"/>
              <w:jc w:val="both"/>
              <w:rPr>
                <w:lang w:eastAsia="en-US"/>
              </w:rPr>
            </w:pPr>
            <w:r w:rsidRPr="00EF0A8C">
              <w:rPr>
                <w:lang w:eastAsia="en-US"/>
              </w:rPr>
              <w:t>Skupenství pevné – krystalická a amorfní struktura, isomorfie, polymorfie. Skupenské přeměny, fázové diagramy.</w:t>
            </w:r>
          </w:p>
          <w:p w14:paraId="1AEC4C67" w14:textId="77777777" w:rsidR="00380906" w:rsidRPr="00EF0A8C" w:rsidRDefault="00380906" w:rsidP="00220365">
            <w:pPr>
              <w:widowControl w:val="0"/>
              <w:numPr>
                <w:ilvl w:val="1"/>
                <w:numId w:val="23"/>
              </w:numPr>
              <w:ind w:left="113" w:hanging="113"/>
              <w:jc w:val="both"/>
              <w:rPr>
                <w:lang w:eastAsia="en-US"/>
              </w:rPr>
            </w:pPr>
            <w:r w:rsidRPr="00EF0A8C">
              <w:rPr>
                <w:lang w:eastAsia="en-US"/>
              </w:rPr>
              <w:t>Atomy, molekuly, částice, stavba atomů a molekul – atomové a molekulové orbitaly.</w:t>
            </w:r>
          </w:p>
          <w:p w14:paraId="763BDC7D" w14:textId="77777777" w:rsidR="00380906" w:rsidRPr="00EF0A8C" w:rsidRDefault="00380906" w:rsidP="00220365">
            <w:pPr>
              <w:widowControl w:val="0"/>
              <w:numPr>
                <w:ilvl w:val="1"/>
                <w:numId w:val="23"/>
              </w:numPr>
              <w:ind w:left="113" w:hanging="113"/>
              <w:jc w:val="both"/>
              <w:rPr>
                <w:lang w:eastAsia="en-US"/>
              </w:rPr>
            </w:pPr>
            <w:r w:rsidRPr="00EF0A8C">
              <w:rPr>
                <w:lang w:eastAsia="en-US"/>
              </w:rPr>
              <w:t>Spektrum – čárové, pásové, interakce hmota – energie elektromagnetického záření.</w:t>
            </w:r>
          </w:p>
          <w:p w14:paraId="718695C7" w14:textId="77777777" w:rsidR="00380906" w:rsidRPr="00EF0A8C" w:rsidRDefault="00380906" w:rsidP="00220365">
            <w:pPr>
              <w:widowControl w:val="0"/>
              <w:numPr>
                <w:ilvl w:val="1"/>
                <w:numId w:val="23"/>
              </w:numPr>
              <w:ind w:left="113" w:hanging="113"/>
              <w:jc w:val="both"/>
              <w:rPr>
                <w:lang w:eastAsia="en-US"/>
              </w:rPr>
            </w:pPr>
            <w:r w:rsidRPr="00EF0A8C">
              <w:rPr>
                <w:lang w:eastAsia="en-US"/>
              </w:rPr>
              <w:t>Spektra UV-VIS (molekulová absorpční spektrofotometrie), infračervená spektrometrie (včetně NIRS).</w:t>
            </w:r>
          </w:p>
          <w:p w14:paraId="532CE290" w14:textId="77777777" w:rsidR="00380906" w:rsidRPr="00EF0A8C" w:rsidRDefault="00380906" w:rsidP="00220365">
            <w:pPr>
              <w:widowControl w:val="0"/>
              <w:numPr>
                <w:ilvl w:val="1"/>
                <w:numId w:val="23"/>
              </w:numPr>
              <w:ind w:left="113" w:hanging="113"/>
              <w:jc w:val="both"/>
              <w:rPr>
                <w:lang w:eastAsia="en-US"/>
              </w:rPr>
            </w:pPr>
            <w:r w:rsidRPr="00EF0A8C">
              <w:rPr>
                <w:lang w:eastAsia="en-US"/>
              </w:rPr>
              <w:t>Luminiscenční spektrometrie molekul (fluorescence, fosforescence).</w:t>
            </w:r>
          </w:p>
          <w:p w14:paraId="7BFC7E1C" w14:textId="77777777" w:rsidR="00380906" w:rsidRPr="00EF0A8C" w:rsidRDefault="00380906" w:rsidP="00220365">
            <w:pPr>
              <w:widowControl w:val="0"/>
              <w:numPr>
                <w:ilvl w:val="1"/>
                <w:numId w:val="23"/>
              </w:numPr>
              <w:ind w:left="113" w:hanging="113"/>
              <w:jc w:val="both"/>
              <w:rPr>
                <w:lang w:eastAsia="en-US"/>
              </w:rPr>
            </w:pPr>
            <w:r w:rsidRPr="00EF0A8C">
              <w:rPr>
                <w:lang w:eastAsia="en-US"/>
              </w:rPr>
              <w:t>Základní vlastnosti atomového jádra, jeho interakce a jejich využití (NMR, EPR, MS).</w:t>
            </w:r>
          </w:p>
          <w:p w14:paraId="207EE32C" w14:textId="77777777" w:rsidR="00380906" w:rsidRPr="00EF0A8C" w:rsidRDefault="00380906" w:rsidP="00220365">
            <w:pPr>
              <w:widowControl w:val="0"/>
              <w:numPr>
                <w:ilvl w:val="1"/>
                <w:numId w:val="23"/>
              </w:numPr>
              <w:ind w:left="113" w:hanging="113"/>
              <w:jc w:val="both"/>
              <w:rPr>
                <w:sz w:val="22"/>
                <w:szCs w:val="22"/>
                <w:lang w:val="en-US" w:eastAsia="en-US"/>
              </w:rPr>
            </w:pPr>
            <w:r w:rsidRPr="00EF0A8C">
              <w:rPr>
                <w:lang w:eastAsia="en-US"/>
              </w:rPr>
              <w:t>Koloidní soustavy – fyzikálně-chemické vlastnosti a jejich určování a charakterizace.</w:t>
            </w:r>
          </w:p>
        </w:tc>
      </w:tr>
      <w:tr w:rsidR="00380906" w:rsidRPr="00EF0A8C" w14:paraId="261D9FA6" w14:textId="77777777" w:rsidTr="00220365">
        <w:trPr>
          <w:trHeight w:val="265"/>
        </w:trPr>
        <w:tc>
          <w:tcPr>
            <w:tcW w:w="3904" w:type="dxa"/>
            <w:gridSpan w:val="5"/>
            <w:tcBorders>
              <w:top w:val="nil"/>
            </w:tcBorders>
            <w:shd w:val="clear" w:color="auto" w:fill="F7CAAC"/>
          </w:tcPr>
          <w:p w14:paraId="5EAD6131" w14:textId="77777777" w:rsidR="00380906" w:rsidRPr="00EF0A8C" w:rsidRDefault="00380906" w:rsidP="00220365">
            <w:pPr>
              <w:jc w:val="both"/>
            </w:pPr>
            <w:r w:rsidRPr="00EF0A8C">
              <w:rPr>
                <w:b/>
              </w:rPr>
              <w:t>Studijní literatura a studijní pomůcky</w:t>
            </w:r>
          </w:p>
        </w:tc>
        <w:tc>
          <w:tcPr>
            <w:tcW w:w="6161" w:type="dxa"/>
            <w:gridSpan w:val="10"/>
            <w:tcBorders>
              <w:top w:val="nil"/>
              <w:bottom w:val="nil"/>
            </w:tcBorders>
          </w:tcPr>
          <w:p w14:paraId="3C766C18" w14:textId="77777777" w:rsidR="00380906" w:rsidRPr="00EF0A8C" w:rsidRDefault="00380906" w:rsidP="00220365">
            <w:pPr>
              <w:jc w:val="both"/>
            </w:pPr>
          </w:p>
        </w:tc>
      </w:tr>
      <w:tr w:rsidR="00380906" w:rsidRPr="00EF0A8C" w14:paraId="3D58DBB2" w14:textId="77777777" w:rsidTr="00220365">
        <w:trPr>
          <w:trHeight w:val="1497"/>
        </w:trPr>
        <w:tc>
          <w:tcPr>
            <w:tcW w:w="10065" w:type="dxa"/>
            <w:gridSpan w:val="15"/>
            <w:tcBorders>
              <w:top w:val="nil"/>
            </w:tcBorders>
          </w:tcPr>
          <w:p w14:paraId="59826F5B" w14:textId="77777777" w:rsidR="00380906" w:rsidRDefault="00380906" w:rsidP="00220365">
            <w:pPr>
              <w:jc w:val="both"/>
              <w:rPr>
                <w:u w:val="single"/>
              </w:rPr>
            </w:pPr>
            <w:r>
              <w:rPr>
                <w:u w:val="single"/>
              </w:rPr>
              <w:t>Povinná literatura:</w:t>
            </w:r>
          </w:p>
          <w:p w14:paraId="7BF6DDE8" w14:textId="77777777" w:rsidR="00380906" w:rsidRPr="001B5E20" w:rsidRDefault="00380906" w:rsidP="00220365">
            <w:pPr>
              <w:jc w:val="both"/>
              <w:rPr>
                <w:snapToGrid w:val="0"/>
              </w:rPr>
            </w:pPr>
            <w:r w:rsidRPr="001B5E20">
              <w:rPr>
                <w:color w:val="212529"/>
                <w:shd w:val="clear" w:color="auto" w:fill="FFFFFF"/>
              </w:rPr>
              <w:t>WALSTRA, P. </w:t>
            </w:r>
            <w:r w:rsidRPr="001B5E20">
              <w:rPr>
                <w:i/>
                <w:iCs/>
                <w:color w:val="212529"/>
                <w:shd w:val="clear" w:color="auto" w:fill="FFFFFF"/>
              </w:rPr>
              <w:t xml:space="preserve">Physical </w:t>
            </w:r>
            <w:r>
              <w:rPr>
                <w:i/>
                <w:iCs/>
                <w:color w:val="212529"/>
                <w:shd w:val="clear" w:color="auto" w:fill="FFFFFF"/>
              </w:rPr>
              <w:t>C</w:t>
            </w:r>
            <w:r w:rsidRPr="001B5E20">
              <w:rPr>
                <w:i/>
                <w:iCs/>
                <w:color w:val="212529"/>
                <w:shd w:val="clear" w:color="auto" w:fill="FFFFFF"/>
              </w:rPr>
              <w:t xml:space="preserve">hemistry of </w:t>
            </w:r>
            <w:r>
              <w:rPr>
                <w:i/>
                <w:iCs/>
                <w:color w:val="212529"/>
                <w:shd w:val="clear" w:color="auto" w:fill="FFFFFF"/>
              </w:rPr>
              <w:t>F</w:t>
            </w:r>
            <w:r w:rsidRPr="001B5E20">
              <w:rPr>
                <w:i/>
                <w:iCs/>
                <w:color w:val="212529"/>
                <w:shd w:val="clear" w:color="auto" w:fill="FFFFFF"/>
              </w:rPr>
              <w:t>oods</w:t>
            </w:r>
            <w:r w:rsidRPr="001B5E20">
              <w:rPr>
                <w:color w:val="212529"/>
                <w:shd w:val="clear" w:color="auto" w:fill="FFFFFF"/>
              </w:rPr>
              <w:t xml:space="preserve">. New York: Marcel Dekker, </w:t>
            </w:r>
            <w:r w:rsidRPr="001B5E20">
              <w:rPr>
                <w:bCs/>
                <w:color w:val="212529"/>
                <w:shd w:val="clear" w:color="auto" w:fill="FFFFFF"/>
              </w:rPr>
              <w:t>2003</w:t>
            </w:r>
            <w:r w:rsidRPr="001B5E20">
              <w:rPr>
                <w:color w:val="212529"/>
                <w:shd w:val="clear" w:color="auto" w:fill="FFFFFF"/>
              </w:rPr>
              <w:t xml:space="preserve">. Food </w:t>
            </w:r>
            <w:r>
              <w:rPr>
                <w:color w:val="212529"/>
                <w:shd w:val="clear" w:color="auto" w:fill="FFFFFF"/>
              </w:rPr>
              <w:t>S</w:t>
            </w:r>
            <w:r w:rsidRPr="001B5E20">
              <w:rPr>
                <w:color w:val="212529"/>
                <w:shd w:val="clear" w:color="auto" w:fill="FFFFFF"/>
              </w:rPr>
              <w:t xml:space="preserve">cience and </w:t>
            </w:r>
            <w:r>
              <w:rPr>
                <w:color w:val="212529"/>
                <w:shd w:val="clear" w:color="auto" w:fill="FFFFFF"/>
              </w:rPr>
              <w:t>T</w:t>
            </w:r>
            <w:r w:rsidRPr="001B5E20">
              <w:rPr>
                <w:color w:val="212529"/>
                <w:shd w:val="clear" w:color="auto" w:fill="FFFFFF"/>
              </w:rPr>
              <w:t>echnology (Marcel Dekker, Inc.). ISBN 0824793552. Dostupné z:</w:t>
            </w:r>
            <w:r w:rsidRPr="001B5E20">
              <w:t xml:space="preserve"> </w:t>
            </w:r>
            <w:hyperlink r:id="rId40" w:history="1">
              <w:r w:rsidRPr="001B5E20">
                <w:rPr>
                  <w:rStyle w:val="Hypertextovodkaz"/>
                </w:rPr>
                <w:t>Physical Chemistry of Foods | Pieter Walstra | Taylor &amp; Francis Group (taylorfrancis.com)</w:t>
              </w:r>
            </w:hyperlink>
            <w:r>
              <w:t>.</w:t>
            </w:r>
          </w:p>
          <w:p w14:paraId="48AC040B" w14:textId="77777777" w:rsidR="00380906" w:rsidRPr="001B5E20" w:rsidRDefault="00380906" w:rsidP="00220365">
            <w:pPr>
              <w:jc w:val="both"/>
            </w:pPr>
            <w:r w:rsidRPr="001B5E20">
              <w:t>ATKINS, P.W.</w:t>
            </w:r>
            <w:r>
              <w:t xml:space="preserve">, </w:t>
            </w:r>
            <w:r w:rsidRPr="001B5E20">
              <w:t>DE PAULA</w:t>
            </w:r>
            <w:r>
              <w:t>, J</w:t>
            </w:r>
            <w:r w:rsidRPr="001B5E20">
              <w:t>. </w:t>
            </w:r>
            <w:r w:rsidRPr="004F0834">
              <w:rPr>
                <w:i/>
                <w:iCs/>
              </w:rPr>
              <w:t xml:space="preserve">Atkins' </w:t>
            </w:r>
            <w:r>
              <w:rPr>
                <w:i/>
                <w:iCs/>
              </w:rPr>
              <w:t>P</w:t>
            </w:r>
            <w:r w:rsidRPr="004F0834">
              <w:rPr>
                <w:i/>
                <w:iCs/>
              </w:rPr>
              <w:t xml:space="preserve">hysical </w:t>
            </w:r>
            <w:r>
              <w:rPr>
                <w:i/>
                <w:iCs/>
              </w:rPr>
              <w:t>C</w:t>
            </w:r>
            <w:r w:rsidRPr="004F0834">
              <w:rPr>
                <w:i/>
                <w:iCs/>
              </w:rPr>
              <w:t>hemistry</w:t>
            </w:r>
            <w:r w:rsidRPr="001B5E20">
              <w:t xml:space="preserve">. 10th </w:t>
            </w:r>
            <w:r>
              <w:t>E</w:t>
            </w:r>
            <w:r w:rsidRPr="001B5E20">
              <w:t>d. Oxford: Oxford University Press, 2014</w:t>
            </w:r>
            <w:r>
              <w:t>.</w:t>
            </w:r>
            <w:r w:rsidRPr="001B5E20">
              <w:t xml:space="preserve"> xxv, 1008 s. ISBN 9780199697403.</w:t>
            </w:r>
          </w:p>
          <w:p w14:paraId="0A23F018" w14:textId="77777777" w:rsidR="00380906" w:rsidRDefault="00380906" w:rsidP="00220365">
            <w:pPr>
              <w:jc w:val="both"/>
              <w:rPr>
                <w:iCs/>
                <w:color w:val="000000"/>
              </w:rPr>
            </w:pPr>
            <w:r>
              <w:rPr>
                <w:caps/>
              </w:rPr>
              <w:t>Fink</w:t>
            </w:r>
            <w:r>
              <w:t xml:space="preserve">, J.K. </w:t>
            </w:r>
            <w:r>
              <w:rPr>
                <w:bCs/>
                <w:i/>
                <w:iCs/>
              </w:rPr>
              <w:t xml:space="preserve">Physical Chemistry in Depth. </w:t>
            </w:r>
            <w:r>
              <w:rPr>
                <w:snapToGrid w:val="0"/>
              </w:rPr>
              <w:t>Verlag, Berlin, Heidelberg</w:t>
            </w:r>
            <w:r>
              <w:rPr>
                <w:color w:val="666666"/>
                <w:shd w:val="clear" w:color="auto" w:fill="FFFFFF"/>
              </w:rPr>
              <w:t xml:space="preserve">: </w:t>
            </w:r>
            <w:r>
              <w:rPr>
                <w:bCs/>
              </w:rPr>
              <w:t>Springer, 2009. 588 s.</w:t>
            </w:r>
            <w:r>
              <w:rPr>
                <w:b/>
                <w:bCs/>
              </w:rPr>
              <w:t xml:space="preserve"> </w:t>
            </w:r>
            <w:r>
              <w:rPr>
                <w:color w:val="333333"/>
              </w:rPr>
              <w:t>ISBN 978-3-642-01014-9</w:t>
            </w:r>
            <w:r>
              <w:rPr>
                <w:iCs/>
                <w:color w:val="000000"/>
              </w:rPr>
              <w:t>.</w:t>
            </w:r>
          </w:p>
          <w:p w14:paraId="1FBE70E2" w14:textId="77777777" w:rsidR="00380906" w:rsidRDefault="00380906" w:rsidP="00220365">
            <w:pPr>
              <w:jc w:val="both"/>
            </w:pPr>
            <w:r w:rsidRPr="001B5E20">
              <w:lastRenderedPageBreak/>
              <w:t>RITZOULIS, C. </w:t>
            </w:r>
            <w:r w:rsidRPr="004F0834">
              <w:rPr>
                <w:i/>
                <w:iCs/>
              </w:rPr>
              <w:t xml:space="preserve">Introduction to the </w:t>
            </w:r>
            <w:r>
              <w:rPr>
                <w:i/>
                <w:iCs/>
              </w:rPr>
              <w:t>P</w:t>
            </w:r>
            <w:r w:rsidRPr="004F0834">
              <w:rPr>
                <w:i/>
                <w:iCs/>
              </w:rPr>
              <w:t xml:space="preserve">hysical </w:t>
            </w:r>
            <w:r>
              <w:rPr>
                <w:i/>
                <w:iCs/>
              </w:rPr>
              <w:t>C</w:t>
            </w:r>
            <w:r w:rsidRPr="004F0834">
              <w:rPr>
                <w:i/>
                <w:iCs/>
              </w:rPr>
              <w:t xml:space="preserve">hemistry of </w:t>
            </w:r>
            <w:r>
              <w:rPr>
                <w:i/>
                <w:iCs/>
              </w:rPr>
              <w:t>F</w:t>
            </w:r>
            <w:r w:rsidRPr="004F0834">
              <w:rPr>
                <w:i/>
                <w:iCs/>
              </w:rPr>
              <w:t>oods</w:t>
            </w:r>
            <w:r w:rsidRPr="001B5E20">
              <w:t>. Boca Raton: CRC Press, 2013</w:t>
            </w:r>
            <w:r>
              <w:t xml:space="preserve">. </w:t>
            </w:r>
            <w:r w:rsidRPr="001B5E20">
              <w:t xml:space="preserve">xiii, 210 s. ISBN 9781466511750. Dostupné z: </w:t>
            </w:r>
            <w:hyperlink r:id="rId41" w:history="1">
              <w:r>
                <w:rPr>
                  <w:rStyle w:val="Hypertextovodkaz"/>
                </w:rPr>
                <w:t>Introduction to the Physical Chemistry of Foods | Christos Ritzoulis | (taylorfrancis.com)</w:t>
              </w:r>
            </w:hyperlink>
            <w:r>
              <w:t>.</w:t>
            </w:r>
          </w:p>
          <w:p w14:paraId="67FD4F5D" w14:textId="77777777" w:rsidR="00380906" w:rsidRDefault="00380906" w:rsidP="00220365">
            <w:pPr>
              <w:jc w:val="both"/>
              <w:rPr>
                <w:iCs/>
                <w:color w:val="000000"/>
              </w:rPr>
            </w:pPr>
          </w:p>
          <w:p w14:paraId="7BDA84A3" w14:textId="77777777" w:rsidR="00380906" w:rsidRDefault="00380906" w:rsidP="00220365">
            <w:pPr>
              <w:jc w:val="both"/>
              <w:rPr>
                <w:u w:val="single"/>
              </w:rPr>
            </w:pPr>
            <w:r>
              <w:rPr>
                <w:u w:val="single"/>
              </w:rPr>
              <w:t>Doporučená literatura:</w:t>
            </w:r>
          </w:p>
          <w:p w14:paraId="091F69F6" w14:textId="77777777" w:rsidR="00380906" w:rsidRDefault="00380906" w:rsidP="00220365">
            <w:pPr>
              <w:jc w:val="both"/>
              <w:rPr>
                <w:bCs/>
                <w:caps/>
              </w:rPr>
            </w:pPr>
            <w:r>
              <w:rPr>
                <w:bCs/>
                <w:caps/>
              </w:rPr>
              <w:t xml:space="preserve">BACKES, C., ABDELKADER, A.M., ALONSO, C. </w:t>
            </w:r>
            <w:r>
              <w:rPr>
                <w:bCs/>
                <w:i/>
              </w:rPr>
              <w:t>Production and Processing of Graphene and Related Materials</w:t>
            </w:r>
            <w:r>
              <w:rPr>
                <w:bCs/>
                <w:caps/>
              </w:rPr>
              <w:t xml:space="preserve">. 2D </w:t>
            </w:r>
            <w:r w:rsidRPr="00381A94">
              <w:rPr>
                <w:bCs/>
              </w:rPr>
              <w:t xml:space="preserve">Materials </w:t>
            </w:r>
            <w:r>
              <w:rPr>
                <w:bCs/>
                <w:caps/>
              </w:rPr>
              <w:t xml:space="preserve">7(2), 022001, 2020 </w:t>
            </w:r>
            <w:r w:rsidRPr="00381A94">
              <w:rPr>
                <w:bCs/>
              </w:rPr>
              <w:t>[online]</w:t>
            </w:r>
            <w:r>
              <w:rPr>
                <w:bCs/>
                <w:caps/>
              </w:rPr>
              <w:t>. DOI 10.1088/2053-1583/ab1e0a. D</w:t>
            </w:r>
            <w:r>
              <w:rPr>
                <w:bCs/>
              </w:rPr>
              <w:t>ostupné z</w:t>
            </w:r>
            <w:r>
              <w:rPr>
                <w:bCs/>
                <w:caps/>
              </w:rPr>
              <w:t>:</w:t>
            </w:r>
          </w:p>
          <w:p w14:paraId="1530C8E1" w14:textId="77777777" w:rsidR="00380906" w:rsidRDefault="00E933D8" w:rsidP="00220365">
            <w:pPr>
              <w:jc w:val="both"/>
              <w:rPr>
                <w:bCs/>
              </w:rPr>
            </w:pPr>
            <w:hyperlink r:id="rId42" w:history="1">
              <w:r w:rsidR="00380906">
                <w:rPr>
                  <w:rStyle w:val="Hypertextovodkaz"/>
                  <w:bCs/>
                </w:rPr>
                <w:t>https://iopscience.iop.org/article/10.1088/2053-1583/ab1e0a</w:t>
              </w:r>
            </w:hyperlink>
            <w:r w:rsidR="00380906">
              <w:rPr>
                <w:bCs/>
              </w:rPr>
              <w:t>.</w:t>
            </w:r>
          </w:p>
          <w:p w14:paraId="0B97104C" w14:textId="77777777" w:rsidR="00380906" w:rsidRPr="00EF0A8C" w:rsidRDefault="00380906" w:rsidP="00220365">
            <w:pPr>
              <w:jc w:val="both"/>
            </w:pPr>
            <w:r>
              <w:rPr>
                <w:bCs/>
                <w:caps/>
              </w:rPr>
              <w:t>Alberty</w:t>
            </w:r>
            <w:r>
              <w:rPr>
                <w:bCs/>
              </w:rPr>
              <w:t xml:space="preserve">, R.A. </w:t>
            </w:r>
            <w:r>
              <w:rPr>
                <w:bCs/>
                <w:i/>
                <w:iCs/>
              </w:rPr>
              <w:t>Physical Chemistry</w:t>
            </w:r>
            <w:r>
              <w:rPr>
                <w:bCs/>
              </w:rPr>
              <w:t xml:space="preserve">. 3rd Ed. New York: John Wiley &amp; Sons, 2000. ISBN 471383112. </w:t>
            </w:r>
          </w:p>
        </w:tc>
      </w:tr>
      <w:tr w:rsidR="00380906" w:rsidRPr="00EF0A8C" w14:paraId="00D85BC5" w14:textId="77777777" w:rsidTr="00220365">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14F11C53" w14:textId="77777777" w:rsidR="00380906" w:rsidRPr="00EF0A8C" w:rsidRDefault="00380906" w:rsidP="00220365">
            <w:pPr>
              <w:jc w:val="center"/>
              <w:rPr>
                <w:b/>
              </w:rPr>
            </w:pPr>
            <w:r w:rsidRPr="00EF0A8C">
              <w:rPr>
                <w:b/>
              </w:rPr>
              <w:lastRenderedPageBreak/>
              <w:t>Informace ke kombinované nebo distanční formě</w:t>
            </w:r>
          </w:p>
        </w:tc>
      </w:tr>
      <w:tr w:rsidR="00380906" w:rsidRPr="00EF0A8C" w14:paraId="69189E10" w14:textId="77777777" w:rsidTr="00220365">
        <w:tc>
          <w:tcPr>
            <w:tcW w:w="5038" w:type="dxa"/>
            <w:gridSpan w:val="7"/>
            <w:tcBorders>
              <w:top w:val="single" w:sz="2" w:space="0" w:color="auto"/>
            </w:tcBorders>
            <w:shd w:val="clear" w:color="auto" w:fill="F7CAAC"/>
          </w:tcPr>
          <w:p w14:paraId="07455037" w14:textId="77777777" w:rsidR="00380906" w:rsidRPr="00EF0A8C" w:rsidRDefault="00380906" w:rsidP="00220365">
            <w:pPr>
              <w:jc w:val="both"/>
            </w:pPr>
            <w:r w:rsidRPr="00EF0A8C">
              <w:rPr>
                <w:b/>
              </w:rPr>
              <w:t>Rozsah konzultací (soustředění)</w:t>
            </w:r>
          </w:p>
        </w:tc>
        <w:tc>
          <w:tcPr>
            <w:tcW w:w="889" w:type="dxa"/>
            <w:tcBorders>
              <w:top w:val="single" w:sz="2" w:space="0" w:color="auto"/>
            </w:tcBorders>
          </w:tcPr>
          <w:p w14:paraId="0922F194" w14:textId="77777777" w:rsidR="00380906" w:rsidRPr="00EF0A8C" w:rsidRDefault="00380906" w:rsidP="00220365">
            <w:pPr>
              <w:jc w:val="both"/>
            </w:pPr>
          </w:p>
        </w:tc>
        <w:tc>
          <w:tcPr>
            <w:tcW w:w="4138" w:type="dxa"/>
            <w:gridSpan w:val="7"/>
            <w:tcBorders>
              <w:top w:val="single" w:sz="2" w:space="0" w:color="auto"/>
            </w:tcBorders>
            <w:shd w:val="clear" w:color="auto" w:fill="F7CAAC"/>
          </w:tcPr>
          <w:p w14:paraId="1C9A5E19" w14:textId="77777777" w:rsidR="00380906" w:rsidRPr="00EF0A8C" w:rsidRDefault="00380906" w:rsidP="00220365">
            <w:pPr>
              <w:jc w:val="both"/>
              <w:rPr>
                <w:b/>
              </w:rPr>
            </w:pPr>
            <w:r w:rsidRPr="00EF0A8C">
              <w:rPr>
                <w:b/>
              </w:rPr>
              <w:t xml:space="preserve">hodin </w:t>
            </w:r>
          </w:p>
        </w:tc>
      </w:tr>
      <w:tr w:rsidR="00380906" w:rsidRPr="00EF0A8C" w14:paraId="49AE4F14" w14:textId="77777777" w:rsidTr="00220365">
        <w:tc>
          <w:tcPr>
            <w:tcW w:w="10065" w:type="dxa"/>
            <w:gridSpan w:val="15"/>
            <w:shd w:val="clear" w:color="auto" w:fill="F7CAAC"/>
          </w:tcPr>
          <w:p w14:paraId="7074BE1D" w14:textId="77777777" w:rsidR="00380906" w:rsidRPr="00EF0A8C" w:rsidRDefault="00380906" w:rsidP="00220365">
            <w:pPr>
              <w:jc w:val="both"/>
              <w:rPr>
                <w:b/>
              </w:rPr>
            </w:pPr>
            <w:r w:rsidRPr="00EF0A8C">
              <w:rPr>
                <w:b/>
              </w:rPr>
              <w:t>Informace o způsobu kontaktu s vyučujícím</w:t>
            </w:r>
          </w:p>
        </w:tc>
      </w:tr>
      <w:tr w:rsidR="00380906" w:rsidRPr="00EF0A8C" w14:paraId="7EF74AC3" w14:textId="77777777" w:rsidTr="00220365">
        <w:trPr>
          <w:trHeight w:val="1373"/>
        </w:trPr>
        <w:tc>
          <w:tcPr>
            <w:tcW w:w="10065" w:type="dxa"/>
            <w:gridSpan w:val="15"/>
          </w:tcPr>
          <w:p w14:paraId="3F1C8583" w14:textId="77777777" w:rsidR="00380906" w:rsidRPr="00EF0A8C" w:rsidRDefault="00380906" w:rsidP="00220365">
            <w:pPr>
              <w:shd w:val="clear" w:color="auto" w:fill="FFFFFF"/>
              <w:jc w:val="both"/>
              <w:rPr>
                <w:color w:val="000000"/>
              </w:rPr>
            </w:pPr>
            <w:r w:rsidRPr="00EF0A8C">
              <w:t>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w:t>
            </w:r>
            <w:r>
              <w:t xml:space="preserve"> </w:t>
            </w:r>
            <w:r w:rsidRPr="00EF0A8C">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43AC4DC" w14:textId="77777777" w:rsidR="00380906" w:rsidRPr="00EF0A8C" w:rsidRDefault="00380906" w:rsidP="00220365">
            <w:pPr>
              <w:shd w:val="clear" w:color="auto" w:fill="FFFFFF"/>
              <w:jc w:val="both"/>
              <w:rPr>
                <w:color w:val="000000"/>
              </w:rPr>
            </w:pPr>
            <w:r w:rsidRPr="00EF0A8C">
              <w:rPr>
                <w:color w:val="000000"/>
              </w:rPr>
              <w:t> </w:t>
            </w:r>
          </w:p>
          <w:p w14:paraId="1D9F16B2" w14:textId="77777777" w:rsidR="00380906" w:rsidRDefault="00380906" w:rsidP="00220365">
            <w:pPr>
              <w:shd w:val="clear" w:color="auto" w:fill="FFFFFF"/>
              <w:rPr>
                <w:color w:val="000000"/>
              </w:rPr>
            </w:pPr>
            <w:r w:rsidRPr="00EF0A8C">
              <w:rPr>
                <w:color w:val="000000"/>
              </w:rPr>
              <w:t xml:space="preserve">Možnosti komunikace s vyučujícím: </w:t>
            </w:r>
            <w:hyperlink r:id="rId43" w:history="1">
              <w:r w:rsidRPr="00EF0A8C">
                <w:rPr>
                  <w:color w:val="0000FF" w:themeColor="hyperlink"/>
                  <w:u w:val="single"/>
                </w:rPr>
                <w:t>lapcik@utb.cz</w:t>
              </w:r>
            </w:hyperlink>
            <w:r w:rsidRPr="00EF0A8C">
              <w:rPr>
                <w:color w:val="000000"/>
              </w:rPr>
              <w:t xml:space="preserve">, 576 035 115, </w:t>
            </w:r>
            <w:hyperlink r:id="rId44" w:history="1">
              <w:r w:rsidRPr="00EF0A8C">
                <w:rPr>
                  <w:color w:val="0000FF" w:themeColor="hyperlink"/>
                  <w:u w:val="single"/>
                </w:rPr>
                <w:t>lapcikova@utb.cz</w:t>
              </w:r>
            </w:hyperlink>
            <w:r w:rsidRPr="00EF0A8C">
              <w:rPr>
                <w:color w:val="000000"/>
              </w:rPr>
              <w:t>, 576 035</w:t>
            </w:r>
            <w:r>
              <w:rPr>
                <w:color w:val="000000"/>
              </w:rPr>
              <w:t> </w:t>
            </w:r>
            <w:r w:rsidRPr="00EF0A8C">
              <w:rPr>
                <w:color w:val="000000"/>
              </w:rPr>
              <w:t>126.</w:t>
            </w:r>
          </w:p>
          <w:p w14:paraId="7B367E48" w14:textId="77777777" w:rsidR="00380906" w:rsidRDefault="00380906" w:rsidP="00220365">
            <w:pPr>
              <w:shd w:val="clear" w:color="auto" w:fill="FFFFFF"/>
              <w:rPr>
                <w:color w:val="000000"/>
              </w:rPr>
            </w:pPr>
          </w:p>
          <w:p w14:paraId="74978544" w14:textId="77777777" w:rsidR="00380906" w:rsidRDefault="00380906" w:rsidP="00220365">
            <w:pPr>
              <w:shd w:val="clear" w:color="auto" w:fill="FFFFFF"/>
              <w:rPr>
                <w:color w:val="000000"/>
              </w:rPr>
            </w:pPr>
          </w:p>
          <w:p w14:paraId="73E07E4E" w14:textId="77777777" w:rsidR="00380906" w:rsidRDefault="00380906" w:rsidP="00220365">
            <w:pPr>
              <w:shd w:val="clear" w:color="auto" w:fill="FFFFFF"/>
              <w:rPr>
                <w:color w:val="000000"/>
              </w:rPr>
            </w:pPr>
          </w:p>
          <w:p w14:paraId="065A793D" w14:textId="77777777" w:rsidR="00380906" w:rsidRDefault="00380906" w:rsidP="00220365">
            <w:pPr>
              <w:shd w:val="clear" w:color="auto" w:fill="FFFFFF"/>
              <w:rPr>
                <w:color w:val="000000"/>
              </w:rPr>
            </w:pPr>
          </w:p>
          <w:p w14:paraId="57E9D939" w14:textId="77777777" w:rsidR="00380906" w:rsidRDefault="00380906" w:rsidP="00220365">
            <w:pPr>
              <w:shd w:val="clear" w:color="auto" w:fill="FFFFFF"/>
              <w:rPr>
                <w:color w:val="000000"/>
              </w:rPr>
            </w:pPr>
          </w:p>
          <w:p w14:paraId="413F4529" w14:textId="77777777" w:rsidR="00380906" w:rsidRDefault="00380906" w:rsidP="00220365">
            <w:pPr>
              <w:shd w:val="clear" w:color="auto" w:fill="FFFFFF"/>
            </w:pPr>
          </w:p>
          <w:p w14:paraId="334D0D7D" w14:textId="77777777" w:rsidR="00380906" w:rsidRDefault="00380906" w:rsidP="00220365">
            <w:pPr>
              <w:shd w:val="clear" w:color="auto" w:fill="FFFFFF"/>
            </w:pPr>
          </w:p>
          <w:p w14:paraId="2E0B34DA" w14:textId="77777777" w:rsidR="00380906" w:rsidRPr="00EF0A8C" w:rsidRDefault="00380906" w:rsidP="00220365">
            <w:pPr>
              <w:shd w:val="clear" w:color="auto" w:fill="FFFFFF"/>
            </w:pPr>
          </w:p>
        </w:tc>
      </w:tr>
      <w:tr w:rsidR="00380906" w:rsidRPr="00060456" w14:paraId="0934183C" w14:textId="77777777" w:rsidTr="00220365">
        <w:trPr>
          <w:trHeight w:val="272"/>
        </w:trPr>
        <w:tc>
          <w:tcPr>
            <w:tcW w:w="10065" w:type="dxa"/>
            <w:gridSpan w:val="15"/>
            <w:tcBorders>
              <w:top w:val="single" w:sz="4" w:space="0" w:color="auto"/>
              <w:left w:val="single" w:sz="4" w:space="0" w:color="auto"/>
              <w:bottom w:val="single" w:sz="4" w:space="0" w:color="auto"/>
              <w:right w:val="single" w:sz="4" w:space="0" w:color="auto"/>
            </w:tcBorders>
            <w:shd w:val="clear" w:color="auto" w:fill="BDD6EE"/>
          </w:tcPr>
          <w:p w14:paraId="0CF40A19" w14:textId="77777777" w:rsidR="00380906" w:rsidRPr="00060456" w:rsidRDefault="00380906" w:rsidP="00220365">
            <w:pPr>
              <w:rPr>
                <w:b/>
                <w:bCs/>
                <w:sz w:val="28"/>
                <w:szCs w:val="28"/>
              </w:rPr>
            </w:pPr>
            <w:r w:rsidRPr="00792D0D">
              <w:br w:type="page"/>
            </w:r>
            <w:r w:rsidRPr="00060456">
              <w:rPr>
                <w:b/>
                <w:bCs/>
                <w:sz w:val="28"/>
                <w:szCs w:val="28"/>
              </w:rPr>
              <w:t>B-III – Charakteristika studijního předmětu</w:t>
            </w:r>
          </w:p>
        </w:tc>
      </w:tr>
      <w:tr w:rsidR="00380906" w:rsidRPr="00EE6E7D" w14:paraId="7BB9B453" w14:textId="77777777" w:rsidTr="00220365">
        <w:tc>
          <w:tcPr>
            <w:tcW w:w="3545" w:type="dxa"/>
            <w:gridSpan w:val="3"/>
            <w:tcBorders>
              <w:top w:val="double" w:sz="4" w:space="0" w:color="auto"/>
            </w:tcBorders>
            <w:shd w:val="clear" w:color="auto" w:fill="F7CAAC"/>
          </w:tcPr>
          <w:p w14:paraId="2E925D49" w14:textId="77777777" w:rsidR="00380906" w:rsidRPr="00EE6E7D" w:rsidRDefault="00380906" w:rsidP="00220365">
            <w:pPr>
              <w:jc w:val="both"/>
              <w:rPr>
                <w:b/>
              </w:rPr>
            </w:pPr>
            <w:r w:rsidRPr="00EE6E7D">
              <w:rPr>
                <w:b/>
              </w:rPr>
              <w:t>Název studijního předmětu</w:t>
            </w:r>
          </w:p>
        </w:tc>
        <w:tc>
          <w:tcPr>
            <w:tcW w:w="6520" w:type="dxa"/>
            <w:gridSpan w:val="12"/>
            <w:tcBorders>
              <w:top w:val="double" w:sz="4" w:space="0" w:color="auto"/>
            </w:tcBorders>
          </w:tcPr>
          <w:p w14:paraId="401188CB" w14:textId="77777777" w:rsidR="00380906" w:rsidRPr="00EE6E7D" w:rsidRDefault="00380906" w:rsidP="00220365">
            <w:pPr>
              <w:jc w:val="both"/>
              <w:rPr>
                <w:b/>
                <w:bCs/>
              </w:rPr>
            </w:pPr>
            <w:bookmarkStart w:id="138" w:name="Processing_Non_Traditional"/>
            <w:bookmarkEnd w:id="138"/>
            <w:r w:rsidRPr="00E40C4B">
              <w:rPr>
                <w:b/>
                <w:bCs/>
                <w:color w:val="000000"/>
                <w:bdr w:val="none" w:sz="0" w:space="0" w:color="auto" w:frame="1"/>
                <w:lang w:val="en-GB"/>
              </w:rPr>
              <w:t xml:space="preserve">Processing of </w:t>
            </w:r>
            <w:r>
              <w:rPr>
                <w:b/>
                <w:bCs/>
                <w:color w:val="000000"/>
                <w:bdr w:val="none" w:sz="0" w:space="0" w:color="auto" w:frame="1"/>
                <w:lang w:val="en-GB"/>
              </w:rPr>
              <w:t>N</w:t>
            </w:r>
            <w:r w:rsidRPr="00E40C4B">
              <w:rPr>
                <w:b/>
                <w:bCs/>
                <w:color w:val="000000"/>
                <w:bdr w:val="none" w:sz="0" w:space="0" w:color="auto" w:frame="1"/>
                <w:lang w:val="en-GB"/>
              </w:rPr>
              <w:t>on-</w:t>
            </w:r>
            <w:r>
              <w:rPr>
                <w:b/>
                <w:bCs/>
                <w:color w:val="000000"/>
                <w:bdr w:val="none" w:sz="0" w:space="0" w:color="auto" w:frame="1"/>
                <w:lang w:val="en-GB"/>
              </w:rPr>
              <w:t>T</w:t>
            </w:r>
            <w:r w:rsidRPr="00E40C4B">
              <w:rPr>
                <w:b/>
                <w:bCs/>
                <w:color w:val="000000"/>
                <w:bdr w:val="none" w:sz="0" w:space="0" w:color="auto" w:frame="1"/>
                <w:lang w:val="en-GB"/>
              </w:rPr>
              <w:t xml:space="preserve">raditional, </w:t>
            </w:r>
            <w:r>
              <w:rPr>
                <w:b/>
                <w:bCs/>
                <w:color w:val="000000"/>
                <w:bdr w:val="none" w:sz="0" w:space="0" w:color="auto" w:frame="1"/>
                <w:lang w:val="en-GB"/>
              </w:rPr>
              <w:t>M</w:t>
            </w:r>
            <w:r w:rsidRPr="00E40C4B">
              <w:rPr>
                <w:b/>
                <w:bCs/>
                <w:color w:val="000000"/>
                <w:bdr w:val="none" w:sz="0" w:space="0" w:color="auto" w:frame="1"/>
                <w:lang w:val="en-GB"/>
              </w:rPr>
              <w:t xml:space="preserve">inor and </w:t>
            </w:r>
            <w:r>
              <w:rPr>
                <w:b/>
                <w:bCs/>
                <w:color w:val="000000"/>
                <w:bdr w:val="none" w:sz="0" w:space="0" w:color="auto" w:frame="1"/>
                <w:lang w:val="en-GB"/>
              </w:rPr>
              <w:t>N</w:t>
            </w:r>
            <w:r w:rsidRPr="00E40C4B">
              <w:rPr>
                <w:b/>
                <w:bCs/>
                <w:color w:val="000000"/>
                <w:bdr w:val="none" w:sz="0" w:space="0" w:color="auto" w:frame="1"/>
                <w:lang w:val="en-GB"/>
              </w:rPr>
              <w:t xml:space="preserve">ovel </w:t>
            </w:r>
            <w:r>
              <w:rPr>
                <w:b/>
                <w:bCs/>
                <w:color w:val="000000"/>
                <w:bdr w:val="none" w:sz="0" w:space="0" w:color="auto" w:frame="1"/>
                <w:lang w:val="en-GB"/>
              </w:rPr>
              <w:t>F</w:t>
            </w:r>
            <w:r w:rsidRPr="00E40C4B">
              <w:rPr>
                <w:b/>
                <w:bCs/>
                <w:color w:val="000000"/>
                <w:bdr w:val="none" w:sz="0" w:space="0" w:color="auto" w:frame="1"/>
                <w:lang w:val="en-GB"/>
              </w:rPr>
              <w:t>ood</w:t>
            </w:r>
          </w:p>
        </w:tc>
      </w:tr>
      <w:tr w:rsidR="00380906" w:rsidRPr="00EE6E7D" w14:paraId="49A35674" w14:textId="77777777" w:rsidTr="00220365">
        <w:tc>
          <w:tcPr>
            <w:tcW w:w="3545" w:type="dxa"/>
            <w:gridSpan w:val="3"/>
            <w:shd w:val="clear" w:color="auto" w:fill="F7CAAC"/>
          </w:tcPr>
          <w:p w14:paraId="1E47D987" w14:textId="77777777" w:rsidR="00380906" w:rsidRPr="00EE6E7D" w:rsidRDefault="00380906" w:rsidP="00220365">
            <w:pPr>
              <w:jc w:val="both"/>
              <w:rPr>
                <w:b/>
              </w:rPr>
            </w:pPr>
            <w:r w:rsidRPr="00EE6E7D">
              <w:rPr>
                <w:b/>
              </w:rPr>
              <w:t>Typ předmětu</w:t>
            </w:r>
          </w:p>
        </w:tc>
        <w:tc>
          <w:tcPr>
            <w:tcW w:w="3198" w:type="dxa"/>
            <w:gridSpan w:val="7"/>
          </w:tcPr>
          <w:p w14:paraId="4570CFCF" w14:textId="77777777" w:rsidR="00380906" w:rsidRPr="00EE6E7D" w:rsidRDefault="00380906" w:rsidP="00220365">
            <w:pPr>
              <w:jc w:val="both"/>
            </w:pPr>
            <w:r>
              <w:t>volitelný</w:t>
            </w:r>
          </w:p>
        </w:tc>
        <w:tc>
          <w:tcPr>
            <w:tcW w:w="2695" w:type="dxa"/>
            <w:gridSpan w:val="3"/>
            <w:shd w:val="clear" w:color="auto" w:fill="F7CAAC"/>
          </w:tcPr>
          <w:p w14:paraId="13E101C8" w14:textId="77777777" w:rsidR="00380906" w:rsidRPr="00EE6E7D" w:rsidRDefault="00380906" w:rsidP="00220365">
            <w:pPr>
              <w:jc w:val="both"/>
            </w:pPr>
            <w:r w:rsidRPr="00EE6E7D">
              <w:rPr>
                <w:b/>
              </w:rPr>
              <w:t>doporučený ročník / semestr</w:t>
            </w:r>
          </w:p>
        </w:tc>
        <w:tc>
          <w:tcPr>
            <w:tcW w:w="627" w:type="dxa"/>
            <w:gridSpan w:val="2"/>
          </w:tcPr>
          <w:p w14:paraId="3A0E175E" w14:textId="77777777" w:rsidR="00380906" w:rsidRPr="00EE6E7D" w:rsidRDefault="00380906" w:rsidP="00220365">
            <w:pPr>
              <w:jc w:val="both"/>
            </w:pPr>
          </w:p>
        </w:tc>
      </w:tr>
      <w:tr w:rsidR="00380906" w:rsidRPr="00EE6E7D" w14:paraId="7EB65380" w14:textId="77777777" w:rsidTr="00220365">
        <w:tc>
          <w:tcPr>
            <w:tcW w:w="3545" w:type="dxa"/>
            <w:gridSpan w:val="3"/>
            <w:shd w:val="clear" w:color="auto" w:fill="F7CAAC"/>
          </w:tcPr>
          <w:p w14:paraId="1A3869CC" w14:textId="77777777" w:rsidR="00380906" w:rsidRPr="00EE6E7D" w:rsidRDefault="00380906" w:rsidP="00220365">
            <w:pPr>
              <w:jc w:val="both"/>
              <w:rPr>
                <w:b/>
              </w:rPr>
            </w:pPr>
            <w:r w:rsidRPr="00EE6E7D">
              <w:rPr>
                <w:b/>
              </w:rPr>
              <w:t>Rozsah studijního předmětu</w:t>
            </w:r>
          </w:p>
        </w:tc>
        <w:tc>
          <w:tcPr>
            <w:tcW w:w="1493" w:type="dxa"/>
            <w:gridSpan w:val="4"/>
          </w:tcPr>
          <w:p w14:paraId="013F7FCB" w14:textId="77777777" w:rsidR="00380906" w:rsidRPr="00EE6E7D" w:rsidRDefault="00380906" w:rsidP="00220365">
            <w:pPr>
              <w:jc w:val="both"/>
            </w:pPr>
          </w:p>
        </w:tc>
        <w:tc>
          <w:tcPr>
            <w:tcW w:w="889" w:type="dxa"/>
            <w:shd w:val="clear" w:color="auto" w:fill="F7CAAC"/>
          </w:tcPr>
          <w:p w14:paraId="7C164990" w14:textId="77777777" w:rsidR="00380906" w:rsidRPr="00EE6E7D" w:rsidRDefault="00380906" w:rsidP="00220365">
            <w:pPr>
              <w:jc w:val="both"/>
              <w:rPr>
                <w:b/>
              </w:rPr>
            </w:pPr>
            <w:r w:rsidRPr="00EE6E7D">
              <w:rPr>
                <w:b/>
              </w:rPr>
              <w:t xml:space="preserve">hod. </w:t>
            </w:r>
          </w:p>
        </w:tc>
        <w:tc>
          <w:tcPr>
            <w:tcW w:w="816" w:type="dxa"/>
            <w:gridSpan w:val="2"/>
          </w:tcPr>
          <w:p w14:paraId="7E1109B4" w14:textId="77777777" w:rsidR="00380906" w:rsidRPr="00EE6E7D" w:rsidRDefault="00380906" w:rsidP="00220365">
            <w:pPr>
              <w:jc w:val="both"/>
            </w:pPr>
          </w:p>
        </w:tc>
        <w:tc>
          <w:tcPr>
            <w:tcW w:w="2156" w:type="dxa"/>
            <w:gridSpan w:val="2"/>
            <w:shd w:val="clear" w:color="auto" w:fill="F7CAAC"/>
          </w:tcPr>
          <w:p w14:paraId="6EAE3573" w14:textId="77777777" w:rsidR="00380906" w:rsidRPr="00EE6E7D" w:rsidRDefault="00380906" w:rsidP="00220365">
            <w:pPr>
              <w:jc w:val="both"/>
              <w:rPr>
                <w:b/>
              </w:rPr>
            </w:pPr>
            <w:r w:rsidRPr="00EE6E7D">
              <w:rPr>
                <w:b/>
              </w:rPr>
              <w:t>kreditů</w:t>
            </w:r>
          </w:p>
        </w:tc>
        <w:tc>
          <w:tcPr>
            <w:tcW w:w="1166" w:type="dxa"/>
            <w:gridSpan w:val="3"/>
          </w:tcPr>
          <w:p w14:paraId="2C456EBF" w14:textId="77777777" w:rsidR="00380906" w:rsidRPr="00EE6E7D" w:rsidRDefault="00380906" w:rsidP="00220365">
            <w:pPr>
              <w:jc w:val="both"/>
            </w:pPr>
          </w:p>
        </w:tc>
      </w:tr>
      <w:tr w:rsidR="00380906" w:rsidRPr="00EE6E7D" w14:paraId="7724CCB5" w14:textId="77777777" w:rsidTr="00220365">
        <w:tc>
          <w:tcPr>
            <w:tcW w:w="3545" w:type="dxa"/>
            <w:gridSpan w:val="3"/>
            <w:shd w:val="clear" w:color="auto" w:fill="F7CAAC"/>
          </w:tcPr>
          <w:p w14:paraId="33AE4598" w14:textId="77777777" w:rsidR="00380906" w:rsidRPr="00EE6E7D" w:rsidRDefault="00380906" w:rsidP="00220365">
            <w:pPr>
              <w:jc w:val="both"/>
              <w:rPr>
                <w:b/>
              </w:rPr>
            </w:pPr>
            <w:r w:rsidRPr="00EE6E7D">
              <w:rPr>
                <w:b/>
              </w:rPr>
              <w:t>Prerekvizity, korekvizity, ekvivalence</w:t>
            </w:r>
          </w:p>
        </w:tc>
        <w:tc>
          <w:tcPr>
            <w:tcW w:w="6520" w:type="dxa"/>
            <w:gridSpan w:val="12"/>
          </w:tcPr>
          <w:p w14:paraId="3FB0A7DE" w14:textId="77777777" w:rsidR="00380906" w:rsidRPr="00EE6E7D" w:rsidRDefault="00380906" w:rsidP="00220365">
            <w:pPr>
              <w:jc w:val="both"/>
            </w:pPr>
          </w:p>
        </w:tc>
      </w:tr>
      <w:tr w:rsidR="00380906" w:rsidRPr="00EE6E7D" w14:paraId="0AD1D6E9" w14:textId="77777777" w:rsidTr="00220365">
        <w:tc>
          <w:tcPr>
            <w:tcW w:w="3545" w:type="dxa"/>
            <w:gridSpan w:val="3"/>
            <w:shd w:val="clear" w:color="auto" w:fill="F7CAAC"/>
          </w:tcPr>
          <w:p w14:paraId="59CE2C85" w14:textId="77777777" w:rsidR="00380906" w:rsidRPr="00EE6E7D" w:rsidRDefault="00380906" w:rsidP="00220365">
            <w:pPr>
              <w:jc w:val="both"/>
              <w:rPr>
                <w:b/>
              </w:rPr>
            </w:pPr>
            <w:r w:rsidRPr="00EE6E7D">
              <w:rPr>
                <w:b/>
              </w:rPr>
              <w:t>Způsob ověření studijních výsledků</w:t>
            </w:r>
          </w:p>
        </w:tc>
        <w:tc>
          <w:tcPr>
            <w:tcW w:w="3198" w:type="dxa"/>
            <w:gridSpan w:val="7"/>
          </w:tcPr>
          <w:p w14:paraId="558ED264" w14:textId="77777777" w:rsidR="00380906" w:rsidRPr="00EE6E7D" w:rsidRDefault="00380906" w:rsidP="00220365">
            <w:pPr>
              <w:jc w:val="both"/>
            </w:pPr>
            <w:r w:rsidRPr="00EE6E7D">
              <w:t>zkouška</w:t>
            </w:r>
          </w:p>
        </w:tc>
        <w:tc>
          <w:tcPr>
            <w:tcW w:w="2156" w:type="dxa"/>
            <w:gridSpan w:val="2"/>
            <w:shd w:val="clear" w:color="auto" w:fill="F7CAAC"/>
          </w:tcPr>
          <w:p w14:paraId="632A2BA1" w14:textId="77777777" w:rsidR="00380906" w:rsidRPr="00EE6E7D" w:rsidRDefault="00380906" w:rsidP="00220365">
            <w:pPr>
              <w:jc w:val="both"/>
              <w:rPr>
                <w:b/>
              </w:rPr>
            </w:pPr>
            <w:r w:rsidRPr="00EE6E7D">
              <w:rPr>
                <w:b/>
              </w:rPr>
              <w:t>Forma výuky</w:t>
            </w:r>
          </w:p>
        </w:tc>
        <w:tc>
          <w:tcPr>
            <w:tcW w:w="1166" w:type="dxa"/>
            <w:gridSpan w:val="3"/>
          </w:tcPr>
          <w:p w14:paraId="63D8AF81" w14:textId="77777777" w:rsidR="00380906" w:rsidRPr="00EE6E7D" w:rsidRDefault="00380906" w:rsidP="00220365">
            <w:pPr>
              <w:jc w:val="both"/>
            </w:pPr>
            <w:r>
              <w:t>konzultace</w:t>
            </w:r>
          </w:p>
        </w:tc>
      </w:tr>
      <w:tr w:rsidR="00380906" w:rsidRPr="00EE6E7D" w14:paraId="28534D80" w14:textId="77777777" w:rsidTr="00220365">
        <w:tc>
          <w:tcPr>
            <w:tcW w:w="3545" w:type="dxa"/>
            <w:gridSpan w:val="3"/>
            <w:shd w:val="clear" w:color="auto" w:fill="F7CAAC"/>
          </w:tcPr>
          <w:p w14:paraId="2F2E6377" w14:textId="77777777" w:rsidR="00380906" w:rsidRPr="00EE6E7D" w:rsidRDefault="00380906" w:rsidP="00220365">
            <w:pPr>
              <w:jc w:val="both"/>
              <w:rPr>
                <w:b/>
              </w:rPr>
            </w:pPr>
            <w:r w:rsidRPr="00EE6E7D">
              <w:rPr>
                <w:b/>
              </w:rPr>
              <w:t>Forma způsobu ověření studijních výsledků a další požadavky na studenta</w:t>
            </w:r>
          </w:p>
        </w:tc>
        <w:tc>
          <w:tcPr>
            <w:tcW w:w="6520" w:type="dxa"/>
            <w:gridSpan w:val="12"/>
            <w:tcBorders>
              <w:bottom w:val="single" w:sz="4" w:space="0" w:color="auto"/>
            </w:tcBorders>
          </w:tcPr>
          <w:p w14:paraId="21AA9643" w14:textId="77777777" w:rsidR="00380906" w:rsidRPr="00EE6E7D" w:rsidRDefault="00380906" w:rsidP="00220365">
            <w:pPr>
              <w:jc w:val="both"/>
            </w:pPr>
            <w:r>
              <w:rPr>
                <w:color w:val="000000"/>
                <w:shd w:val="clear" w:color="auto" w:fill="FFFFFF"/>
              </w:rPr>
              <w:t>P</w:t>
            </w:r>
            <w:r w:rsidRPr="00832679">
              <w:rPr>
                <w:color w:val="000000"/>
                <w:shd w:val="clear" w:color="auto" w:fill="FFFFFF"/>
              </w:rPr>
              <w:t>rokázání znalosti probíraných tematických okruhů</w:t>
            </w:r>
            <w:r>
              <w:rPr>
                <w:color w:val="000000"/>
                <w:shd w:val="clear" w:color="auto" w:fill="FFFFFF"/>
              </w:rPr>
              <w:t xml:space="preserve"> formou ústní zkoušky. </w:t>
            </w:r>
            <w:r w:rsidRPr="00832679">
              <w:t>Ve spojitosti s řešeným tématem disertační práce musí student prokázat hlubší znalosti</w:t>
            </w:r>
            <w:r>
              <w:t>.</w:t>
            </w:r>
          </w:p>
        </w:tc>
      </w:tr>
      <w:tr w:rsidR="00380906" w:rsidRPr="00EE6E7D" w14:paraId="4A259E89" w14:textId="77777777" w:rsidTr="00220365">
        <w:trPr>
          <w:trHeight w:val="197"/>
        </w:trPr>
        <w:tc>
          <w:tcPr>
            <w:tcW w:w="3545" w:type="dxa"/>
            <w:gridSpan w:val="3"/>
            <w:tcBorders>
              <w:top w:val="nil"/>
            </w:tcBorders>
            <w:shd w:val="clear" w:color="auto" w:fill="F7CAAC"/>
          </w:tcPr>
          <w:p w14:paraId="1ED0F414" w14:textId="77777777" w:rsidR="00380906" w:rsidRPr="00EE6E7D" w:rsidRDefault="00380906" w:rsidP="00220365">
            <w:pPr>
              <w:jc w:val="both"/>
              <w:rPr>
                <w:b/>
              </w:rPr>
            </w:pPr>
            <w:r w:rsidRPr="00EE6E7D">
              <w:rPr>
                <w:b/>
              </w:rPr>
              <w:t>Garant předmětu</w:t>
            </w:r>
          </w:p>
        </w:tc>
        <w:tc>
          <w:tcPr>
            <w:tcW w:w="6520" w:type="dxa"/>
            <w:gridSpan w:val="12"/>
            <w:tcBorders>
              <w:top w:val="single" w:sz="4" w:space="0" w:color="auto"/>
            </w:tcBorders>
          </w:tcPr>
          <w:p w14:paraId="51306F2B" w14:textId="77777777" w:rsidR="00380906" w:rsidRPr="00EE6E7D" w:rsidRDefault="00380906" w:rsidP="00220365">
            <w:pPr>
              <w:jc w:val="both"/>
            </w:pPr>
            <w:r w:rsidRPr="00EE6E7D">
              <w:rPr>
                <w:spacing w:val="-2"/>
              </w:rPr>
              <w:t xml:space="preserve">doc. </w:t>
            </w:r>
            <w:r>
              <w:rPr>
                <w:spacing w:val="-2"/>
              </w:rPr>
              <w:t>RNDr. Iva Burešová</w:t>
            </w:r>
            <w:r w:rsidRPr="00EE6E7D">
              <w:rPr>
                <w:spacing w:val="-2"/>
              </w:rPr>
              <w:t>, Ph.D.</w:t>
            </w:r>
          </w:p>
        </w:tc>
      </w:tr>
      <w:tr w:rsidR="00380906" w:rsidRPr="00EE6E7D" w14:paraId="5343D41B" w14:textId="77777777" w:rsidTr="00220365">
        <w:trPr>
          <w:trHeight w:val="243"/>
        </w:trPr>
        <w:tc>
          <w:tcPr>
            <w:tcW w:w="3545" w:type="dxa"/>
            <w:gridSpan w:val="3"/>
            <w:tcBorders>
              <w:top w:val="nil"/>
            </w:tcBorders>
            <w:shd w:val="clear" w:color="auto" w:fill="F7CAAC"/>
          </w:tcPr>
          <w:p w14:paraId="203FC669" w14:textId="77777777" w:rsidR="00380906" w:rsidRPr="00EE6E7D" w:rsidRDefault="00380906" w:rsidP="00220365">
            <w:pPr>
              <w:jc w:val="both"/>
              <w:rPr>
                <w:b/>
              </w:rPr>
            </w:pPr>
            <w:r w:rsidRPr="00EE6E7D">
              <w:rPr>
                <w:b/>
              </w:rPr>
              <w:t>Zapojení garanta do výuky předmětu</w:t>
            </w:r>
          </w:p>
        </w:tc>
        <w:tc>
          <w:tcPr>
            <w:tcW w:w="6520" w:type="dxa"/>
            <w:gridSpan w:val="12"/>
            <w:tcBorders>
              <w:top w:val="nil"/>
            </w:tcBorders>
          </w:tcPr>
          <w:p w14:paraId="49AB7F6A" w14:textId="77777777" w:rsidR="00380906" w:rsidRPr="00EE6E7D" w:rsidRDefault="00380906" w:rsidP="00220365">
            <w:pPr>
              <w:jc w:val="both"/>
            </w:pPr>
            <w:r>
              <w:t xml:space="preserve">60% </w:t>
            </w:r>
          </w:p>
        </w:tc>
      </w:tr>
      <w:tr w:rsidR="00380906" w:rsidRPr="00EE6E7D" w14:paraId="50A221FF" w14:textId="77777777" w:rsidTr="00220365">
        <w:tc>
          <w:tcPr>
            <w:tcW w:w="3545" w:type="dxa"/>
            <w:gridSpan w:val="3"/>
            <w:shd w:val="clear" w:color="auto" w:fill="F7CAAC"/>
          </w:tcPr>
          <w:p w14:paraId="6C2CFE66" w14:textId="77777777" w:rsidR="00380906" w:rsidRPr="00EE6E7D" w:rsidRDefault="00380906" w:rsidP="00220365">
            <w:pPr>
              <w:jc w:val="both"/>
              <w:rPr>
                <w:b/>
              </w:rPr>
            </w:pPr>
            <w:r w:rsidRPr="00EE6E7D">
              <w:rPr>
                <w:b/>
              </w:rPr>
              <w:t>Vyučující</w:t>
            </w:r>
          </w:p>
        </w:tc>
        <w:tc>
          <w:tcPr>
            <w:tcW w:w="6520" w:type="dxa"/>
            <w:gridSpan w:val="12"/>
            <w:tcBorders>
              <w:bottom w:val="nil"/>
            </w:tcBorders>
          </w:tcPr>
          <w:p w14:paraId="15289328" w14:textId="77777777" w:rsidR="00380906" w:rsidRPr="00EE6E7D" w:rsidRDefault="00380906" w:rsidP="00220365">
            <w:pPr>
              <w:jc w:val="both"/>
            </w:pPr>
          </w:p>
        </w:tc>
      </w:tr>
      <w:tr w:rsidR="00380906" w:rsidRPr="009E024A" w14:paraId="4D4CE10C" w14:textId="77777777" w:rsidTr="00220365">
        <w:trPr>
          <w:trHeight w:val="414"/>
        </w:trPr>
        <w:tc>
          <w:tcPr>
            <w:tcW w:w="10065" w:type="dxa"/>
            <w:gridSpan w:val="15"/>
            <w:tcBorders>
              <w:top w:val="nil"/>
            </w:tcBorders>
          </w:tcPr>
          <w:p w14:paraId="76FF23E0" w14:textId="77777777" w:rsidR="00380906" w:rsidRDefault="00380906" w:rsidP="00220365">
            <w:pPr>
              <w:jc w:val="both"/>
              <w:rPr>
                <w:spacing w:val="-2"/>
              </w:rPr>
            </w:pPr>
            <w:r w:rsidRPr="00EE6E7D">
              <w:rPr>
                <w:spacing w:val="-2"/>
              </w:rPr>
              <w:t xml:space="preserve">doc. </w:t>
            </w:r>
            <w:r>
              <w:rPr>
                <w:spacing w:val="-2"/>
              </w:rPr>
              <w:t>RNDr. Iva Burešová</w:t>
            </w:r>
            <w:r w:rsidRPr="00EE6E7D">
              <w:rPr>
                <w:spacing w:val="-2"/>
              </w:rPr>
              <w:t>, Ph.D.</w:t>
            </w:r>
          </w:p>
          <w:p w14:paraId="35104C53" w14:textId="77777777" w:rsidR="00380906" w:rsidRPr="009E024A" w:rsidRDefault="00380906" w:rsidP="00220365">
            <w:pPr>
              <w:jc w:val="both"/>
              <w:rPr>
                <w:spacing w:val="-2"/>
              </w:rPr>
            </w:pPr>
            <w:r>
              <w:rPr>
                <w:spacing w:val="-2"/>
              </w:rPr>
              <w:t>prof. Ing. Jiří Mlček, Ph.D.</w:t>
            </w:r>
          </w:p>
        </w:tc>
      </w:tr>
      <w:tr w:rsidR="00380906" w:rsidRPr="00EE6E7D" w14:paraId="0B097C2F" w14:textId="77777777" w:rsidTr="00220365">
        <w:tc>
          <w:tcPr>
            <w:tcW w:w="3545" w:type="dxa"/>
            <w:gridSpan w:val="3"/>
            <w:shd w:val="clear" w:color="auto" w:fill="F7CAAC"/>
          </w:tcPr>
          <w:p w14:paraId="19625B7C" w14:textId="77777777" w:rsidR="00380906" w:rsidRPr="00EE6E7D" w:rsidRDefault="00380906" w:rsidP="00220365">
            <w:pPr>
              <w:jc w:val="both"/>
              <w:rPr>
                <w:b/>
              </w:rPr>
            </w:pPr>
            <w:r w:rsidRPr="00EE6E7D">
              <w:rPr>
                <w:b/>
              </w:rPr>
              <w:t>Stručná anotace předmětu</w:t>
            </w:r>
          </w:p>
        </w:tc>
        <w:tc>
          <w:tcPr>
            <w:tcW w:w="6520" w:type="dxa"/>
            <w:gridSpan w:val="12"/>
            <w:tcBorders>
              <w:bottom w:val="nil"/>
            </w:tcBorders>
          </w:tcPr>
          <w:p w14:paraId="6D5C5A84" w14:textId="77777777" w:rsidR="00380906" w:rsidRPr="00EE6E7D" w:rsidRDefault="00380906" w:rsidP="00220365">
            <w:pPr>
              <w:jc w:val="both"/>
            </w:pPr>
          </w:p>
        </w:tc>
      </w:tr>
      <w:tr w:rsidR="00380906" w:rsidRPr="006A7E4C" w14:paraId="6C5C595B" w14:textId="77777777" w:rsidTr="00220365">
        <w:trPr>
          <w:trHeight w:val="2961"/>
        </w:trPr>
        <w:tc>
          <w:tcPr>
            <w:tcW w:w="10065" w:type="dxa"/>
            <w:gridSpan w:val="15"/>
            <w:tcBorders>
              <w:top w:val="nil"/>
              <w:bottom w:val="single" w:sz="12" w:space="0" w:color="auto"/>
            </w:tcBorders>
          </w:tcPr>
          <w:p w14:paraId="05EDBEDD" w14:textId="77777777" w:rsidR="00380906" w:rsidRPr="00400509" w:rsidRDefault="00380906" w:rsidP="00220365">
            <w:pPr>
              <w:jc w:val="both"/>
              <w:rPr>
                <w:color w:val="000000"/>
                <w:shd w:val="clear" w:color="auto" w:fill="FFFFFF"/>
              </w:rPr>
            </w:pPr>
            <w:r w:rsidRPr="00400509">
              <w:t>Cílem předmětu je představit netradiční, minoritní a nové potraviny, technologii jejich výroby, požadavky na jejich vlastnosti a vlivy jejich konzumace na lidské zdraví.</w:t>
            </w:r>
            <w:r w:rsidRPr="00400509">
              <w:rPr>
                <w:color w:val="000000"/>
                <w:shd w:val="clear" w:color="auto" w:fill="FFFFFF"/>
              </w:rPr>
              <w:t xml:space="preserve"> Součástí předmětu budou také postupy využívané při jejich vývoji. Obsah výuky bude zohledňovat konkrétní problematiku řešené disertační práce. </w:t>
            </w:r>
          </w:p>
          <w:p w14:paraId="0CBFE913" w14:textId="77777777" w:rsidR="00380906" w:rsidRPr="00400509" w:rsidRDefault="00380906" w:rsidP="00220365">
            <w:pPr>
              <w:jc w:val="both"/>
              <w:rPr>
                <w:color w:val="000000"/>
                <w:shd w:val="clear" w:color="auto" w:fill="FFFFFF"/>
              </w:rPr>
            </w:pPr>
          </w:p>
          <w:p w14:paraId="395D27A3" w14:textId="77777777" w:rsidR="00380906" w:rsidRPr="00400509" w:rsidRDefault="00380906" w:rsidP="00220365">
            <w:pPr>
              <w:jc w:val="both"/>
              <w:rPr>
                <w:u w:val="single"/>
              </w:rPr>
            </w:pPr>
            <w:r w:rsidRPr="00400509">
              <w:rPr>
                <w:u w:val="single"/>
              </w:rPr>
              <w:t>Základní témata:</w:t>
            </w:r>
          </w:p>
          <w:p w14:paraId="45C678B9" w14:textId="77777777" w:rsidR="00380906" w:rsidRPr="00400509" w:rsidRDefault="00380906" w:rsidP="00220365">
            <w:pPr>
              <w:pStyle w:val="TableParagraph"/>
              <w:numPr>
                <w:ilvl w:val="1"/>
                <w:numId w:val="23"/>
              </w:numPr>
              <w:ind w:left="113" w:hanging="113"/>
              <w:jc w:val="both"/>
              <w:rPr>
                <w:sz w:val="20"/>
                <w:szCs w:val="20"/>
                <w:lang w:val="cs-CZ"/>
              </w:rPr>
            </w:pPr>
            <w:r w:rsidRPr="00400509">
              <w:rPr>
                <w:sz w:val="20"/>
                <w:szCs w:val="20"/>
                <w:lang w:val="cs-CZ"/>
              </w:rPr>
              <w:t xml:space="preserve">Charakteristika netradičních, minoritních a nových potravin. Požadavky na jejich vlastnosti. </w:t>
            </w:r>
          </w:p>
          <w:p w14:paraId="6A12293F" w14:textId="77777777" w:rsidR="00380906" w:rsidRPr="00400509" w:rsidRDefault="00380906" w:rsidP="00220365">
            <w:pPr>
              <w:pStyle w:val="TableParagraph"/>
              <w:numPr>
                <w:ilvl w:val="1"/>
                <w:numId w:val="23"/>
              </w:numPr>
              <w:ind w:left="113" w:hanging="113"/>
              <w:jc w:val="both"/>
              <w:rPr>
                <w:sz w:val="20"/>
                <w:szCs w:val="20"/>
                <w:lang w:val="cs-CZ"/>
              </w:rPr>
            </w:pPr>
            <w:r w:rsidRPr="00400509">
              <w:rPr>
                <w:sz w:val="20"/>
                <w:szCs w:val="20"/>
                <w:lang w:val="cs-CZ"/>
              </w:rPr>
              <w:t>Složení a kvalita netradičních, minoritních a nových potravin rostlinného původu (jedlé květy, houby, řasy, pseudocereálie, fermentované potraviny atd.)</w:t>
            </w:r>
            <w:r>
              <w:rPr>
                <w:sz w:val="20"/>
                <w:szCs w:val="20"/>
                <w:lang w:val="cs-CZ"/>
              </w:rPr>
              <w:t>.</w:t>
            </w:r>
          </w:p>
          <w:p w14:paraId="55C54022" w14:textId="77777777" w:rsidR="00380906" w:rsidRPr="00400509" w:rsidRDefault="00380906" w:rsidP="00220365">
            <w:pPr>
              <w:pStyle w:val="TableParagraph"/>
              <w:numPr>
                <w:ilvl w:val="1"/>
                <w:numId w:val="23"/>
              </w:numPr>
              <w:ind w:left="113" w:hanging="113"/>
              <w:jc w:val="both"/>
              <w:rPr>
                <w:sz w:val="20"/>
                <w:szCs w:val="20"/>
                <w:lang w:val="cs-CZ"/>
              </w:rPr>
            </w:pPr>
            <w:r w:rsidRPr="00400509">
              <w:rPr>
                <w:sz w:val="20"/>
                <w:szCs w:val="20"/>
                <w:lang w:val="cs-CZ"/>
              </w:rPr>
              <w:t>Složení a kvalita netradičních, minoritních a nových potravin živočišného původu (hmyz, včelí produkty, fermentované potraviny atd.)</w:t>
            </w:r>
            <w:r>
              <w:rPr>
                <w:sz w:val="20"/>
                <w:szCs w:val="20"/>
                <w:lang w:val="cs-CZ"/>
              </w:rPr>
              <w:t>.</w:t>
            </w:r>
          </w:p>
          <w:p w14:paraId="0B3A47EC" w14:textId="77777777" w:rsidR="00380906" w:rsidRPr="00400509" w:rsidRDefault="00380906" w:rsidP="00220365">
            <w:pPr>
              <w:pStyle w:val="TableParagraph"/>
              <w:numPr>
                <w:ilvl w:val="1"/>
                <w:numId w:val="23"/>
              </w:numPr>
              <w:ind w:left="113" w:hanging="113"/>
              <w:jc w:val="both"/>
              <w:rPr>
                <w:lang w:val="cs-CZ"/>
              </w:rPr>
            </w:pPr>
            <w:r w:rsidRPr="00400509">
              <w:rPr>
                <w:sz w:val="20"/>
                <w:szCs w:val="20"/>
                <w:lang w:val="cs-CZ"/>
              </w:rPr>
              <w:t>Technologie získávání/zpracování surovin pro výrobu netradičních, minoritních, nových a funkčních potravin.</w:t>
            </w:r>
          </w:p>
          <w:p w14:paraId="55E5EDF8" w14:textId="77777777" w:rsidR="00380906" w:rsidRPr="00400509" w:rsidRDefault="00380906" w:rsidP="00220365">
            <w:pPr>
              <w:pStyle w:val="TableParagraph"/>
              <w:numPr>
                <w:ilvl w:val="1"/>
                <w:numId w:val="23"/>
              </w:numPr>
              <w:ind w:left="113" w:hanging="113"/>
              <w:jc w:val="both"/>
              <w:rPr>
                <w:sz w:val="20"/>
                <w:szCs w:val="20"/>
                <w:lang w:val="cs-CZ"/>
              </w:rPr>
            </w:pPr>
            <w:r w:rsidRPr="00400509">
              <w:rPr>
                <w:sz w:val="20"/>
                <w:szCs w:val="20"/>
                <w:lang w:val="cs-CZ"/>
              </w:rPr>
              <w:t>Postupy uplatňované při vývoji netradičních, minoritních, nových potravin a funkčních potravin.</w:t>
            </w:r>
          </w:p>
          <w:p w14:paraId="203DDAF7" w14:textId="77777777" w:rsidR="00380906" w:rsidRDefault="00380906" w:rsidP="00220365">
            <w:pPr>
              <w:pStyle w:val="TableParagraph"/>
              <w:numPr>
                <w:ilvl w:val="1"/>
                <w:numId w:val="23"/>
              </w:numPr>
              <w:ind w:left="113" w:hanging="113"/>
              <w:jc w:val="both"/>
              <w:rPr>
                <w:sz w:val="20"/>
                <w:szCs w:val="20"/>
                <w:lang w:val="cs-CZ"/>
              </w:rPr>
            </w:pPr>
            <w:r w:rsidRPr="00400509">
              <w:rPr>
                <w:sz w:val="20"/>
                <w:szCs w:val="20"/>
                <w:lang w:val="cs-CZ"/>
              </w:rPr>
              <w:t>Vliv konzumace netradičních, minoritních, nových potravin a funkčních potravin</w:t>
            </w:r>
            <w:r w:rsidRPr="00400509" w:rsidDel="00BD40B6">
              <w:rPr>
                <w:sz w:val="20"/>
                <w:szCs w:val="20"/>
                <w:lang w:val="cs-CZ"/>
              </w:rPr>
              <w:t xml:space="preserve"> </w:t>
            </w:r>
            <w:r w:rsidRPr="00400509">
              <w:rPr>
                <w:sz w:val="20"/>
                <w:szCs w:val="20"/>
                <w:lang w:val="cs-CZ"/>
              </w:rPr>
              <w:t>na lidské zdraví.</w:t>
            </w:r>
          </w:p>
          <w:p w14:paraId="70E716A3" w14:textId="6DF81E77" w:rsidR="00A432AC" w:rsidRPr="00A432AC" w:rsidRDefault="00A432AC" w:rsidP="00220365">
            <w:pPr>
              <w:pStyle w:val="TableParagraph"/>
              <w:numPr>
                <w:ilvl w:val="1"/>
                <w:numId w:val="23"/>
              </w:numPr>
              <w:ind w:left="113" w:hanging="113"/>
              <w:jc w:val="both"/>
              <w:rPr>
                <w:sz w:val="20"/>
                <w:szCs w:val="20"/>
                <w:lang w:val="cs-CZ"/>
              </w:rPr>
            </w:pPr>
            <w:r w:rsidRPr="00770F28">
              <w:rPr>
                <w:color w:val="000000"/>
                <w:sz w:val="20"/>
                <w:szCs w:val="20"/>
                <w:shd w:val="clear" w:color="auto" w:fill="FFFFFF"/>
              </w:rPr>
              <w:t>Příprava a vyhodnocení experimentů pomocí moderních ICT.</w:t>
            </w:r>
          </w:p>
        </w:tc>
      </w:tr>
      <w:tr w:rsidR="00380906" w:rsidRPr="00EE6E7D" w14:paraId="76D01F79" w14:textId="77777777" w:rsidTr="00220365">
        <w:trPr>
          <w:trHeight w:val="265"/>
        </w:trPr>
        <w:tc>
          <w:tcPr>
            <w:tcW w:w="3904" w:type="dxa"/>
            <w:gridSpan w:val="5"/>
            <w:tcBorders>
              <w:top w:val="nil"/>
            </w:tcBorders>
            <w:shd w:val="clear" w:color="auto" w:fill="F7CAAC"/>
          </w:tcPr>
          <w:p w14:paraId="2DDCF8DD" w14:textId="77777777" w:rsidR="00380906" w:rsidRPr="00EE6E7D" w:rsidRDefault="00380906" w:rsidP="00220365">
            <w:pPr>
              <w:jc w:val="both"/>
            </w:pPr>
            <w:r w:rsidRPr="00EE6E7D">
              <w:rPr>
                <w:b/>
              </w:rPr>
              <w:t>Studijní literatura a studijní pomůcky</w:t>
            </w:r>
          </w:p>
        </w:tc>
        <w:tc>
          <w:tcPr>
            <w:tcW w:w="6161" w:type="dxa"/>
            <w:gridSpan w:val="10"/>
            <w:tcBorders>
              <w:top w:val="nil"/>
              <w:bottom w:val="nil"/>
            </w:tcBorders>
          </w:tcPr>
          <w:p w14:paraId="1143F30E" w14:textId="77777777" w:rsidR="00380906" w:rsidRPr="00EE6E7D" w:rsidRDefault="00380906" w:rsidP="00220365">
            <w:pPr>
              <w:jc w:val="both"/>
            </w:pPr>
          </w:p>
        </w:tc>
      </w:tr>
      <w:tr w:rsidR="00380906" w:rsidRPr="00EE6E7D" w14:paraId="016377F3" w14:textId="77777777" w:rsidTr="00220365">
        <w:trPr>
          <w:trHeight w:val="1497"/>
        </w:trPr>
        <w:tc>
          <w:tcPr>
            <w:tcW w:w="10065" w:type="dxa"/>
            <w:gridSpan w:val="15"/>
            <w:tcBorders>
              <w:top w:val="nil"/>
            </w:tcBorders>
          </w:tcPr>
          <w:p w14:paraId="2954586C" w14:textId="77777777" w:rsidR="00380906" w:rsidRPr="00EE6E7D" w:rsidRDefault="00380906" w:rsidP="00220365">
            <w:pPr>
              <w:jc w:val="both"/>
              <w:rPr>
                <w:u w:val="single"/>
              </w:rPr>
            </w:pPr>
            <w:r w:rsidRPr="00EE6E7D">
              <w:rPr>
                <w:u w:val="single"/>
              </w:rPr>
              <w:lastRenderedPageBreak/>
              <w:t>Povinná literatura:</w:t>
            </w:r>
          </w:p>
          <w:p w14:paraId="23D0FDA1" w14:textId="77777777" w:rsidR="00380906" w:rsidRDefault="00380906" w:rsidP="00220365">
            <w:pPr>
              <w:jc w:val="both"/>
            </w:pPr>
            <w:r w:rsidRPr="009B453D">
              <w:t>B</w:t>
            </w:r>
            <w:r>
              <w:t>AGCHI</w:t>
            </w:r>
            <w:r w:rsidRPr="009B453D">
              <w:t>, D</w:t>
            </w:r>
            <w:r>
              <w:t xml:space="preserve">., NAIR, </w:t>
            </w:r>
            <w:r w:rsidRPr="009B453D">
              <w:t>S</w:t>
            </w:r>
            <w:r>
              <w:t xml:space="preserve">. </w:t>
            </w:r>
            <w:r w:rsidRPr="00075B2B">
              <w:rPr>
                <w:i/>
              </w:rPr>
              <w:t>Developing New Functional Food and Nutraceutical Products</w:t>
            </w:r>
            <w:r w:rsidRPr="009B453D">
              <w:t>. Elsevier</w:t>
            </w:r>
            <w:r>
              <w:t xml:space="preserve">, 2017. Dostupné z:  </w:t>
            </w:r>
            <w:hyperlink r:id="rId45" w:history="1">
              <w:r w:rsidRPr="0011250D">
                <w:rPr>
                  <w:rStyle w:val="Hypertextovodkaz"/>
                </w:rPr>
                <w:t>https://app.knovel.com/hotlink/toc/id:kpDNFFNP02/developing-new-functional/developing-new-functional</w:t>
              </w:r>
            </w:hyperlink>
            <w:r>
              <w:rPr>
                <w:rStyle w:val="Hypertextovodkaz"/>
              </w:rPr>
              <w:t>.</w:t>
            </w:r>
          </w:p>
          <w:p w14:paraId="239ECD86" w14:textId="77777777" w:rsidR="00380906" w:rsidRDefault="00380906" w:rsidP="00220365">
            <w:pPr>
              <w:jc w:val="both"/>
            </w:pPr>
            <w:r>
              <w:t xml:space="preserve">GALANAKIS, C.M. </w:t>
            </w:r>
            <w:r>
              <w:rPr>
                <w:i/>
                <w:iCs/>
              </w:rPr>
              <w:t>Innovations in Traditional Foods.</w:t>
            </w:r>
            <w:r>
              <w:t xml:space="preserve"> Elsevier, 2019. Dostupné z: </w:t>
            </w:r>
            <w:r>
              <w:br/>
            </w:r>
            <w:hyperlink r:id="rId46" w:history="1">
              <w:r w:rsidRPr="0011250D">
                <w:rPr>
                  <w:rStyle w:val="Hypertextovodkaz"/>
                </w:rPr>
                <w:t>https://app.knovel.com/hotlink/pdf/id:kt0122DP9G/innovations-in-traditional</w:t>
              </w:r>
            </w:hyperlink>
            <w:r>
              <w:rPr>
                <w:rStyle w:val="Hypertextovodkaz"/>
              </w:rPr>
              <w:t>.</w:t>
            </w:r>
          </w:p>
          <w:p w14:paraId="1E3F64D3" w14:textId="77777777" w:rsidR="00380906" w:rsidRDefault="00380906" w:rsidP="00220365">
            <w:pPr>
              <w:jc w:val="both"/>
            </w:pPr>
            <w:r w:rsidRPr="00DD7CB2">
              <w:t xml:space="preserve">FRIAS, J., MARTINEZ-VILLALUENGA, C., PEÑAS, E.  </w:t>
            </w:r>
            <w:r w:rsidRPr="00DD7CB2">
              <w:rPr>
                <w:i/>
                <w:iCs/>
              </w:rPr>
              <w:t>Fermented Foods in Health and Disease Prevention.</w:t>
            </w:r>
            <w:r w:rsidRPr="00DD7CB2">
              <w:t xml:space="preserve"> Elsevier</w:t>
            </w:r>
            <w:r w:rsidRPr="00CC3757">
              <w:t>, 2017. Dostupné z</w:t>
            </w:r>
            <w:r>
              <w:t>:</w:t>
            </w:r>
            <w:r w:rsidRPr="00CC3757">
              <w:t xml:space="preserve"> </w:t>
            </w:r>
            <w:hyperlink r:id="rId47" w:history="1">
              <w:r w:rsidRPr="00391260">
                <w:rPr>
                  <w:rStyle w:val="Hypertextovodkaz"/>
                </w:rPr>
                <w:t>https://app.knovel.com/hotlink/pdf/id:kt0112TQ22/fermented-foods-in-health/front-matter</w:t>
              </w:r>
            </w:hyperlink>
            <w:r>
              <w:rPr>
                <w:rStyle w:val="Hypertextovodkaz"/>
              </w:rPr>
              <w:t>.</w:t>
            </w:r>
          </w:p>
          <w:p w14:paraId="010BAFA6" w14:textId="77777777" w:rsidR="00380906" w:rsidRPr="00CC3757" w:rsidRDefault="00380906" w:rsidP="00220365">
            <w:pPr>
              <w:jc w:val="both"/>
            </w:pPr>
          </w:p>
          <w:p w14:paraId="385E213D" w14:textId="77777777" w:rsidR="00380906" w:rsidRPr="00EE6E7D" w:rsidRDefault="00380906" w:rsidP="00220365">
            <w:pPr>
              <w:jc w:val="both"/>
              <w:rPr>
                <w:u w:val="single"/>
              </w:rPr>
            </w:pPr>
            <w:r w:rsidRPr="00EE6E7D">
              <w:rPr>
                <w:u w:val="single"/>
              </w:rPr>
              <w:t>Doporučená literatura:</w:t>
            </w:r>
          </w:p>
          <w:p w14:paraId="0E2DE1E7" w14:textId="77777777" w:rsidR="00380906" w:rsidRDefault="00380906" w:rsidP="00220365">
            <w:pPr>
              <w:jc w:val="both"/>
            </w:pPr>
            <w:r w:rsidRPr="00075B2B">
              <w:t>P</w:t>
            </w:r>
            <w:r>
              <w:t xml:space="preserve">REEDY, </w:t>
            </w:r>
            <w:r w:rsidRPr="00075B2B">
              <w:t>V</w:t>
            </w:r>
            <w:r>
              <w:t xml:space="preserve">.R., </w:t>
            </w:r>
            <w:r w:rsidRPr="00075B2B">
              <w:t>W</w:t>
            </w:r>
            <w:r>
              <w:t>ATSON, R.R., PATEL, R.V.</w:t>
            </w:r>
            <w:r w:rsidRPr="00075B2B">
              <w:t> </w:t>
            </w:r>
            <w:r w:rsidRPr="006A7E4C">
              <w:rPr>
                <w:i/>
              </w:rPr>
              <w:t>Nuts and Seeds in Health and Disease Prevention.</w:t>
            </w:r>
            <w:r w:rsidRPr="00075B2B">
              <w:t> Elsevier</w:t>
            </w:r>
            <w:r>
              <w:t xml:space="preserve">, 2011. Dostupné z: </w:t>
            </w:r>
            <w:hyperlink r:id="rId48" w:history="1">
              <w:r w:rsidRPr="00265823">
                <w:rPr>
                  <w:rStyle w:val="Hypertextovodkaz"/>
                </w:rPr>
                <w:t>https://app.knovel.com/hotlink/toc/id:kpNSHDP001/nuts-seeds-in-health/nuts-seeds-in-health</w:t>
              </w:r>
            </w:hyperlink>
            <w:r>
              <w:t>.</w:t>
            </w:r>
          </w:p>
          <w:p w14:paraId="11401777" w14:textId="77777777" w:rsidR="00380906" w:rsidRDefault="00380906" w:rsidP="00220365">
            <w:pPr>
              <w:jc w:val="both"/>
            </w:pPr>
            <w:r w:rsidRPr="00774E0B">
              <w:t>S</w:t>
            </w:r>
            <w:r>
              <w:t>AARELA</w:t>
            </w:r>
            <w:r w:rsidRPr="00774E0B">
              <w:t>, M</w:t>
            </w:r>
            <w:r>
              <w:rPr>
                <w:rFonts w:ascii="Arial" w:hAnsi="Arial" w:cs="Arial"/>
                <w:color w:val="323232"/>
                <w:shd w:val="clear" w:color="auto" w:fill="FFFFFF"/>
              </w:rPr>
              <w:t>. </w:t>
            </w:r>
            <w:r w:rsidRPr="00774E0B">
              <w:rPr>
                <w:i/>
                <w:iCs/>
              </w:rPr>
              <w:t>Functional Foods – Concept to Produc</w:t>
            </w:r>
            <w:r>
              <w:rPr>
                <w:i/>
                <w:iCs/>
              </w:rPr>
              <w:t xml:space="preserve">t. </w:t>
            </w:r>
            <w:r w:rsidRPr="00C06BD9">
              <w:t>2nd Ed.</w:t>
            </w:r>
            <w:r>
              <w:rPr>
                <w:rFonts w:ascii="Arial" w:hAnsi="Arial" w:cs="Arial"/>
                <w:color w:val="323232"/>
                <w:shd w:val="clear" w:color="auto" w:fill="FFFFFF"/>
              </w:rPr>
              <w:t> </w:t>
            </w:r>
            <w:r w:rsidRPr="00774E0B">
              <w:t>Woodhead Publishing</w:t>
            </w:r>
            <w:r>
              <w:t xml:space="preserve">, 2011. Dostupné z: </w:t>
            </w:r>
            <w:hyperlink r:id="rId49" w:history="1">
              <w:r w:rsidRPr="0011250D">
                <w:rPr>
                  <w:rStyle w:val="Hypertextovodkaz"/>
                </w:rPr>
                <w:t>https://app.knovel.com/hotlink/toc/id:kpFFCPE001/functional-foods-concept/functional-foods-concept</w:t>
              </w:r>
            </w:hyperlink>
            <w:r>
              <w:rPr>
                <w:rStyle w:val="Hypertextovodkaz"/>
              </w:rPr>
              <w:t>.</w:t>
            </w:r>
          </w:p>
          <w:p w14:paraId="62D0DAB7" w14:textId="77777777" w:rsidR="00380906" w:rsidRPr="00EE6E7D" w:rsidRDefault="00380906" w:rsidP="00220365">
            <w:pPr>
              <w:jc w:val="both"/>
            </w:pPr>
            <w:r>
              <w:t xml:space="preserve">VAN HUIS, A. </w:t>
            </w:r>
            <w:r w:rsidRPr="00552B14">
              <w:rPr>
                <w:i/>
              </w:rPr>
              <w:t>New Sources of Animal Proteins: Edible Insects</w:t>
            </w:r>
            <w:r>
              <w:t xml:space="preserve">. </w:t>
            </w:r>
            <w:r w:rsidRPr="00552B14">
              <w:t>P</w:t>
            </w:r>
            <w:r>
              <w:t>URSLOW, P.P. (Ed.)</w:t>
            </w:r>
            <w:r w:rsidRPr="00552B14">
              <w:t> </w:t>
            </w:r>
            <w:r w:rsidRPr="0030694E">
              <w:t>New Aspects of Meat Quality – From Genes to Ethics</w:t>
            </w:r>
            <w:r>
              <w:t xml:space="preserve">. </w:t>
            </w:r>
            <w:r w:rsidRPr="00552B14">
              <w:t>Elsevier</w:t>
            </w:r>
            <w:r>
              <w:t xml:space="preserve">, 2017. Dostupné z: </w:t>
            </w:r>
            <w:hyperlink r:id="rId50" w:history="1">
              <w:r w:rsidRPr="0011250D">
                <w:rPr>
                  <w:rStyle w:val="Hypertextovodkaz"/>
                </w:rPr>
                <w:t>https://app.knovel.com/hotlink/pdf/id:kt011G0SR4/new-aspects-meat-quality/new-aspect-sources-animal</w:t>
              </w:r>
            </w:hyperlink>
            <w:r>
              <w:rPr>
                <w:rStyle w:val="Hypertextovodkaz"/>
              </w:rPr>
              <w:t>.</w:t>
            </w:r>
          </w:p>
        </w:tc>
      </w:tr>
      <w:tr w:rsidR="00380906" w:rsidRPr="00EE6E7D" w14:paraId="14907DCF" w14:textId="77777777" w:rsidTr="00220365">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5FFD541B" w14:textId="77777777" w:rsidR="00380906" w:rsidRPr="00EE6E7D" w:rsidRDefault="00380906" w:rsidP="00220365">
            <w:pPr>
              <w:jc w:val="center"/>
              <w:rPr>
                <w:b/>
              </w:rPr>
            </w:pPr>
            <w:r w:rsidRPr="00EE6E7D">
              <w:rPr>
                <w:b/>
              </w:rPr>
              <w:t>Informace ke kombinované nebo distanční formě</w:t>
            </w:r>
          </w:p>
        </w:tc>
      </w:tr>
      <w:tr w:rsidR="00380906" w:rsidRPr="00EE6E7D" w14:paraId="0C1A9682" w14:textId="77777777" w:rsidTr="00220365">
        <w:tc>
          <w:tcPr>
            <w:tcW w:w="5038" w:type="dxa"/>
            <w:gridSpan w:val="7"/>
            <w:tcBorders>
              <w:top w:val="single" w:sz="2" w:space="0" w:color="auto"/>
            </w:tcBorders>
            <w:shd w:val="clear" w:color="auto" w:fill="F7CAAC"/>
          </w:tcPr>
          <w:p w14:paraId="06371FA8" w14:textId="77777777" w:rsidR="00380906" w:rsidRPr="00EE6E7D" w:rsidRDefault="00380906" w:rsidP="00220365">
            <w:pPr>
              <w:jc w:val="both"/>
            </w:pPr>
            <w:r w:rsidRPr="00EE6E7D">
              <w:rPr>
                <w:b/>
              </w:rPr>
              <w:t>Rozsah konzultací (soustředění)</w:t>
            </w:r>
          </w:p>
        </w:tc>
        <w:tc>
          <w:tcPr>
            <w:tcW w:w="889" w:type="dxa"/>
            <w:tcBorders>
              <w:top w:val="single" w:sz="2" w:space="0" w:color="auto"/>
            </w:tcBorders>
          </w:tcPr>
          <w:p w14:paraId="0BC61F04" w14:textId="77777777" w:rsidR="00380906" w:rsidRPr="00EE6E7D" w:rsidRDefault="00380906" w:rsidP="00220365">
            <w:pPr>
              <w:jc w:val="both"/>
            </w:pPr>
          </w:p>
        </w:tc>
        <w:tc>
          <w:tcPr>
            <w:tcW w:w="4138" w:type="dxa"/>
            <w:gridSpan w:val="7"/>
            <w:tcBorders>
              <w:top w:val="single" w:sz="2" w:space="0" w:color="auto"/>
            </w:tcBorders>
            <w:shd w:val="clear" w:color="auto" w:fill="F7CAAC"/>
          </w:tcPr>
          <w:p w14:paraId="4AA08BA8" w14:textId="77777777" w:rsidR="00380906" w:rsidRPr="00EE6E7D" w:rsidRDefault="00380906" w:rsidP="00220365">
            <w:pPr>
              <w:jc w:val="both"/>
              <w:rPr>
                <w:b/>
              </w:rPr>
            </w:pPr>
            <w:r w:rsidRPr="00EE6E7D">
              <w:rPr>
                <w:b/>
              </w:rPr>
              <w:t xml:space="preserve">hodin </w:t>
            </w:r>
          </w:p>
        </w:tc>
      </w:tr>
      <w:tr w:rsidR="00380906" w:rsidRPr="00EE6E7D" w14:paraId="48EE1FB1" w14:textId="77777777" w:rsidTr="00220365">
        <w:tc>
          <w:tcPr>
            <w:tcW w:w="10065" w:type="dxa"/>
            <w:gridSpan w:val="15"/>
            <w:shd w:val="clear" w:color="auto" w:fill="F7CAAC"/>
          </w:tcPr>
          <w:p w14:paraId="730CB0F8" w14:textId="77777777" w:rsidR="00380906" w:rsidRPr="00EE6E7D" w:rsidRDefault="00380906" w:rsidP="00220365">
            <w:pPr>
              <w:jc w:val="both"/>
              <w:rPr>
                <w:b/>
              </w:rPr>
            </w:pPr>
            <w:r w:rsidRPr="00EE6E7D">
              <w:rPr>
                <w:b/>
              </w:rPr>
              <w:t>Informace o způsobu kontaktu s vyučujícím</w:t>
            </w:r>
          </w:p>
        </w:tc>
      </w:tr>
      <w:tr w:rsidR="00380906" w:rsidRPr="00EE6E7D" w14:paraId="0ABAEB95" w14:textId="77777777" w:rsidTr="00220365">
        <w:trPr>
          <w:trHeight w:val="272"/>
        </w:trPr>
        <w:tc>
          <w:tcPr>
            <w:tcW w:w="10065" w:type="dxa"/>
            <w:gridSpan w:val="15"/>
          </w:tcPr>
          <w:p w14:paraId="72429E0B" w14:textId="77777777" w:rsidR="00380906" w:rsidRPr="00EE6E7D" w:rsidRDefault="00380906" w:rsidP="00220365">
            <w:pPr>
              <w:pStyle w:val="xxmsonormal"/>
              <w:shd w:val="clear" w:color="auto" w:fill="FFFFFF"/>
              <w:spacing w:before="0" w:beforeAutospacing="0" w:after="0" w:afterAutospacing="0"/>
              <w:jc w:val="both"/>
              <w:rPr>
                <w:color w:val="000000"/>
                <w:sz w:val="20"/>
                <w:szCs w:val="20"/>
              </w:rPr>
            </w:pPr>
            <w:r w:rsidRPr="00EE6E7D">
              <w:rPr>
                <w:sz w:val="20"/>
                <w:szCs w:val="20"/>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EE6E7D">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0B5F68C" w14:textId="77777777" w:rsidR="00380906" w:rsidRPr="00EE6E7D" w:rsidRDefault="00380906" w:rsidP="00220365">
            <w:pPr>
              <w:pStyle w:val="xxmsonormal"/>
              <w:shd w:val="clear" w:color="auto" w:fill="FFFFFF"/>
              <w:spacing w:before="0" w:beforeAutospacing="0" w:after="0" w:afterAutospacing="0"/>
              <w:jc w:val="both"/>
              <w:rPr>
                <w:color w:val="000000"/>
                <w:sz w:val="20"/>
                <w:szCs w:val="20"/>
              </w:rPr>
            </w:pPr>
          </w:p>
          <w:p w14:paraId="5FC017B9" w14:textId="77777777" w:rsidR="00380906" w:rsidRDefault="00380906" w:rsidP="00220365">
            <w:pPr>
              <w:pStyle w:val="xxmsonormal"/>
              <w:shd w:val="clear" w:color="auto" w:fill="FFFFFF"/>
              <w:spacing w:before="0" w:beforeAutospacing="0" w:after="0" w:afterAutospacing="0"/>
              <w:rPr>
                <w:color w:val="000000"/>
                <w:sz w:val="20"/>
                <w:szCs w:val="20"/>
              </w:rPr>
            </w:pPr>
            <w:r w:rsidRPr="00EE6E7D">
              <w:rPr>
                <w:color w:val="000000"/>
                <w:sz w:val="20"/>
                <w:szCs w:val="20"/>
              </w:rPr>
              <w:t xml:space="preserve">Možnosti komunikace s vyučujícím: </w:t>
            </w:r>
            <w:hyperlink r:id="rId51" w:history="1">
              <w:r w:rsidRPr="00391260">
                <w:rPr>
                  <w:rStyle w:val="Hypertextovodkaz"/>
                  <w:sz w:val="20"/>
                  <w:szCs w:val="20"/>
                </w:rPr>
                <w:t>buresova</w:t>
              </w:r>
              <w:r w:rsidRPr="00391260">
                <w:rPr>
                  <w:rStyle w:val="Hypertextovodkaz"/>
                  <w:sz w:val="20"/>
                  <w:szCs w:val="20"/>
                  <w:lang w:val="en-US"/>
                </w:rPr>
                <w:t>@</w:t>
              </w:r>
              <w:r w:rsidRPr="00391260">
                <w:rPr>
                  <w:rStyle w:val="Hypertextovodkaz"/>
                  <w:sz w:val="20"/>
                  <w:szCs w:val="20"/>
                </w:rPr>
                <w:t>utb.cz</w:t>
              </w:r>
            </w:hyperlink>
            <w:r w:rsidRPr="00EE6E7D">
              <w:rPr>
                <w:color w:val="000000"/>
                <w:sz w:val="20"/>
                <w:szCs w:val="20"/>
              </w:rPr>
              <w:t>, 576 03</w:t>
            </w:r>
            <w:r>
              <w:rPr>
                <w:color w:val="000000"/>
                <w:sz w:val="20"/>
                <w:szCs w:val="20"/>
              </w:rPr>
              <w:t xml:space="preserve">3 333, </w:t>
            </w:r>
            <w:hyperlink r:id="rId52" w:history="1">
              <w:r w:rsidRPr="00206302">
                <w:rPr>
                  <w:rStyle w:val="Hypertextovodkaz"/>
                  <w:sz w:val="20"/>
                  <w:szCs w:val="20"/>
                </w:rPr>
                <w:t>mlcek@utb.cz</w:t>
              </w:r>
            </w:hyperlink>
            <w:r>
              <w:rPr>
                <w:color w:val="000000"/>
                <w:sz w:val="20"/>
                <w:szCs w:val="20"/>
              </w:rPr>
              <w:t>, 576 033 030.</w:t>
            </w:r>
          </w:p>
          <w:p w14:paraId="675AFD41" w14:textId="77777777" w:rsidR="00380906" w:rsidRDefault="00380906" w:rsidP="00220365">
            <w:pPr>
              <w:pStyle w:val="xxmsonormal"/>
              <w:shd w:val="clear" w:color="auto" w:fill="FFFFFF"/>
              <w:spacing w:before="0" w:beforeAutospacing="0" w:after="0" w:afterAutospacing="0"/>
              <w:rPr>
                <w:color w:val="000000"/>
                <w:sz w:val="20"/>
                <w:szCs w:val="20"/>
              </w:rPr>
            </w:pPr>
          </w:p>
          <w:p w14:paraId="28B2A53E" w14:textId="77777777" w:rsidR="00380906" w:rsidRDefault="00380906" w:rsidP="00220365">
            <w:pPr>
              <w:pStyle w:val="xxmsonormal"/>
              <w:shd w:val="clear" w:color="auto" w:fill="FFFFFF"/>
              <w:spacing w:before="0" w:beforeAutospacing="0" w:after="0" w:afterAutospacing="0"/>
              <w:rPr>
                <w:color w:val="000000"/>
                <w:sz w:val="20"/>
                <w:szCs w:val="20"/>
              </w:rPr>
            </w:pPr>
          </w:p>
          <w:p w14:paraId="687A1450" w14:textId="77777777" w:rsidR="00380906" w:rsidRDefault="00380906" w:rsidP="00220365">
            <w:pPr>
              <w:pStyle w:val="xxmsonormal"/>
              <w:shd w:val="clear" w:color="auto" w:fill="FFFFFF"/>
              <w:spacing w:before="0" w:beforeAutospacing="0" w:after="0" w:afterAutospacing="0"/>
              <w:rPr>
                <w:color w:val="000000"/>
                <w:sz w:val="20"/>
                <w:szCs w:val="20"/>
              </w:rPr>
            </w:pPr>
          </w:p>
          <w:p w14:paraId="2E6A2445" w14:textId="77777777" w:rsidR="00380906" w:rsidRDefault="00380906" w:rsidP="00220365">
            <w:pPr>
              <w:pStyle w:val="xxmsonormal"/>
              <w:shd w:val="clear" w:color="auto" w:fill="FFFFFF"/>
              <w:spacing w:before="0" w:beforeAutospacing="0" w:after="0" w:afterAutospacing="0"/>
              <w:rPr>
                <w:color w:val="000000"/>
                <w:sz w:val="20"/>
                <w:szCs w:val="20"/>
              </w:rPr>
            </w:pPr>
          </w:p>
          <w:p w14:paraId="38FE316D" w14:textId="77777777" w:rsidR="00380906" w:rsidRPr="00EE6E7D" w:rsidRDefault="00380906" w:rsidP="00220365">
            <w:pPr>
              <w:pStyle w:val="xxmsonormal"/>
              <w:shd w:val="clear" w:color="auto" w:fill="FFFFFF"/>
              <w:spacing w:before="0" w:beforeAutospacing="0" w:after="0" w:afterAutospacing="0"/>
              <w:jc w:val="both"/>
              <w:rPr>
                <w:sz w:val="20"/>
                <w:szCs w:val="20"/>
              </w:rPr>
            </w:pPr>
          </w:p>
        </w:tc>
      </w:tr>
      <w:tr w:rsidR="007350E9" w:rsidRPr="00EF0A8C" w14:paraId="317C97FA" w14:textId="77777777" w:rsidTr="00B018A6">
        <w:trPr>
          <w:trHeight w:val="272"/>
        </w:trPr>
        <w:tc>
          <w:tcPr>
            <w:tcW w:w="10065" w:type="dxa"/>
            <w:gridSpan w:val="15"/>
            <w:tcBorders>
              <w:top w:val="single" w:sz="4" w:space="0" w:color="auto"/>
              <w:left w:val="single" w:sz="4" w:space="0" w:color="auto"/>
              <w:bottom w:val="single" w:sz="4" w:space="0" w:color="auto"/>
              <w:right w:val="single" w:sz="4" w:space="0" w:color="auto"/>
            </w:tcBorders>
            <w:shd w:val="clear" w:color="auto" w:fill="BDD6EE"/>
          </w:tcPr>
          <w:p w14:paraId="710D9791" w14:textId="3E884643" w:rsidR="007350E9" w:rsidRPr="007350E9" w:rsidRDefault="007350E9" w:rsidP="007350E9">
            <w:pPr>
              <w:rPr>
                <w:b/>
                <w:bCs/>
                <w:sz w:val="28"/>
                <w:szCs w:val="28"/>
              </w:rPr>
            </w:pPr>
            <w:r w:rsidRPr="007350E9">
              <w:br w:type="page"/>
            </w:r>
            <w:r w:rsidRPr="007350E9">
              <w:rPr>
                <w:b/>
                <w:bCs/>
                <w:sz w:val="28"/>
                <w:szCs w:val="28"/>
              </w:rPr>
              <w:t>B-III – Charakteristika studijního předmětu</w:t>
            </w:r>
          </w:p>
        </w:tc>
      </w:tr>
      <w:tr w:rsidR="007350E9" w:rsidRPr="00EF0A8C" w14:paraId="01C62091" w14:textId="77777777" w:rsidTr="00AC7038">
        <w:tc>
          <w:tcPr>
            <w:tcW w:w="3545" w:type="dxa"/>
            <w:gridSpan w:val="3"/>
            <w:tcBorders>
              <w:top w:val="double" w:sz="4" w:space="0" w:color="auto"/>
            </w:tcBorders>
            <w:shd w:val="clear" w:color="auto" w:fill="F7CAAC"/>
          </w:tcPr>
          <w:p w14:paraId="13DF26DE" w14:textId="77777777" w:rsidR="007350E9" w:rsidRPr="00EF0A8C" w:rsidRDefault="007350E9" w:rsidP="00220365">
            <w:pPr>
              <w:jc w:val="both"/>
              <w:rPr>
                <w:b/>
              </w:rPr>
            </w:pPr>
            <w:r w:rsidRPr="00EF0A8C">
              <w:rPr>
                <w:b/>
              </w:rPr>
              <w:t>Název studijního předmětu</w:t>
            </w:r>
          </w:p>
        </w:tc>
        <w:tc>
          <w:tcPr>
            <w:tcW w:w="6520" w:type="dxa"/>
            <w:gridSpan w:val="12"/>
            <w:tcBorders>
              <w:top w:val="double" w:sz="4" w:space="0" w:color="auto"/>
            </w:tcBorders>
          </w:tcPr>
          <w:p w14:paraId="72E2CC57" w14:textId="06DE1C7F" w:rsidR="007350E9" w:rsidRPr="00EF0A8C" w:rsidRDefault="000A4572" w:rsidP="00220365">
            <w:pPr>
              <w:jc w:val="both"/>
              <w:rPr>
                <w:b/>
                <w:bCs/>
              </w:rPr>
            </w:pPr>
            <w:bookmarkStart w:id="139" w:name="Odborná_komun_v_ang"/>
            <w:bookmarkEnd w:id="139"/>
            <w:r w:rsidRPr="00E40C4B">
              <w:rPr>
                <w:b/>
                <w:bCs/>
                <w:lang w:val="en-GB"/>
              </w:rPr>
              <w:t>Technical Communication in English</w:t>
            </w:r>
          </w:p>
        </w:tc>
      </w:tr>
      <w:tr w:rsidR="007350E9" w:rsidRPr="00EF0A8C" w14:paraId="405E81FE" w14:textId="77777777" w:rsidTr="00AC7038">
        <w:tc>
          <w:tcPr>
            <w:tcW w:w="3545" w:type="dxa"/>
            <w:gridSpan w:val="3"/>
            <w:shd w:val="clear" w:color="auto" w:fill="F7CAAC"/>
          </w:tcPr>
          <w:p w14:paraId="28DC1100" w14:textId="77777777" w:rsidR="007350E9" w:rsidRPr="00EF0A8C" w:rsidRDefault="007350E9" w:rsidP="00220365">
            <w:pPr>
              <w:jc w:val="both"/>
              <w:rPr>
                <w:b/>
              </w:rPr>
            </w:pPr>
            <w:r w:rsidRPr="00EF0A8C">
              <w:rPr>
                <w:b/>
              </w:rPr>
              <w:t>Typ předmětu</w:t>
            </w:r>
          </w:p>
        </w:tc>
        <w:tc>
          <w:tcPr>
            <w:tcW w:w="3198" w:type="dxa"/>
            <w:gridSpan w:val="7"/>
          </w:tcPr>
          <w:p w14:paraId="1D84FAEE" w14:textId="3153DD6C" w:rsidR="007350E9" w:rsidRPr="00EF0A8C" w:rsidRDefault="003A678B" w:rsidP="00220365">
            <w:pPr>
              <w:jc w:val="both"/>
            </w:pPr>
            <w:r>
              <w:t>p</w:t>
            </w:r>
            <w:r w:rsidR="007662EB">
              <w:t>ovinn</w:t>
            </w:r>
            <w:r>
              <w:t>ě volitelný</w:t>
            </w:r>
          </w:p>
        </w:tc>
        <w:tc>
          <w:tcPr>
            <w:tcW w:w="2695" w:type="dxa"/>
            <w:gridSpan w:val="3"/>
            <w:shd w:val="clear" w:color="auto" w:fill="F7CAAC"/>
          </w:tcPr>
          <w:p w14:paraId="119B4359" w14:textId="77777777" w:rsidR="007350E9" w:rsidRPr="00EF0A8C" w:rsidRDefault="007350E9" w:rsidP="00220365">
            <w:pPr>
              <w:jc w:val="both"/>
            </w:pPr>
            <w:r w:rsidRPr="00EF0A8C">
              <w:rPr>
                <w:b/>
              </w:rPr>
              <w:t>doporučený ročník / semestr</w:t>
            </w:r>
          </w:p>
        </w:tc>
        <w:tc>
          <w:tcPr>
            <w:tcW w:w="627" w:type="dxa"/>
            <w:gridSpan w:val="2"/>
          </w:tcPr>
          <w:p w14:paraId="0C735A5E" w14:textId="77777777" w:rsidR="007350E9" w:rsidRPr="00EF0A8C" w:rsidRDefault="007350E9" w:rsidP="00220365">
            <w:pPr>
              <w:jc w:val="both"/>
            </w:pPr>
          </w:p>
        </w:tc>
      </w:tr>
      <w:tr w:rsidR="007350E9" w:rsidRPr="00EF0A8C" w14:paraId="260B1BFF" w14:textId="77777777" w:rsidTr="00AC7038">
        <w:tc>
          <w:tcPr>
            <w:tcW w:w="3545" w:type="dxa"/>
            <w:gridSpan w:val="3"/>
            <w:shd w:val="clear" w:color="auto" w:fill="F7CAAC"/>
          </w:tcPr>
          <w:p w14:paraId="04ADCFCF" w14:textId="77777777" w:rsidR="007350E9" w:rsidRPr="00EF0A8C" w:rsidRDefault="007350E9" w:rsidP="00220365">
            <w:pPr>
              <w:jc w:val="both"/>
              <w:rPr>
                <w:b/>
              </w:rPr>
            </w:pPr>
            <w:r w:rsidRPr="00EF0A8C">
              <w:rPr>
                <w:b/>
              </w:rPr>
              <w:t>Rozsah studijního předmětu</w:t>
            </w:r>
          </w:p>
        </w:tc>
        <w:tc>
          <w:tcPr>
            <w:tcW w:w="1493" w:type="dxa"/>
            <w:gridSpan w:val="4"/>
          </w:tcPr>
          <w:p w14:paraId="1B09E635" w14:textId="77777777" w:rsidR="007350E9" w:rsidRPr="00EF0A8C" w:rsidRDefault="007350E9" w:rsidP="00220365">
            <w:pPr>
              <w:jc w:val="both"/>
            </w:pPr>
          </w:p>
        </w:tc>
        <w:tc>
          <w:tcPr>
            <w:tcW w:w="889" w:type="dxa"/>
            <w:shd w:val="clear" w:color="auto" w:fill="F7CAAC"/>
          </w:tcPr>
          <w:p w14:paraId="65D146F5" w14:textId="77777777" w:rsidR="007350E9" w:rsidRPr="00EF0A8C" w:rsidRDefault="007350E9" w:rsidP="00220365">
            <w:pPr>
              <w:jc w:val="both"/>
              <w:rPr>
                <w:b/>
              </w:rPr>
            </w:pPr>
            <w:r w:rsidRPr="00EF0A8C">
              <w:rPr>
                <w:b/>
              </w:rPr>
              <w:t xml:space="preserve">hod. </w:t>
            </w:r>
          </w:p>
        </w:tc>
        <w:tc>
          <w:tcPr>
            <w:tcW w:w="816" w:type="dxa"/>
            <w:gridSpan w:val="2"/>
          </w:tcPr>
          <w:p w14:paraId="289C1EB0" w14:textId="77777777" w:rsidR="007350E9" w:rsidRPr="00EF0A8C" w:rsidRDefault="007350E9" w:rsidP="00220365">
            <w:pPr>
              <w:jc w:val="both"/>
            </w:pPr>
          </w:p>
        </w:tc>
        <w:tc>
          <w:tcPr>
            <w:tcW w:w="2156" w:type="dxa"/>
            <w:gridSpan w:val="2"/>
            <w:shd w:val="clear" w:color="auto" w:fill="F7CAAC"/>
          </w:tcPr>
          <w:p w14:paraId="08521F2E" w14:textId="77777777" w:rsidR="007350E9" w:rsidRPr="00EF0A8C" w:rsidRDefault="007350E9" w:rsidP="00220365">
            <w:pPr>
              <w:jc w:val="both"/>
              <w:rPr>
                <w:b/>
              </w:rPr>
            </w:pPr>
            <w:r w:rsidRPr="00EF0A8C">
              <w:rPr>
                <w:b/>
              </w:rPr>
              <w:t>kreditů</w:t>
            </w:r>
          </w:p>
        </w:tc>
        <w:tc>
          <w:tcPr>
            <w:tcW w:w="1166" w:type="dxa"/>
            <w:gridSpan w:val="3"/>
          </w:tcPr>
          <w:p w14:paraId="5182E800" w14:textId="77777777" w:rsidR="007350E9" w:rsidRPr="00EF0A8C" w:rsidRDefault="007350E9" w:rsidP="00220365">
            <w:pPr>
              <w:jc w:val="both"/>
            </w:pPr>
          </w:p>
        </w:tc>
      </w:tr>
      <w:tr w:rsidR="007350E9" w:rsidRPr="00EF0A8C" w14:paraId="3DC96CFC" w14:textId="77777777" w:rsidTr="00AC7038">
        <w:tc>
          <w:tcPr>
            <w:tcW w:w="3545" w:type="dxa"/>
            <w:gridSpan w:val="3"/>
            <w:shd w:val="clear" w:color="auto" w:fill="F7CAAC"/>
          </w:tcPr>
          <w:p w14:paraId="133DD0DE" w14:textId="77777777" w:rsidR="007350E9" w:rsidRPr="00EF0A8C" w:rsidRDefault="007350E9" w:rsidP="00220365">
            <w:pPr>
              <w:jc w:val="both"/>
              <w:rPr>
                <w:b/>
                <w:sz w:val="22"/>
              </w:rPr>
            </w:pPr>
            <w:r w:rsidRPr="00EF0A8C">
              <w:rPr>
                <w:b/>
              </w:rPr>
              <w:t>Prerekvizity, korekvizity, ekvivalence</w:t>
            </w:r>
          </w:p>
        </w:tc>
        <w:tc>
          <w:tcPr>
            <w:tcW w:w="6520" w:type="dxa"/>
            <w:gridSpan w:val="12"/>
          </w:tcPr>
          <w:p w14:paraId="45829636" w14:textId="77777777" w:rsidR="007350E9" w:rsidRPr="00EF0A8C" w:rsidRDefault="007350E9" w:rsidP="00220365">
            <w:pPr>
              <w:jc w:val="both"/>
            </w:pPr>
          </w:p>
        </w:tc>
      </w:tr>
      <w:tr w:rsidR="007350E9" w:rsidRPr="00EF0A8C" w14:paraId="20097069" w14:textId="77777777" w:rsidTr="00AC7038">
        <w:tc>
          <w:tcPr>
            <w:tcW w:w="3545" w:type="dxa"/>
            <w:gridSpan w:val="3"/>
            <w:shd w:val="clear" w:color="auto" w:fill="F7CAAC"/>
          </w:tcPr>
          <w:p w14:paraId="7366D171" w14:textId="77777777" w:rsidR="007350E9" w:rsidRPr="00EF0A8C" w:rsidRDefault="007350E9" w:rsidP="00220365">
            <w:pPr>
              <w:jc w:val="both"/>
              <w:rPr>
                <w:b/>
              </w:rPr>
            </w:pPr>
            <w:r w:rsidRPr="00EF0A8C">
              <w:rPr>
                <w:b/>
              </w:rPr>
              <w:t>Způsob ověření studijních výsledků</w:t>
            </w:r>
          </w:p>
        </w:tc>
        <w:tc>
          <w:tcPr>
            <w:tcW w:w="3198" w:type="dxa"/>
            <w:gridSpan w:val="7"/>
          </w:tcPr>
          <w:p w14:paraId="4A7DCA58" w14:textId="77777777" w:rsidR="007350E9" w:rsidRPr="00EF0A8C" w:rsidRDefault="007350E9" w:rsidP="00220365">
            <w:pPr>
              <w:jc w:val="both"/>
            </w:pPr>
            <w:r w:rsidRPr="00EF0A8C">
              <w:t>zkouška</w:t>
            </w:r>
          </w:p>
        </w:tc>
        <w:tc>
          <w:tcPr>
            <w:tcW w:w="2156" w:type="dxa"/>
            <w:gridSpan w:val="2"/>
            <w:shd w:val="clear" w:color="auto" w:fill="F7CAAC"/>
          </w:tcPr>
          <w:p w14:paraId="56C87A31" w14:textId="77777777" w:rsidR="007350E9" w:rsidRPr="00EF0A8C" w:rsidRDefault="007350E9" w:rsidP="00220365">
            <w:pPr>
              <w:jc w:val="both"/>
              <w:rPr>
                <w:b/>
              </w:rPr>
            </w:pPr>
            <w:r w:rsidRPr="00EF0A8C">
              <w:rPr>
                <w:b/>
              </w:rPr>
              <w:t>Forma výuky</w:t>
            </w:r>
          </w:p>
        </w:tc>
        <w:tc>
          <w:tcPr>
            <w:tcW w:w="1166" w:type="dxa"/>
            <w:gridSpan w:val="3"/>
          </w:tcPr>
          <w:p w14:paraId="64049D0A" w14:textId="09ACFA6A" w:rsidR="007350E9" w:rsidRPr="00EF0A8C" w:rsidRDefault="007662EB" w:rsidP="00220365">
            <w:pPr>
              <w:jc w:val="both"/>
            </w:pPr>
            <w:r>
              <w:t>semináře</w:t>
            </w:r>
          </w:p>
        </w:tc>
      </w:tr>
      <w:tr w:rsidR="007350E9" w:rsidRPr="00EF0A8C" w14:paraId="0677F5AF" w14:textId="77777777" w:rsidTr="00AC7038">
        <w:tc>
          <w:tcPr>
            <w:tcW w:w="3545" w:type="dxa"/>
            <w:gridSpan w:val="3"/>
            <w:tcBorders>
              <w:bottom w:val="nil"/>
            </w:tcBorders>
            <w:shd w:val="clear" w:color="auto" w:fill="F7CAAC"/>
          </w:tcPr>
          <w:p w14:paraId="252A3594" w14:textId="77777777" w:rsidR="007350E9" w:rsidRPr="00EF0A8C" w:rsidRDefault="007350E9" w:rsidP="00220365">
            <w:pPr>
              <w:jc w:val="both"/>
              <w:rPr>
                <w:b/>
              </w:rPr>
            </w:pPr>
            <w:r w:rsidRPr="00EF0A8C">
              <w:rPr>
                <w:b/>
              </w:rPr>
              <w:t>Forma způsobu ověření studijních výsledků a další požadavky na studenta</w:t>
            </w:r>
          </w:p>
        </w:tc>
        <w:tc>
          <w:tcPr>
            <w:tcW w:w="6520" w:type="dxa"/>
            <w:gridSpan w:val="12"/>
            <w:tcBorders>
              <w:bottom w:val="nil"/>
            </w:tcBorders>
          </w:tcPr>
          <w:p w14:paraId="5F56228A" w14:textId="06EBA9CB" w:rsidR="007350E9" w:rsidRPr="00621E18" w:rsidRDefault="00621E18" w:rsidP="00220365">
            <w:pPr>
              <w:jc w:val="both"/>
              <w:rPr>
                <w:sz w:val="19"/>
                <w:szCs w:val="19"/>
              </w:rPr>
            </w:pPr>
            <w:r w:rsidRPr="00621E18">
              <w:rPr>
                <w:sz w:val="19"/>
                <w:szCs w:val="19"/>
              </w:rPr>
              <w:t>Předmět</w:t>
            </w:r>
            <w:r w:rsidRPr="00621E18">
              <w:rPr>
                <w:spacing w:val="-4"/>
                <w:sz w:val="19"/>
                <w:szCs w:val="19"/>
              </w:rPr>
              <w:t xml:space="preserve"> </w:t>
            </w:r>
            <w:r w:rsidRPr="00621E18">
              <w:rPr>
                <w:sz w:val="19"/>
                <w:szCs w:val="19"/>
              </w:rPr>
              <w:t>je</w:t>
            </w:r>
            <w:r w:rsidRPr="00621E18">
              <w:rPr>
                <w:spacing w:val="-4"/>
                <w:sz w:val="19"/>
                <w:szCs w:val="19"/>
              </w:rPr>
              <w:t xml:space="preserve"> </w:t>
            </w:r>
            <w:r w:rsidRPr="00621E18">
              <w:rPr>
                <w:sz w:val="19"/>
                <w:szCs w:val="19"/>
              </w:rPr>
              <w:t>koncipován</w:t>
            </w:r>
            <w:r w:rsidRPr="00621E18">
              <w:rPr>
                <w:spacing w:val="-3"/>
                <w:sz w:val="19"/>
                <w:szCs w:val="19"/>
              </w:rPr>
              <w:t xml:space="preserve"> </w:t>
            </w:r>
            <w:r w:rsidRPr="00621E18">
              <w:rPr>
                <w:sz w:val="19"/>
                <w:szCs w:val="19"/>
              </w:rPr>
              <w:t>jako</w:t>
            </w:r>
            <w:r w:rsidRPr="00621E18">
              <w:rPr>
                <w:spacing w:val="-2"/>
                <w:sz w:val="19"/>
                <w:szCs w:val="19"/>
              </w:rPr>
              <w:t xml:space="preserve"> </w:t>
            </w:r>
            <w:r w:rsidRPr="00621E18">
              <w:rPr>
                <w:sz w:val="19"/>
                <w:szCs w:val="19"/>
              </w:rPr>
              <w:t>povinn</w:t>
            </w:r>
            <w:r>
              <w:rPr>
                <w:sz w:val="19"/>
                <w:szCs w:val="19"/>
              </w:rPr>
              <w:t>ě volitelný</w:t>
            </w:r>
            <w:r w:rsidRPr="00621E18">
              <w:rPr>
                <w:sz w:val="19"/>
                <w:szCs w:val="19"/>
              </w:rPr>
              <w:t xml:space="preserve"> a dvousemestrální</w:t>
            </w:r>
            <w:r w:rsidRPr="00621E18">
              <w:rPr>
                <w:spacing w:val="-4"/>
                <w:sz w:val="19"/>
                <w:szCs w:val="19"/>
              </w:rPr>
              <w:t xml:space="preserve"> </w:t>
            </w:r>
            <w:r w:rsidRPr="00621E18">
              <w:rPr>
                <w:sz w:val="19"/>
                <w:szCs w:val="19"/>
              </w:rPr>
              <w:t>se</w:t>
            </w:r>
            <w:r w:rsidRPr="00621E18">
              <w:rPr>
                <w:spacing w:val="-4"/>
                <w:sz w:val="19"/>
                <w:szCs w:val="19"/>
              </w:rPr>
              <w:t xml:space="preserve"> </w:t>
            </w:r>
            <w:r w:rsidRPr="00621E18">
              <w:rPr>
                <w:sz w:val="19"/>
                <w:szCs w:val="19"/>
              </w:rPr>
              <w:t>zaměřením na</w:t>
            </w:r>
            <w:r w:rsidRPr="00621E18">
              <w:rPr>
                <w:spacing w:val="-4"/>
                <w:sz w:val="19"/>
                <w:szCs w:val="19"/>
              </w:rPr>
              <w:t xml:space="preserve"> </w:t>
            </w:r>
            <w:r w:rsidRPr="00621E18">
              <w:rPr>
                <w:sz w:val="19"/>
                <w:szCs w:val="19"/>
              </w:rPr>
              <w:t>akademické</w:t>
            </w:r>
            <w:r w:rsidRPr="00621E18">
              <w:rPr>
                <w:spacing w:val="-4"/>
                <w:sz w:val="19"/>
                <w:szCs w:val="19"/>
              </w:rPr>
              <w:t xml:space="preserve"> </w:t>
            </w:r>
            <w:r w:rsidRPr="00621E18">
              <w:rPr>
                <w:sz w:val="19"/>
                <w:szCs w:val="19"/>
              </w:rPr>
              <w:t>psaní a technickou prezentaci, který je realizován v denním typu studia výhradně kontaktní formou výuky (seminář), v kombinovaném typu studia pak formou konzultací</w:t>
            </w:r>
            <w:r>
              <w:rPr>
                <w:sz w:val="19"/>
                <w:szCs w:val="19"/>
              </w:rPr>
              <w:t xml:space="preserve"> </w:t>
            </w:r>
            <w:r w:rsidRPr="00621E18">
              <w:rPr>
                <w:sz w:val="19"/>
                <w:szCs w:val="19"/>
              </w:rPr>
              <w:t>se specifickým</w:t>
            </w:r>
            <w:r w:rsidRPr="00621E18">
              <w:rPr>
                <w:spacing w:val="-12"/>
                <w:sz w:val="19"/>
                <w:szCs w:val="19"/>
              </w:rPr>
              <w:t xml:space="preserve"> </w:t>
            </w:r>
            <w:r>
              <w:rPr>
                <w:spacing w:val="-12"/>
                <w:sz w:val="19"/>
                <w:szCs w:val="19"/>
              </w:rPr>
              <w:t xml:space="preserve"> </w:t>
            </w:r>
            <w:r w:rsidRPr="00621E18">
              <w:rPr>
                <w:sz w:val="19"/>
                <w:szCs w:val="19"/>
              </w:rPr>
              <w:t>důrazem</w:t>
            </w:r>
            <w:r w:rsidRPr="00621E18">
              <w:rPr>
                <w:spacing w:val="-11"/>
                <w:sz w:val="19"/>
                <w:szCs w:val="19"/>
              </w:rPr>
              <w:t xml:space="preserve"> </w:t>
            </w:r>
            <w:r w:rsidRPr="00621E18">
              <w:rPr>
                <w:sz w:val="19"/>
                <w:szCs w:val="19"/>
              </w:rPr>
              <w:t>na</w:t>
            </w:r>
            <w:r w:rsidRPr="00621E18">
              <w:rPr>
                <w:spacing w:val="-12"/>
                <w:sz w:val="19"/>
                <w:szCs w:val="19"/>
              </w:rPr>
              <w:t xml:space="preserve"> </w:t>
            </w:r>
            <w:r>
              <w:rPr>
                <w:spacing w:val="-12"/>
                <w:sz w:val="19"/>
                <w:szCs w:val="19"/>
              </w:rPr>
              <w:t xml:space="preserve"> </w:t>
            </w:r>
            <w:r w:rsidRPr="00621E18">
              <w:rPr>
                <w:sz w:val="19"/>
                <w:szCs w:val="19"/>
              </w:rPr>
              <w:t>individuální</w:t>
            </w:r>
            <w:r w:rsidRPr="00621E18">
              <w:rPr>
                <w:spacing w:val="-12"/>
                <w:sz w:val="19"/>
                <w:szCs w:val="19"/>
              </w:rPr>
              <w:t xml:space="preserve"> </w:t>
            </w:r>
            <w:r>
              <w:rPr>
                <w:spacing w:val="-12"/>
                <w:sz w:val="19"/>
                <w:szCs w:val="19"/>
              </w:rPr>
              <w:t xml:space="preserve"> </w:t>
            </w:r>
            <w:r w:rsidRPr="00621E18">
              <w:rPr>
                <w:sz w:val="19"/>
                <w:szCs w:val="19"/>
              </w:rPr>
              <w:t>práci</w:t>
            </w:r>
            <w:r w:rsidRPr="00621E18">
              <w:rPr>
                <w:spacing w:val="-11"/>
                <w:sz w:val="19"/>
                <w:szCs w:val="19"/>
              </w:rPr>
              <w:t xml:space="preserve"> </w:t>
            </w:r>
            <w:r>
              <w:rPr>
                <w:spacing w:val="-11"/>
                <w:sz w:val="19"/>
                <w:szCs w:val="19"/>
              </w:rPr>
              <w:t xml:space="preserve"> </w:t>
            </w:r>
            <w:r w:rsidRPr="00621E18">
              <w:rPr>
                <w:sz w:val="19"/>
                <w:szCs w:val="19"/>
              </w:rPr>
              <w:t xml:space="preserve">studentů a práci </w:t>
            </w:r>
            <w:r>
              <w:rPr>
                <w:sz w:val="19"/>
                <w:szCs w:val="19"/>
              </w:rPr>
              <w:t>s</w:t>
            </w:r>
          </w:p>
        </w:tc>
      </w:tr>
      <w:tr w:rsidR="007350E9" w:rsidRPr="00EF0A8C" w14:paraId="6EB092CA" w14:textId="77777777" w:rsidTr="00B018A6">
        <w:trPr>
          <w:trHeight w:val="197"/>
        </w:trPr>
        <w:tc>
          <w:tcPr>
            <w:tcW w:w="10065" w:type="dxa"/>
            <w:gridSpan w:val="15"/>
            <w:tcBorders>
              <w:top w:val="nil"/>
            </w:tcBorders>
            <w:shd w:val="clear" w:color="auto" w:fill="auto"/>
          </w:tcPr>
          <w:p w14:paraId="3207D119" w14:textId="62CFE8BF" w:rsidR="00621E18" w:rsidRPr="004D2CCC" w:rsidRDefault="00621E18" w:rsidP="00621E18">
            <w:pPr>
              <w:pStyle w:val="TableParagraph"/>
              <w:ind w:left="0"/>
              <w:jc w:val="both"/>
              <w:rPr>
                <w:sz w:val="19"/>
                <w:szCs w:val="19"/>
                <w:lang w:val="cs-CZ"/>
              </w:rPr>
            </w:pPr>
            <w:r w:rsidRPr="004D2CCC">
              <w:rPr>
                <w:sz w:val="19"/>
                <w:szCs w:val="19"/>
              </w:rPr>
              <w:t xml:space="preserve">textem </w:t>
            </w:r>
            <w:r w:rsidRPr="004D2CCC">
              <w:rPr>
                <w:sz w:val="19"/>
                <w:szCs w:val="19"/>
                <w:lang w:val="cs-CZ"/>
              </w:rPr>
              <w:t>(časopisecké</w:t>
            </w:r>
            <w:r w:rsidRPr="004D2CCC">
              <w:rPr>
                <w:spacing w:val="-11"/>
                <w:sz w:val="19"/>
                <w:szCs w:val="19"/>
                <w:lang w:val="cs-CZ"/>
              </w:rPr>
              <w:t xml:space="preserve"> </w:t>
            </w:r>
            <w:r w:rsidRPr="004D2CCC">
              <w:rPr>
                <w:sz w:val="19"/>
                <w:szCs w:val="19"/>
                <w:lang w:val="cs-CZ"/>
              </w:rPr>
              <w:t>publikace, učebnice, knihy). Celkový rozsah seminární výuky předmětu ve vyučovacích hodinách je za oba semestry 112 h. U studenta je očekávána aktivní participace formou samostudia při osvojování odborné slovní zásoby, její pochopení a následná aplikace v kontextu (čtení, poslech, mluvení), dále samostatná domácí práce při tvorbě odborného článku založeného na výsledcích vlastního výzkumu, příprava ústních prezentací těchto výsledků, a příprava</w:t>
            </w:r>
            <w:r w:rsidRPr="004D2CCC">
              <w:rPr>
                <w:spacing w:val="-22"/>
                <w:sz w:val="19"/>
                <w:szCs w:val="19"/>
                <w:lang w:val="cs-CZ"/>
              </w:rPr>
              <w:t xml:space="preserve"> </w:t>
            </w:r>
            <w:r w:rsidRPr="004D2CCC">
              <w:rPr>
                <w:sz w:val="19"/>
                <w:szCs w:val="19"/>
                <w:lang w:val="cs-CZ"/>
              </w:rPr>
              <w:t>a prezentace posteru pro odbornou konferenci v oboru.</w:t>
            </w:r>
          </w:p>
          <w:p w14:paraId="2BE797A0" w14:textId="69195EED" w:rsidR="007350E9" w:rsidRPr="00EF0A8C" w:rsidRDefault="00621E18" w:rsidP="00220365">
            <w:pPr>
              <w:jc w:val="both"/>
              <w:rPr>
                <w:spacing w:val="-2"/>
              </w:rPr>
            </w:pPr>
            <w:r w:rsidRPr="004D2CCC">
              <w:rPr>
                <w:b/>
                <w:sz w:val="19"/>
                <w:szCs w:val="19"/>
              </w:rPr>
              <w:t>Požadavky na zkoušku</w:t>
            </w:r>
            <w:r w:rsidRPr="004D2CCC">
              <w:rPr>
                <w:sz w:val="19"/>
                <w:szCs w:val="19"/>
              </w:rPr>
              <w:t xml:space="preserve">: Znalost angličtiny na úrovni advanced – C1; </w:t>
            </w:r>
            <w:r w:rsidRPr="004D2CCC">
              <w:rPr>
                <w:b/>
                <w:sz w:val="19"/>
                <w:szCs w:val="19"/>
              </w:rPr>
              <w:t>Psaní odborného článku</w:t>
            </w:r>
            <w:r w:rsidRPr="004D2CCC">
              <w:rPr>
                <w:sz w:val="19"/>
                <w:szCs w:val="19"/>
              </w:rPr>
              <w:t xml:space="preserve">, části a jejich typické rysy, ověření praktických dovedností v akademickém psaní; </w:t>
            </w:r>
            <w:r w:rsidRPr="004D2CCC">
              <w:rPr>
                <w:b/>
                <w:sz w:val="19"/>
                <w:szCs w:val="19"/>
              </w:rPr>
              <w:t>Porozumění odbornému textu</w:t>
            </w:r>
            <w:r w:rsidRPr="004D2CCC">
              <w:rPr>
                <w:sz w:val="19"/>
                <w:szCs w:val="19"/>
              </w:rPr>
              <w:t xml:space="preserve">, schopnost zpracovat získané informace a prezentovat je ústně. </w:t>
            </w:r>
            <w:r w:rsidRPr="004D2CCC">
              <w:rPr>
                <w:b/>
                <w:sz w:val="19"/>
                <w:szCs w:val="19"/>
              </w:rPr>
              <w:t xml:space="preserve">Přečteno min. 200 stran </w:t>
            </w:r>
            <w:r w:rsidRPr="004D2CCC">
              <w:rPr>
                <w:sz w:val="19"/>
                <w:szCs w:val="19"/>
              </w:rPr>
              <w:t xml:space="preserve">odborného anglického textu z oboru. </w:t>
            </w:r>
            <w:r w:rsidRPr="004D2CCC">
              <w:rPr>
                <w:b/>
                <w:sz w:val="19"/>
                <w:szCs w:val="19"/>
              </w:rPr>
              <w:t xml:space="preserve">Prezentace </w:t>
            </w:r>
            <w:r w:rsidRPr="004D2CCC">
              <w:rPr>
                <w:sz w:val="19"/>
                <w:szCs w:val="19"/>
              </w:rPr>
              <w:t>na základě zadané části přečteného odborného textu. Použití</w:t>
            </w:r>
            <w:r w:rsidRPr="004D2CCC">
              <w:rPr>
                <w:spacing w:val="-9"/>
                <w:sz w:val="19"/>
                <w:szCs w:val="19"/>
              </w:rPr>
              <w:t xml:space="preserve"> </w:t>
            </w:r>
            <w:r w:rsidRPr="004D2CCC">
              <w:rPr>
                <w:sz w:val="19"/>
                <w:szCs w:val="19"/>
              </w:rPr>
              <w:t>prostředků</w:t>
            </w:r>
            <w:r w:rsidRPr="004D2CCC">
              <w:rPr>
                <w:spacing w:val="-6"/>
                <w:sz w:val="19"/>
                <w:szCs w:val="19"/>
              </w:rPr>
              <w:t xml:space="preserve"> </w:t>
            </w:r>
            <w:r w:rsidRPr="004D2CCC">
              <w:rPr>
                <w:sz w:val="19"/>
                <w:szCs w:val="19"/>
              </w:rPr>
              <w:t>typických</w:t>
            </w:r>
            <w:r w:rsidRPr="004D2CCC">
              <w:rPr>
                <w:spacing w:val="-6"/>
                <w:sz w:val="19"/>
                <w:szCs w:val="19"/>
              </w:rPr>
              <w:t xml:space="preserve"> </w:t>
            </w:r>
            <w:r w:rsidRPr="004D2CCC">
              <w:rPr>
                <w:sz w:val="19"/>
                <w:szCs w:val="19"/>
              </w:rPr>
              <w:t>pro</w:t>
            </w:r>
            <w:r w:rsidRPr="004D2CCC">
              <w:rPr>
                <w:spacing w:val="-5"/>
                <w:sz w:val="19"/>
                <w:szCs w:val="19"/>
              </w:rPr>
              <w:t xml:space="preserve"> </w:t>
            </w:r>
            <w:r w:rsidRPr="004D2CCC">
              <w:rPr>
                <w:sz w:val="19"/>
                <w:szCs w:val="19"/>
              </w:rPr>
              <w:t>tento</w:t>
            </w:r>
            <w:r w:rsidRPr="004D2CCC">
              <w:rPr>
                <w:spacing w:val="-3"/>
                <w:sz w:val="19"/>
                <w:szCs w:val="19"/>
              </w:rPr>
              <w:t xml:space="preserve"> </w:t>
            </w:r>
            <w:r w:rsidRPr="004D2CCC">
              <w:rPr>
                <w:sz w:val="19"/>
                <w:szCs w:val="19"/>
              </w:rPr>
              <w:t>žánr</w:t>
            </w:r>
            <w:r w:rsidRPr="004D2CCC">
              <w:rPr>
                <w:spacing w:val="-6"/>
                <w:sz w:val="19"/>
                <w:szCs w:val="19"/>
              </w:rPr>
              <w:t xml:space="preserve"> </w:t>
            </w:r>
            <w:r w:rsidRPr="004D2CCC">
              <w:rPr>
                <w:sz w:val="19"/>
                <w:szCs w:val="19"/>
              </w:rPr>
              <w:t>–</w:t>
            </w:r>
            <w:r w:rsidRPr="004D2CCC">
              <w:rPr>
                <w:spacing w:val="-3"/>
                <w:sz w:val="19"/>
                <w:szCs w:val="19"/>
              </w:rPr>
              <w:t xml:space="preserve"> </w:t>
            </w:r>
            <w:r w:rsidRPr="004D2CCC">
              <w:rPr>
                <w:sz w:val="19"/>
                <w:szCs w:val="19"/>
              </w:rPr>
              <w:t>struktura,</w:t>
            </w:r>
            <w:r w:rsidRPr="004D2CCC">
              <w:rPr>
                <w:spacing w:val="-3"/>
                <w:sz w:val="19"/>
                <w:szCs w:val="19"/>
              </w:rPr>
              <w:t xml:space="preserve"> </w:t>
            </w:r>
            <w:r w:rsidRPr="004D2CCC">
              <w:rPr>
                <w:sz w:val="19"/>
                <w:szCs w:val="19"/>
              </w:rPr>
              <w:t>spojovací</w:t>
            </w:r>
            <w:r w:rsidRPr="004D2CCC">
              <w:rPr>
                <w:spacing w:val="-6"/>
                <w:sz w:val="19"/>
                <w:szCs w:val="19"/>
              </w:rPr>
              <w:t xml:space="preserve"> </w:t>
            </w:r>
            <w:r w:rsidRPr="004D2CCC">
              <w:rPr>
                <w:sz w:val="19"/>
                <w:szCs w:val="19"/>
              </w:rPr>
              <w:t>fráze,</w:t>
            </w:r>
            <w:r w:rsidRPr="004D2CCC">
              <w:rPr>
                <w:spacing w:val="-4"/>
                <w:sz w:val="19"/>
                <w:szCs w:val="19"/>
              </w:rPr>
              <w:t xml:space="preserve"> </w:t>
            </w:r>
            <w:r w:rsidRPr="004D2CCC">
              <w:rPr>
                <w:sz w:val="19"/>
                <w:szCs w:val="19"/>
              </w:rPr>
              <w:t>neverbální</w:t>
            </w:r>
            <w:r w:rsidRPr="004D2CCC">
              <w:rPr>
                <w:spacing w:val="-9"/>
                <w:sz w:val="19"/>
                <w:szCs w:val="19"/>
              </w:rPr>
              <w:t xml:space="preserve"> </w:t>
            </w:r>
            <w:r w:rsidRPr="004D2CCC">
              <w:rPr>
                <w:sz w:val="19"/>
                <w:szCs w:val="19"/>
              </w:rPr>
              <w:t>komunikace,</w:t>
            </w:r>
            <w:r w:rsidRPr="004D2CCC">
              <w:rPr>
                <w:spacing w:val="-5"/>
                <w:sz w:val="19"/>
                <w:szCs w:val="19"/>
              </w:rPr>
              <w:t xml:space="preserve"> </w:t>
            </w:r>
            <w:r w:rsidRPr="004D2CCC">
              <w:rPr>
                <w:sz w:val="19"/>
                <w:szCs w:val="19"/>
              </w:rPr>
              <w:t>vizuální</w:t>
            </w:r>
            <w:r w:rsidRPr="004D2CCC">
              <w:rPr>
                <w:spacing w:val="-6"/>
                <w:sz w:val="19"/>
                <w:szCs w:val="19"/>
              </w:rPr>
              <w:t xml:space="preserve"> </w:t>
            </w:r>
            <w:r w:rsidRPr="004D2CCC">
              <w:rPr>
                <w:sz w:val="19"/>
                <w:szCs w:val="19"/>
              </w:rPr>
              <w:t>pomůcky</w:t>
            </w:r>
            <w:r w:rsidRPr="004D2CCC">
              <w:rPr>
                <w:spacing w:val="-6"/>
                <w:sz w:val="19"/>
                <w:szCs w:val="19"/>
              </w:rPr>
              <w:t xml:space="preserve"> </w:t>
            </w:r>
            <w:r w:rsidRPr="004D2CCC">
              <w:rPr>
                <w:sz w:val="19"/>
                <w:szCs w:val="19"/>
              </w:rPr>
              <w:t>atd.</w:t>
            </w:r>
            <w:r w:rsidRPr="004D2CCC">
              <w:rPr>
                <w:spacing w:val="-5"/>
                <w:sz w:val="19"/>
                <w:szCs w:val="19"/>
              </w:rPr>
              <w:t xml:space="preserve"> </w:t>
            </w:r>
            <w:r w:rsidRPr="004D2CCC">
              <w:rPr>
                <w:sz w:val="19"/>
                <w:szCs w:val="19"/>
              </w:rPr>
              <w:t>Jazyk</w:t>
            </w:r>
            <w:r w:rsidRPr="004D2CCC">
              <w:rPr>
                <w:spacing w:val="-6"/>
                <w:sz w:val="19"/>
                <w:szCs w:val="19"/>
              </w:rPr>
              <w:t xml:space="preserve"> </w:t>
            </w:r>
            <w:r w:rsidRPr="004D2CCC">
              <w:rPr>
                <w:sz w:val="19"/>
                <w:szCs w:val="19"/>
              </w:rPr>
              <w:t>potřebný</w:t>
            </w:r>
            <w:r w:rsidRPr="004D2CCC">
              <w:rPr>
                <w:spacing w:val="-6"/>
                <w:sz w:val="19"/>
                <w:szCs w:val="19"/>
              </w:rPr>
              <w:t xml:space="preserve"> </w:t>
            </w:r>
            <w:r w:rsidRPr="004D2CCC">
              <w:rPr>
                <w:sz w:val="19"/>
                <w:szCs w:val="19"/>
              </w:rPr>
              <w:t>pro situace, do nichž se dostává vědecký pracovník.</w:t>
            </w:r>
          </w:p>
        </w:tc>
      </w:tr>
      <w:tr w:rsidR="007350E9" w:rsidRPr="00EF0A8C" w14:paraId="79D691EC" w14:textId="77777777" w:rsidTr="00AC7038">
        <w:trPr>
          <w:trHeight w:val="197"/>
        </w:trPr>
        <w:tc>
          <w:tcPr>
            <w:tcW w:w="3545" w:type="dxa"/>
            <w:gridSpan w:val="3"/>
            <w:tcBorders>
              <w:top w:val="nil"/>
            </w:tcBorders>
            <w:shd w:val="clear" w:color="auto" w:fill="F7CAAC"/>
          </w:tcPr>
          <w:p w14:paraId="06FC3C08" w14:textId="77777777" w:rsidR="007350E9" w:rsidRPr="00EF0A8C" w:rsidRDefault="007350E9" w:rsidP="00220365">
            <w:pPr>
              <w:jc w:val="both"/>
              <w:rPr>
                <w:b/>
              </w:rPr>
            </w:pPr>
            <w:r w:rsidRPr="00EF0A8C">
              <w:rPr>
                <w:b/>
              </w:rPr>
              <w:t>Garant předmětu</w:t>
            </w:r>
          </w:p>
        </w:tc>
        <w:tc>
          <w:tcPr>
            <w:tcW w:w="6520" w:type="dxa"/>
            <w:gridSpan w:val="12"/>
            <w:tcBorders>
              <w:top w:val="nil"/>
            </w:tcBorders>
          </w:tcPr>
          <w:p w14:paraId="1597C112" w14:textId="77777777" w:rsidR="007350E9" w:rsidRPr="00EF0A8C" w:rsidRDefault="007350E9" w:rsidP="00220365">
            <w:pPr>
              <w:jc w:val="both"/>
            </w:pPr>
            <w:r w:rsidRPr="00EF0A8C">
              <w:rPr>
                <w:spacing w:val="-2"/>
              </w:rPr>
              <w:t>doc. Ing. Anežka Lengálová, Ph.D.</w:t>
            </w:r>
          </w:p>
        </w:tc>
      </w:tr>
      <w:tr w:rsidR="007350E9" w:rsidRPr="00EF0A8C" w14:paraId="0A5A22E7" w14:textId="77777777" w:rsidTr="00AC7038">
        <w:trPr>
          <w:trHeight w:val="243"/>
        </w:trPr>
        <w:tc>
          <w:tcPr>
            <w:tcW w:w="3545" w:type="dxa"/>
            <w:gridSpan w:val="3"/>
            <w:tcBorders>
              <w:top w:val="nil"/>
            </w:tcBorders>
            <w:shd w:val="clear" w:color="auto" w:fill="F7CAAC"/>
          </w:tcPr>
          <w:p w14:paraId="37A90864" w14:textId="77777777" w:rsidR="007350E9" w:rsidRPr="00EF0A8C" w:rsidRDefault="007350E9" w:rsidP="00220365">
            <w:pPr>
              <w:jc w:val="both"/>
              <w:rPr>
                <w:b/>
              </w:rPr>
            </w:pPr>
            <w:r w:rsidRPr="00EF0A8C">
              <w:rPr>
                <w:b/>
              </w:rPr>
              <w:t>Zapojení garanta do výuky předmětu</w:t>
            </w:r>
          </w:p>
        </w:tc>
        <w:tc>
          <w:tcPr>
            <w:tcW w:w="6520" w:type="dxa"/>
            <w:gridSpan w:val="12"/>
            <w:tcBorders>
              <w:top w:val="nil"/>
            </w:tcBorders>
          </w:tcPr>
          <w:p w14:paraId="6AB3AF54" w14:textId="77777777" w:rsidR="007350E9" w:rsidRPr="00EF0A8C" w:rsidRDefault="007350E9" w:rsidP="00220365">
            <w:pPr>
              <w:jc w:val="both"/>
            </w:pPr>
            <w:r w:rsidRPr="00EF0A8C">
              <w:t>100%</w:t>
            </w:r>
          </w:p>
        </w:tc>
      </w:tr>
      <w:tr w:rsidR="007350E9" w:rsidRPr="00EF0A8C" w14:paraId="510F49BE" w14:textId="77777777" w:rsidTr="00AC7038">
        <w:tc>
          <w:tcPr>
            <w:tcW w:w="3545" w:type="dxa"/>
            <w:gridSpan w:val="3"/>
            <w:shd w:val="clear" w:color="auto" w:fill="F7CAAC"/>
          </w:tcPr>
          <w:p w14:paraId="3EF9B549" w14:textId="77777777" w:rsidR="007350E9" w:rsidRPr="00EF0A8C" w:rsidRDefault="007350E9" w:rsidP="00220365">
            <w:pPr>
              <w:jc w:val="both"/>
              <w:rPr>
                <w:b/>
              </w:rPr>
            </w:pPr>
            <w:r w:rsidRPr="00EF0A8C">
              <w:rPr>
                <w:b/>
              </w:rPr>
              <w:t>Vyučující</w:t>
            </w:r>
          </w:p>
        </w:tc>
        <w:tc>
          <w:tcPr>
            <w:tcW w:w="6520" w:type="dxa"/>
            <w:gridSpan w:val="12"/>
            <w:tcBorders>
              <w:bottom w:val="nil"/>
            </w:tcBorders>
          </w:tcPr>
          <w:p w14:paraId="0CAC824C" w14:textId="77777777" w:rsidR="007350E9" w:rsidRPr="00EF0A8C" w:rsidRDefault="007350E9" w:rsidP="00220365">
            <w:pPr>
              <w:jc w:val="both"/>
            </w:pPr>
          </w:p>
        </w:tc>
      </w:tr>
      <w:tr w:rsidR="007350E9" w:rsidRPr="00EF0A8C" w14:paraId="002DEBDE" w14:textId="77777777" w:rsidTr="00B018A6">
        <w:trPr>
          <w:trHeight w:val="272"/>
        </w:trPr>
        <w:tc>
          <w:tcPr>
            <w:tcW w:w="10065" w:type="dxa"/>
            <w:gridSpan w:val="15"/>
            <w:tcBorders>
              <w:top w:val="nil"/>
            </w:tcBorders>
          </w:tcPr>
          <w:p w14:paraId="528CD756" w14:textId="77777777" w:rsidR="007350E9" w:rsidRPr="00EF0A8C" w:rsidRDefault="007350E9" w:rsidP="00220365">
            <w:pPr>
              <w:jc w:val="both"/>
            </w:pPr>
            <w:r w:rsidRPr="00EF0A8C">
              <w:rPr>
                <w:spacing w:val="-2"/>
              </w:rPr>
              <w:t>doc. Ing. Anežka Lengálová, Ph.D.</w:t>
            </w:r>
          </w:p>
        </w:tc>
      </w:tr>
      <w:tr w:rsidR="007350E9" w:rsidRPr="00EF0A8C" w14:paraId="23E4A001" w14:textId="77777777" w:rsidTr="00AC7038">
        <w:tc>
          <w:tcPr>
            <w:tcW w:w="3545" w:type="dxa"/>
            <w:gridSpan w:val="3"/>
            <w:shd w:val="clear" w:color="auto" w:fill="F7CAAC"/>
          </w:tcPr>
          <w:p w14:paraId="7CBE4D28" w14:textId="77777777" w:rsidR="007350E9" w:rsidRPr="00EF0A8C" w:rsidRDefault="007350E9" w:rsidP="00220365">
            <w:pPr>
              <w:jc w:val="both"/>
              <w:rPr>
                <w:b/>
              </w:rPr>
            </w:pPr>
            <w:r w:rsidRPr="00EF0A8C">
              <w:rPr>
                <w:b/>
              </w:rPr>
              <w:t>Stručná anotace předmětu</w:t>
            </w:r>
          </w:p>
        </w:tc>
        <w:tc>
          <w:tcPr>
            <w:tcW w:w="6520" w:type="dxa"/>
            <w:gridSpan w:val="12"/>
            <w:tcBorders>
              <w:bottom w:val="nil"/>
            </w:tcBorders>
          </w:tcPr>
          <w:p w14:paraId="2BA2E980" w14:textId="77777777" w:rsidR="007350E9" w:rsidRPr="00EF0A8C" w:rsidRDefault="007350E9" w:rsidP="00220365">
            <w:pPr>
              <w:jc w:val="both"/>
            </w:pPr>
          </w:p>
        </w:tc>
      </w:tr>
      <w:tr w:rsidR="007350E9" w:rsidRPr="00EF0A8C" w14:paraId="47C40A40" w14:textId="77777777" w:rsidTr="00B018A6">
        <w:trPr>
          <w:trHeight w:val="2410"/>
        </w:trPr>
        <w:tc>
          <w:tcPr>
            <w:tcW w:w="10065" w:type="dxa"/>
            <w:gridSpan w:val="15"/>
            <w:tcBorders>
              <w:top w:val="nil"/>
              <w:bottom w:val="single" w:sz="12" w:space="0" w:color="auto"/>
            </w:tcBorders>
          </w:tcPr>
          <w:p w14:paraId="14DB0B4D" w14:textId="77777777" w:rsidR="007350E9" w:rsidRPr="004D2CCC" w:rsidRDefault="007350E9" w:rsidP="004D2CCC">
            <w:pPr>
              <w:widowControl w:val="0"/>
              <w:spacing w:after="120"/>
              <w:jc w:val="both"/>
              <w:rPr>
                <w:sz w:val="19"/>
                <w:szCs w:val="19"/>
                <w:lang w:eastAsia="en-US"/>
              </w:rPr>
            </w:pPr>
            <w:r w:rsidRPr="004D2CCC">
              <w:rPr>
                <w:sz w:val="19"/>
                <w:szCs w:val="19"/>
                <w:lang w:eastAsia="en-US"/>
              </w:rPr>
              <w:lastRenderedPageBreak/>
              <w:t>Cílem předmětu je seznámit studenty se čtyřmi základními oblastmi komunikačních a prezentačních dovedností v angličtině: porozumění textu, psaní odborného článku, ústní prezentace výsledků výzkumu a profesní komunikace.</w:t>
            </w:r>
          </w:p>
          <w:p w14:paraId="324D40A5" w14:textId="1EF225B8" w:rsidR="007350E9" w:rsidRPr="004D2CCC" w:rsidRDefault="007350E9" w:rsidP="00220365">
            <w:pPr>
              <w:widowControl w:val="0"/>
              <w:numPr>
                <w:ilvl w:val="1"/>
                <w:numId w:val="23"/>
              </w:numPr>
              <w:ind w:left="113" w:hanging="113"/>
              <w:jc w:val="both"/>
              <w:rPr>
                <w:sz w:val="19"/>
                <w:szCs w:val="19"/>
                <w:lang w:eastAsia="en-US"/>
              </w:rPr>
            </w:pPr>
            <w:r w:rsidRPr="004D2CCC">
              <w:rPr>
                <w:sz w:val="19"/>
                <w:szCs w:val="19"/>
                <w:lang w:eastAsia="en-US"/>
              </w:rPr>
              <w:t xml:space="preserve">Odborná terminologie potřebná v praxi vědecko-vývojového pracovníka působícího v dané oblasti a její následné použití v kontextu (čtení, porozumění a práce s autentickým odborným textem z příslušné </w:t>
            </w:r>
            <w:r w:rsidR="00376077" w:rsidRPr="004D2CCC">
              <w:rPr>
                <w:sz w:val="19"/>
                <w:szCs w:val="19"/>
                <w:lang w:eastAsia="en-US"/>
              </w:rPr>
              <w:t>oblasti – abstrakce</w:t>
            </w:r>
            <w:r w:rsidRPr="004D2CCC">
              <w:rPr>
                <w:sz w:val="19"/>
                <w:szCs w:val="19"/>
                <w:lang w:eastAsia="en-US"/>
              </w:rPr>
              <w:t>, dedukce, sumarizace,</w:t>
            </w:r>
            <w:r w:rsidR="00376077" w:rsidRPr="004D2CCC">
              <w:rPr>
                <w:sz w:val="19"/>
                <w:szCs w:val="19"/>
                <w:lang w:eastAsia="en-US"/>
              </w:rPr>
              <w:t xml:space="preserve"> argumentace,</w:t>
            </w:r>
            <w:r w:rsidRPr="004D2CCC">
              <w:rPr>
                <w:sz w:val="19"/>
                <w:szCs w:val="19"/>
                <w:lang w:eastAsia="en-US"/>
              </w:rPr>
              <w:t xml:space="preserve"> apod.). </w:t>
            </w:r>
          </w:p>
          <w:p w14:paraId="58B5D235" w14:textId="40707C31" w:rsidR="007350E9" w:rsidRPr="004D2CCC" w:rsidRDefault="007350E9" w:rsidP="00220365">
            <w:pPr>
              <w:widowControl w:val="0"/>
              <w:numPr>
                <w:ilvl w:val="1"/>
                <w:numId w:val="23"/>
              </w:numPr>
              <w:ind w:left="113" w:hanging="113"/>
              <w:jc w:val="both"/>
              <w:rPr>
                <w:sz w:val="19"/>
                <w:szCs w:val="19"/>
                <w:lang w:eastAsia="en-US"/>
              </w:rPr>
            </w:pPr>
            <w:r w:rsidRPr="004D2CCC">
              <w:rPr>
                <w:sz w:val="19"/>
                <w:szCs w:val="19"/>
                <w:lang w:eastAsia="en-US"/>
              </w:rPr>
              <w:t xml:space="preserve">Psaní odborných textů v praxi vědecko-vývojového </w:t>
            </w:r>
            <w:r w:rsidR="00376077" w:rsidRPr="004D2CCC">
              <w:rPr>
                <w:sz w:val="19"/>
                <w:szCs w:val="19"/>
                <w:lang w:eastAsia="en-US"/>
              </w:rPr>
              <w:t>pracovníka – různé</w:t>
            </w:r>
            <w:r w:rsidRPr="004D2CCC">
              <w:rPr>
                <w:sz w:val="19"/>
                <w:szCs w:val="19"/>
                <w:lang w:eastAsia="en-US"/>
              </w:rPr>
              <w:t xml:space="preserve"> typy textů (od obecného ke konkrétnímu, </w:t>
            </w:r>
            <w:r w:rsidR="00376077" w:rsidRPr="004D2CCC">
              <w:rPr>
                <w:sz w:val="19"/>
                <w:szCs w:val="19"/>
                <w:lang w:eastAsia="en-US"/>
              </w:rPr>
              <w:t>problém – řešení</w:t>
            </w:r>
            <w:r w:rsidRPr="004D2CCC">
              <w:rPr>
                <w:sz w:val="19"/>
                <w:szCs w:val="19"/>
                <w:lang w:eastAsia="en-US"/>
              </w:rPr>
              <w:t>, popis procesu, komentář k tabulkám/grafům, psaní souhrnu); psaní článku do odborného časopisu na základě vlastních výsledků výzkumu.</w:t>
            </w:r>
          </w:p>
          <w:p w14:paraId="524E140B" w14:textId="77777777" w:rsidR="007350E9" w:rsidRPr="004D2CCC" w:rsidRDefault="007350E9" w:rsidP="00220365">
            <w:pPr>
              <w:numPr>
                <w:ilvl w:val="1"/>
                <w:numId w:val="23"/>
              </w:numPr>
              <w:ind w:left="113" w:hanging="113"/>
              <w:contextualSpacing/>
              <w:jc w:val="both"/>
              <w:rPr>
                <w:sz w:val="19"/>
                <w:szCs w:val="19"/>
              </w:rPr>
            </w:pPr>
            <w:r w:rsidRPr="004D2CCC">
              <w:rPr>
                <w:sz w:val="19"/>
                <w:szCs w:val="19"/>
              </w:rPr>
              <w:t>Příprava a přednes odborných prezentací v dané oblasti, tvorba a prezentace posteru – dovednosti pro mezinárodní konference</w:t>
            </w:r>
            <w:r w:rsidRPr="004D2CCC">
              <w:rPr>
                <w:sz w:val="19"/>
                <w:szCs w:val="19"/>
                <w:lang w:val="en-GB"/>
              </w:rPr>
              <w:t xml:space="preserve">; </w:t>
            </w:r>
            <w:r w:rsidRPr="004D2CCC">
              <w:rPr>
                <w:sz w:val="19"/>
                <w:szCs w:val="19"/>
              </w:rPr>
              <w:t>zpětná vazba od vyučujícího a peer feedback.</w:t>
            </w:r>
          </w:p>
          <w:p w14:paraId="1863CD34" w14:textId="77777777" w:rsidR="007350E9" w:rsidRPr="00EF0A8C" w:rsidRDefault="007350E9" w:rsidP="00220365">
            <w:pPr>
              <w:numPr>
                <w:ilvl w:val="1"/>
                <w:numId w:val="23"/>
              </w:numPr>
              <w:ind w:left="113" w:hanging="113"/>
              <w:contextualSpacing/>
              <w:jc w:val="both"/>
            </w:pPr>
            <w:r w:rsidRPr="004D2CCC">
              <w:rPr>
                <w:sz w:val="19"/>
                <w:szCs w:val="19"/>
              </w:rPr>
              <w:t>Další typy ústní komunikace (v oblasti odborné i profesní), s nimiž se vědecko-výzkumný pracovník setkává.</w:t>
            </w:r>
          </w:p>
        </w:tc>
      </w:tr>
      <w:tr w:rsidR="007350E9" w:rsidRPr="00EF0A8C" w14:paraId="5FDB7388" w14:textId="77777777" w:rsidTr="00B018A6">
        <w:trPr>
          <w:trHeight w:val="265"/>
        </w:trPr>
        <w:tc>
          <w:tcPr>
            <w:tcW w:w="3904" w:type="dxa"/>
            <w:gridSpan w:val="5"/>
            <w:tcBorders>
              <w:top w:val="nil"/>
            </w:tcBorders>
            <w:shd w:val="clear" w:color="auto" w:fill="F7CAAC"/>
          </w:tcPr>
          <w:p w14:paraId="46CA023B" w14:textId="48C5744A" w:rsidR="007350E9" w:rsidRPr="00EF0A8C" w:rsidRDefault="007350E9" w:rsidP="00220365">
            <w:pPr>
              <w:jc w:val="both"/>
            </w:pPr>
            <w:r w:rsidRPr="00EF0A8C">
              <w:rPr>
                <w:b/>
              </w:rPr>
              <w:t>Studijní literatura a studijní pomůc</w:t>
            </w:r>
            <w:r w:rsidR="00D01DB5" w:rsidRPr="00EF0A8C">
              <w:rPr>
                <w:b/>
              </w:rPr>
              <w:t>ky</w:t>
            </w:r>
          </w:p>
        </w:tc>
        <w:tc>
          <w:tcPr>
            <w:tcW w:w="6161" w:type="dxa"/>
            <w:gridSpan w:val="10"/>
            <w:tcBorders>
              <w:top w:val="nil"/>
              <w:bottom w:val="nil"/>
            </w:tcBorders>
          </w:tcPr>
          <w:p w14:paraId="4EC46820" w14:textId="77777777" w:rsidR="007350E9" w:rsidRPr="00EF0A8C" w:rsidRDefault="007350E9" w:rsidP="00220365">
            <w:pPr>
              <w:jc w:val="both"/>
            </w:pPr>
          </w:p>
        </w:tc>
      </w:tr>
      <w:tr w:rsidR="007350E9" w:rsidRPr="00EF0A8C" w14:paraId="69581201" w14:textId="77777777" w:rsidTr="00B018A6">
        <w:trPr>
          <w:trHeight w:val="1497"/>
        </w:trPr>
        <w:tc>
          <w:tcPr>
            <w:tcW w:w="10065" w:type="dxa"/>
            <w:gridSpan w:val="15"/>
            <w:tcBorders>
              <w:top w:val="nil"/>
            </w:tcBorders>
          </w:tcPr>
          <w:p w14:paraId="00EC156E" w14:textId="77777777" w:rsidR="007350E9" w:rsidRPr="00EF0A8C" w:rsidRDefault="007350E9" w:rsidP="00220365">
            <w:pPr>
              <w:jc w:val="both"/>
              <w:rPr>
                <w:u w:val="single"/>
              </w:rPr>
            </w:pPr>
            <w:r w:rsidRPr="00EF0A8C">
              <w:rPr>
                <w:u w:val="single"/>
              </w:rPr>
              <w:t>Povinná literatura:</w:t>
            </w:r>
          </w:p>
          <w:p w14:paraId="7BFEDB73" w14:textId="40B00F19" w:rsidR="007350E9" w:rsidRPr="00EF0A8C" w:rsidRDefault="007350E9" w:rsidP="00220365">
            <w:pPr>
              <w:widowControl w:val="0"/>
              <w:jc w:val="both"/>
              <w:rPr>
                <w:sz w:val="19"/>
                <w:szCs w:val="19"/>
                <w:lang w:val="en-US" w:eastAsia="en-US"/>
              </w:rPr>
            </w:pPr>
            <w:r w:rsidRPr="00EF0A8C">
              <w:rPr>
                <w:sz w:val="19"/>
                <w:szCs w:val="19"/>
                <w:lang w:val="en-US" w:eastAsia="en-US"/>
              </w:rPr>
              <w:t xml:space="preserve">CHAZAL, E., McCARTER, S. </w:t>
            </w:r>
            <w:r w:rsidRPr="00EF0A8C">
              <w:rPr>
                <w:i/>
                <w:sz w:val="19"/>
                <w:szCs w:val="19"/>
                <w:lang w:val="en-US" w:eastAsia="en-US"/>
              </w:rPr>
              <w:t>Oxford EAP: A Course in English for Academic Purposes</w:t>
            </w:r>
            <w:r w:rsidRPr="00EF0A8C">
              <w:rPr>
                <w:sz w:val="19"/>
                <w:szCs w:val="19"/>
                <w:lang w:val="en-US" w:eastAsia="en-US"/>
              </w:rPr>
              <w:t>. 1. vyd. Oxford: Oxford University Press, 2012</w:t>
            </w:r>
            <w:r w:rsidR="004D2CCC">
              <w:rPr>
                <w:sz w:val="19"/>
                <w:szCs w:val="19"/>
                <w:lang w:val="en-US" w:eastAsia="en-US"/>
              </w:rPr>
              <w:t xml:space="preserve">. </w:t>
            </w:r>
            <w:r w:rsidRPr="00EF0A8C">
              <w:rPr>
                <w:sz w:val="19"/>
                <w:szCs w:val="19"/>
                <w:lang w:val="en-US" w:eastAsia="en-US"/>
              </w:rPr>
              <w:t>152 s. ISBN 978-0-19-400183-0.</w:t>
            </w:r>
          </w:p>
          <w:p w14:paraId="7B35B759" w14:textId="60D7BE15" w:rsidR="007350E9" w:rsidRPr="00EF0A8C" w:rsidRDefault="007350E9" w:rsidP="00220365">
            <w:pPr>
              <w:widowControl w:val="0"/>
              <w:jc w:val="both"/>
              <w:rPr>
                <w:sz w:val="19"/>
                <w:szCs w:val="19"/>
                <w:lang w:val="en-US" w:eastAsia="en-US"/>
              </w:rPr>
            </w:pPr>
            <w:r w:rsidRPr="00EF0A8C">
              <w:rPr>
                <w:sz w:val="19"/>
                <w:szCs w:val="19"/>
                <w:lang w:val="en-US" w:eastAsia="en-US"/>
              </w:rPr>
              <w:t xml:space="preserve">SWALES, J.M., FEAK, CH.B. </w:t>
            </w:r>
            <w:r w:rsidRPr="00EF0A8C">
              <w:rPr>
                <w:i/>
                <w:sz w:val="19"/>
                <w:szCs w:val="19"/>
                <w:lang w:val="en-US" w:eastAsia="en-US"/>
              </w:rPr>
              <w:t>Academic Writing for Graduate Students: Essential Tasks and Skills</w:t>
            </w:r>
            <w:r w:rsidRPr="00EF0A8C">
              <w:rPr>
                <w:sz w:val="19"/>
                <w:szCs w:val="19"/>
                <w:lang w:val="en-US" w:eastAsia="en-US"/>
              </w:rPr>
              <w:t>. 3. vyd. Ann Arbor: University of Michigan Press, 2012</w:t>
            </w:r>
            <w:r w:rsidR="004D2CCC">
              <w:rPr>
                <w:sz w:val="19"/>
                <w:szCs w:val="19"/>
                <w:lang w:val="en-US" w:eastAsia="en-US"/>
              </w:rPr>
              <w:t xml:space="preserve">. </w:t>
            </w:r>
            <w:r w:rsidRPr="00EF0A8C">
              <w:rPr>
                <w:sz w:val="19"/>
                <w:szCs w:val="19"/>
                <w:lang w:val="en-US" w:eastAsia="en-US"/>
              </w:rPr>
              <w:t>vi, 117 s. ISBN 978-0-472-034758.</w:t>
            </w:r>
          </w:p>
          <w:p w14:paraId="56C7BE5A" w14:textId="341D963A" w:rsidR="007350E9" w:rsidRPr="00EF0A8C" w:rsidRDefault="007350E9" w:rsidP="00220365">
            <w:pPr>
              <w:widowControl w:val="0"/>
              <w:jc w:val="both"/>
              <w:rPr>
                <w:sz w:val="19"/>
                <w:szCs w:val="19"/>
                <w:lang w:val="en-US" w:eastAsia="en-US"/>
              </w:rPr>
            </w:pPr>
            <w:r w:rsidRPr="00EF0A8C">
              <w:rPr>
                <w:sz w:val="19"/>
                <w:szCs w:val="19"/>
                <w:lang w:val="en-US" w:eastAsia="en-US"/>
              </w:rPr>
              <w:t xml:space="preserve">LENGÁLOVÁ, A. </w:t>
            </w:r>
            <w:r w:rsidRPr="00EF0A8C">
              <w:rPr>
                <w:i/>
                <w:sz w:val="19"/>
                <w:szCs w:val="19"/>
                <w:lang w:val="en-US" w:eastAsia="en-US"/>
              </w:rPr>
              <w:t>Communication Skills for International Conferences</w:t>
            </w:r>
            <w:r w:rsidRPr="00EF0A8C">
              <w:rPr>
                <w:sz w:val="19"/>
                <w:szCs w:val="19"/>
                <w:lang w:val="en-US" w:eastAsia="en-US"/>
              </w:rPr>
              <w:t>. 2. vyd. Zlín: UTB, 2008</w:t>
            </w:r>
            <w:r w:rsidR="004D2CCC">
              <w:rPr>
                <w:sz w:val="19"/>
                <w:szCs w:val="19"/>
                <w:lang w:val="en-US" w:eastAsia="en-US"/>
              </w:rPr>
              <w:t xml:space="preserve">. </w:t>
            </w:r>
            <w:r w:rsidRPr="00EF0A8C">
              <w:rPr>
                <w:sz w:val="19"/>
                <w:szCs w:val="19"/>
                <w:lang w:val="en-US" w:eastAsia="en-US"/>
              </w:rPr>
              <w:t>120 s. ISBN 9788073187514.</w:t>
            </w:r>
            <w:r w:rsidR="00621E18">
              <w:rPr>
                <w:sz w:val="19"/>
                <w:szCs w:val="19"/>
                <w:lang w:val="en-US" w:eastAsia="en-US"/>
              </w:rPr>
              <w:t xml:space="preserve"> </w:t>
            </w:r>
            <w:r w:rsidR="00621E18" w:rsidRPr="00856980">
              <w:rPr>
                <w:sz w:val="19"/>
                <w:szCs w:val="19"/>
              </w:rPr>
              <w:t xml:space="preserve">Dostupné z: </w:t>
            </w:r>
            <w:hyperlink r:id="rId53">
              <w:r w:rsidR="00621E18" w:rsidRPr="00856980">
                <w:rPr>
                  <w:color w:val="0000FF"/>
                  <w:sz w:val="19"/>
                  <w:szCs w:val="19"/>
                  <w:u w:val="single" w:color="0000FF"/>
                </w:rPr>
                <w:t>https://digilib.k.utb.cz/handle/10563/45940</w:t>
              </w:r>
              <w:r w:rsidR="00621E18" w:rsidRPr="00856980">
                <w:rPr>
                  <w:sz w:val="19"/>
                  <w:szCs w:val="19"/>
                </w:rPr>
                <w:t>.</w:t>
              </w:r>
            </w:hyperlink>
          </w:p>
          <w:p w14:paraId="47DE67A0" w14:textId="77777777" w:rsidR="007350E9" w:rsidRPr="00EF0A8C" w:rsidRDefault="007350E9" w:rsidP="00220365">
            <w:pPr>
              <w:widowControl w:val="0"/>
              <w:jc w:val="both"/>
              <w:rPr>
                <w:sz w:val="19"/>
                <w:szCs w:val="19"/>
                <w:lang w:val="en-US" w:eastAsia="en-US"/>
              </w:rPr>
            </w:pPr>
            <w:r w:rsidRPr="00EF0A8C">
              <w:rPr>
                <w:sz w:val="19"/>
                <w:szCs w:val="19"/>
                <w:lang w:val="en-US" w:eastAsia="en-US"/>
              </w:rPr>
              <w:t xml:space="preserve">CARTER, M. </w:t>
            </w:r>
            <w:r w:rsidRPr="00EF0A8C">
              <w:rPr>
                <w:i/>
                <w:sz w:val="19"/>
                <w:szCs w:val="19"/>
                <w:lang w:val="en-US" w:eastAsia="en-US"/>
              </w:rPr>
              <w:t xml:space="preserve">Designing Science Presentations. </w:t>
            </w:r>
            <w:r w:rsidRPr="00EF0A8C">
              <w:rPr>
                <w:sz w:val="19"/>
                <w:szCs w:val="19"/>
                <w:lang w:val="en-US" w:eastAsia="en-US"/>
              </w:rPr>
              <w:t xml:space="preserve">Elsevier, 2013. ISBN 978-0-12-385969-3. Dostupné z: </w:t>
            </w:r>
            <w:hyperlink r:id="rId54" w:history="1">
              <w:r w:rsidRPr="00EF0A8C">
                <w:rPr>
                  <w:color w:val="0000FF" w:themeColor="hyperlink"/>
                  <w:sz w:val="19"/>
                  <w:szCs w:val="19"/>
                  <w:u w:val="single"/>
                  <w:lang w:val="en-US" w:eastAsia="en-US"/>
                </w:rPr>
                <w:t>https://www.sciencedirect.com/book/9780123859693/designing-science-presentations</w:t>
              </w:r>
            </w:hyperlink>
            <w:r w:rsidRPr="00EF0A8C">
              <w:rPr>
                <w:sz w:val="19"/>
                <w:szCs w:val="19"/>
                <w:lang w:val="en-US" w:eastAsia="en-US"/>
              </w:rPr>
              <w:t>.</w:t>
            </w:r>
          </w:p>
          <w:p w14:paraId="3A3A324D" w14:textId="77777777" w:rsidR="007350E9" w:rsidRPr="009E619F" w:rsidRDefault="007350E9" w:rsidP="00220365">
            <w:pPr>
              <w:widowControl w:val="0"/>
              <w:jc w:val="both"/>
              <w:rPr>
                <w:sz w:val="19"/>
                <w:szCs w:val="19"/>
                <w:lang w:eastAsia="en-US"/>
              </w:rPr>
            </w:pPr>
            <w:r w:rsidRPr="009E619F">
              <w:rPr>
                <w:sz w:val="19"/>
                <w:szCs w:val="19"/>
                <w:lang w:eastAsia="en-US"/>
              </w:rPr>
              <w:t xml:space="preserve">Odborná anglická literatura pro přípravu prezentací doporučená školitelem. </w:t>
            </w:r>
          </w:p>
          <w:p w14:paraId="65A89142" w14:textId="77777777" w:rsidR="007350E9" w:rsidRPr="00EF0A8C" w:rsidRDefault="007350E9" w:rsidP="00220365">
            <w:pPr>
              <w:jc w:val="both"/>
              <w:rPr>
                <w:sz w:val="14"/>
                <w:szCs w:val="14"/>
              </w:rPr>
            </w:pPr>
          </w:p>
          <w:p w14:paraId="0ED9704A" w14:textId="77777777" w:rsidR="007350E9" w:rsidRPr="00EF0A8C" w:rsidRDefault="007350E9" w:rsidP="00220365">
            <w:pPr>
              <w:jc w:val="both"/>
              <w:rPr>
                <w:u w:val="single"/>
              </w:rPr>
            </w:pPr>
            <w:r w:rsidRPr="00EF0A8C">
              <w:rPr>
                <w:u w:val="single"/>
              </w:rPr>
              <w:t>Doporučená literatura:</w:t>
            </w:r>
          </w:p>
          <w:p w14:paraId="46B57C28" w14:textId="36E901B9" w:rsidR="007350E9" w:rsidRPr="00EF0A8C" w:rsidRDefault="007350E9" w:rsidP="00220365">
            <w:pPr>
              <w:widowControl w:val="0"/>
              <w:jc w:val="both"/>
              <w:rPr>
                <w:sz w:val="19"/>
                <w:szCs w:val="19"/>
                <w:lang w:val="en-US" w:eastAsia="en-US"/>
              </w:rPr>
            </w:pPr>
            <w:r w:rsidRPr="00EF0A8C">
              <w:rPr>
                <w:sz w:val="19"/>
                <w:szCs w:val="19"/>
                <w:lang w:val="en-US" w:eastAsia="en-US"/>
              </w:rPr>
              <w:t xml:space="preserve">STEPHENS, B. </w:t>
            </w:r>
            <w:r w:rsidRPr="00EF0A8C">
              <w:rPr>
                <w:i/>
                <w:sz w:val="19"/>
                <w:szCs w:val="19"/>
                <w:lang w:val="en-US" w:eastAsia="en-US"/>
              </w:rPr>
              <w:t>Meetings in English: Be Effective in International Meetings</w:t>
            </w:r>
            <w:r w:rsidRPr="00EF0A8C">
              <w:rPr>
                <w:sz w:val="19"/>
                <w:szCs w:val="19"/>
                <w:lang w:val="en-US" w:eastAsia="en-US"/>
              </w:rPr>
              <w:t>. 1. vyd. Oxford: Macmillan, 2011</w:t>
            </w:r>
            <w:r w:rsidR="004D2CCC">
              <w:rPr>
                <w:sz w:val="19"/>
                <w:szCs w:val="19"/>
                <w:lang w:val="en-US" w:eastAsia="en-US"/>
              </w:rPr>
              <w:t xml:space="preserve">. </w:t>
            </w:r>
            <w:r w:rsidRPr="00EF0A8C">
              <w:rPr>
                <w:sz w:val="19"/>
                <w:szCs w:val="19"/>
                <w:lang w:val="en-US" w:eastAsia="en-US"/>
              </w:rPr>
              <w:t>112 s. ISBN</w:t>
            </w:r>
            <w:r w:rsidRPr="00EF0A8C">
              <w:rPr>
                <w:spacing w:val="-7"/>
                <w:sz w:val="19"/>
                <w:szCs w:val="19"/>
                <w:lang w:val="en-US" w:eastAsia="en-US"/>
              </w:rPr>
              <w:t xml:space="preserve"> </w:t>
            </w:r>
            <w:r w:rsidRPr="00EF0A8C">
              <w:rPr>
                <w:sz w:val="19"/>
                <w:szCs w:val="19"/>
                <w:lang w:val="en-US" w:eastAsia="en-US"/>
              </w:rPr>
              <w:t>978-0-2304-0192-1.</w:t>
            </w:r>
          </w:p>
          <w:p w14:paraId="3B68E9FE" w14:textId="1908A50E" w:rsidR="007350E9" w:rsidRPr="00EF0A8C" w:rsidRDefault="007350E9" w:rsidP="00220365">
            <w:pPr>
              <w:widowControl w:val="0"/>
              <w:jc w:val="both"/>
              <w:rPr>
                <w:sz w:val="19"/>
                <w:szCs w:val="19"/>
                <w:lang w:val="en-US" w:eastAsia="en-US"/>
              </w:rPr>
            </w:pPr>
            <w:r w:rsidRPr="00EF0A8C">
              <w:rPr>
                <w:sz w:val="19"/>
                <w:szCs w:val="19"/>
                <w:lang w:val="en-US" w:eastAsia="en-US"/>
              </w:rPr>
              <w:t xml:space="preserve">FEAK, CH.B., REINHART, S.M., ROHLCK, T.N. </w:t>
            </w:r>
            <w:r w:rsidRPr="00EF0A8C">
              <w:rPr>
                <w:i/>
                <w:sz w:val="19"/>
                <w:szCs w:val="19"/>
                <w:lang w:val="en-US" w:eastAsia="en-US"/>
              </w:rPr>
              <w:t>Academic Interactions: Communicating on Campus</w:t>
            </w:r>
            <w:r w:rsidRPr="00EF0A8C">
              <w:rPr>
                <w:sz w:val="19"/>
                <w:szCs w:val="19"/>
                <w:lang w:val="en-US" w:eastAsia="en-US"/>
              </w:rPr>
              <w:t>. Ann Arbor: University of Michigan Press, 2009</w:t>
            </w:r>
            <w:r w:rsidR="004D2CCC">
              <w:rPr>
                <w:sz w:val="19"/>
                <w:szCs w:val="19"/>
                <w:lang w:val="en-US" w:eastAsia="en-US"/>
              </w:rPr>
              <w:t xml:space="preserve">. </w:t>
            </w:r>
            <w:r w:rsidRPr="00EF0A8C">
              <w:rPr>
                <w:sz w:val="19"/>
                <w:szCs w:val="19"/>
                <w:lang w:val="en-US" w:eastAsia="en-US"/>
              </w:rPr>
              <w:t>xii, 204 s. ISBN 978-0-472-03332-4.</w:t>
            </w:r>
          </w:p>
          <w:p w14:paraId="784C0443" w14:textId="4AAD27C9" w:rsidR="007350E9" w:rsidRPr="00EF0A8C" w:rsidRDefault="007350E9" w:rsidP="00220365">
            <w:pPr>
              <w:widowControl w:val="0"/>
              <w:jc w:val="both"/>
              <w:rPr>
                <w:sz w:val="19"/>
                <w:szCs w:val="19"/>
                <w:lang w:val="en-US" w:eastAsia="en-US"/>
              </w:rPr>
            </w:pPr>
            <w:r w:rsidRPr="00EF0A8C">
              <w:rPr>
                <w:sz w:val="19"/>
                <w:szCs w:val="19"/>
                <w:lang w:val="en-US" w:eastAsia="en-US"/>
              </w:rPr>
              <w:t xml:space="preserve">ALLEY, M. </w:t>
            </w:r>
            <w:r w:rsidRPr="00EF0A8C">
              <w:rPr>
                <w:i/>
                <w:sz w:val="19"/>
                <w:szCs w:val="19"/>
                <w:lang w:val="en-US" w:eastAsia="en-US"/>
              </w:rPr>
              <w:t xml:space="preserve">The Craft of Scientific Writing. </w:t>
            </w:r>
            <w:r w:rsidRPr="00EF0A8C">
              <w:rPr>
                <w:sz w:val="19"/>
                <w:szCs w:val="19"/>
                <w:lang w:val="en-US" w:eastAsia="en-US"/>
              </w:rPr>
              <w:t>4. vyd. Springer, 2018</w:t>
            </w:r>
            <w:r w:rsidR="004D2CCC">
              <w:rPr>
                <w:sz w:val="19"/>
                <w:szCs w:val="19"/>
                <w:lang w:val="en-US" w:eastAsia="en-US"/>
              </w:rPr>
              <w:t xml:space="preserve">. </w:t>
            </w:r>
            <w:r w:rsidRPr="00EF0A8C">
              <w:rPr>
                <w:sz w:val="19"/>
                <w:szCs w:val="19"/>
                <w:lang w:val="en-US" w:eastAsia="en-US"/>
              </w:rPr>
              <w:t>295 s. ISBN 978-1-4419-8287-2.</w:t>
            </w:r>
          </w:p>
          <w:p w14:paraId="174C68AA" w14:textId="77777777" w:rsidR="007350E9" w:rsidRPr="00EF0A8C" w:rsidRDefault="007350E9" w:rsidP="00220365">
            <w:pPr>
              <w:jc w:val="both"/>
            </w:pPr>
            <w:r w:rsidRPr="00EF0A8C">
              <w:rPr>
                <w:sz w:val="19"/>
                <w:szCs w:val="19"/>
              </w:rPr>
              <w:t>Učebnice anglické gramatiky a slovní zásoby pro samostudium.</w:t>
            </w:r>
          </w:p>
        </w:tc>
      </w:tr>
      <w:tr w:rsidR="007350E9" w:rsidRPr="00EF0A8C" w14:paraId="09543B00"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72B79ECE" w14:textId="77777777" w:rsidR="007350E9" w:rsidRPr="00EF0A8C" w:rsidRDefault="007350E9" w:rsidP="00220365">
            <w:pPr>
              <w:jc w:val="center"/>
              <w:rPr>
                <w:b/>
              </w:rPr>
            </w:pPr>
            <w:r w:rsidRPr="00EF0A8C">
              <w:rPr>
                <w:b/>
              </w:rPr>
              <w:t>Informace ke kombinované nebo distanční formě</w:t>
            </w:r>
          </w:p>
        </w:tc>
      </w:tr>
      <w:tr w:rsidR="007350E9" w:rsidRPr="00EF0A8C" w14:paraId="4743469E" w14:textId="77777777" w:rsidTr="00B018A6">
        <w:tc>
          <w:tcPr>
            <w:tcW w:w="5038" w:type="dxa"/>
            <w:gridSpan w:val="7"/>
            <w:tcBorders>
              <w:top w:val="single" w:sz="2" w:space="0" w:color="auto"/>
            </w:tcBorders>
            <w:shd w:val="clear" w:color="auto" w:fill="F7CAAC"/>
          </w:tcPr>
          <w:p w14:paraId="7F6833B5" w14:textId="77777777" w:rsidR="007350E9" w:rsidRPr="00EF0A8C" w:rsidRDefault="007350E9" w:rsidP="00220365">
            <w:pPr>
              <w:jc w:val="both"/>
            </w:pPr>
            <w:r w:rsidRPr="00EF0A8C">
              <w:rPr>
                <w:b/>
              </w:rPr>
              <w:t>Rozsah konzultací (soustředění)</w:t>
            </w:r>
          </w:p>
        </w:tc>
        <w:tc>
          <w:tcPr>
            <w:tcW w:w="889" w:type="dxa"/>
            <w:tcBorders>
              <w:top w:val="single" w:sz="2" w:space="0" w:color="auto"/>
            </w:tcBorders>
          </w:tcPr>
          <w:p w14:paraId="5B94963F" w14:textId="77777777" w:rsidR="007350E9" w:rsidRPr="00EF0A8C" w:rsidRDefault="007350E9" w:rsidP="00220365">
            <w:pPr>
              <w:jc w:val="both"/>
            </w:pPr>
          </w:p>
        </w:tc>
        <w:tc>
          <w:tcPr>
            <w:tcW w:w="4138" w:type="dxa"/>
            <w:gridSpan w:val="7"/>
            <w:tcBorders>
              <w:top w:val="single" w:sz="2" w:space="0" w:color="auto"/>
            </w:tcBorders>
            <w:shd w:val="clear" w:color="auto" w:fill="F7CAAC"/>
          </w:tcPr>
          <w:p w14:paraId="6E54D383" w14:textId="77777777" w:rsidR="007350E9" w:rsidRPr="00EF0A8C" w:rsidRDefault="007350E9" w:rsidP="00220365">
            <w:pPr>
              <w:jc w:val="both"/>
              <w:rPr>
                <w:b/>
              </w:rPr>
            </w:pPr>
            <w:r w:rsidRPr="00EF0A8C">
              <w:rPr>
                <w:b/>
              </w:rPr>
              <w:t xml:space="preserve">hodin </w:t>
            </w:r>
          </w:p>
        </w:tc>
      </w:tr>
      <w:tr w:rsidR="007350E9" w:rsidRPr="00EF0A8C" w14:paraId="3EE7542C" w14:textId="77777777" w:rsidTr="00B018A6">
        <w:tc>
          <w:tcPr>
            <w:tcW w:w="10065" w:type="dxa"/>
            <w:gridSpan w:val="15"/>
            <w:shd w:val="clear" w:color="auto" w:fill="F7CAAC"/>
          </w:tcPr>
          <w:p w14:paraId="7AF90951" w14:textId="77777777" w:rsidR="007350E9" w:rsidRPr="00EF0A8C" w:rsidRDefault="007350E9" w:rsidP="00220365">
            <w:pPr>
              <w:jc w:val="both"/>
              <w:rPr>
                <w:b/>
              </w:rPr>
            </w:pPr>
            <w:r w:rsidRPr="00EF0A8C">
              <w:rPr>
                <w:b/>
              </w:rPr>
              <w:t>Informace o způsobu kontaktu s vyučujícím</w:t>
            </w:r>
          </w:p>
        </w:tc>
      </w:tr>
      <w:tr w:rsidR="007350E9" w:rsidRPr="00EF0A8C" w14:paraId="080C75D0" w14:textId="77777777" w:rsidTr="00B018A6">
        <w:trPr>
          <w:trHeight w:val="272"/>
        </w:trPr>
        <w:tc>
          <w:tcPr>
            <w:tcW w:w="10065" w:type="dxa"/>
            <w:gridSpan w:val="15"/>
          </w:tcPr>
          <w:p w14:paraId="2DD263E0" w14:textId="2A430F06" w:rsidR="007350E9" w:rsidRDefault="007350E9" w:rsidP="00220365">
            <w:pPr>
              <w:shd w:val="clear" w:color="auto" w:fill="FFFFFF"/>
              <w:jc w:val="both"/>
              <w:rPr>
                <w:color w:val="000000"/>
                <w:sz w:val="19"/>
                <w:szCs w:val="19"/>
              </w:rPr>
            </w:pPr>
            <w:r w:rsidRPr="004D2CCC">
              <w:rPr>
                <w:sz w:val="19"/>
                <w:szCs w:val="19"/>
              </w:rPr>
              <w:t>Předmět je koncipován jako povinn</w:t>
            </w:r>
            <w:r w:rsidR="003A678B" w:rsidRPr="004D2CCC">
              <w:rPr>
                <w:sz w:val="19"/>
                <w:szCs w:val="19"/>
              </w:rPr>
              <w:t>ě volitelný</w:t>
            </w:r>
            <w:r w:rsidR="004D2CCC" w:rsidRPr="004D2CCC">
              <w:rPr>
                <w:sz w:val="19"/>
                <w:szCs w:val="19"/>
              </w:rPr>
              <w:t xml:space="preserve">. </w:t>
            </w:r>
            <w:r w:rsidRPr="004D2CCC">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69A434D1" w14:textId="77777777" w:rsidR="004D2CCC" w:rsidRPr="000B5CB5" w:rsidRDefault="004D2CCC" w:rsidP="00220365">
            <w:pPr>
              <w:shd w:val="clear" w:color="auto" w:fill="FFFFFF"/>
              <w:jc w:val="both"/>
              <w:rPr>
                <w:color w:val="000000"/>
                <w:sz w:val="14"/>
                <w:szCs w:val="14"/>
              </w:rPr>
            </w:pPr>
          </w:p>
          <w:p w14:paraId="7B4E5B2B" w14:textId="77777777" w:rsidR="007350E9" w:rsidRPr="00EF0A8C" w:rsidRDefault="007350E9" w:rsidP="00220365">
            <w:pPr>
              <w:shd w:val="clear" w:color="auto" w:fill="FFFFFF"/>
            </w:pPr>
            <w:r w:rsidRPr="004D2CCC">
              <w:rPr>
                <w:color w:val="000000"/>
                <w:sz w:val="19"/>
                <w:szCs w:val="19"/>
              </w:rPr>
              <w:t xml:space="preserve">Možnosti komunikace s vyučujícím: </w:t>
            </w:r>
            <w:hyperlink r:id="rId55" w:history="1">
              <w:r w:rsidRPr="004D2CCC">
                <w:rPr>
                  <w:color w:val="0000FF" w:themeColor="hyperlink"/>
                  <w:sz w:val="19"/>
                  <w:szCs w:val="19"/>
                  <w:u w:val="single"/>
                </w:rPr>
                <w:t>lengalova@utb.cz</w:t>
              </w:r>
            </w:hyperlink>
            <w:r w:rsidRPr="004D2CCC">
              <w:rPr>
                <w:color w:val="000000"/>
                <w:sz w:val="19"/>
                <w:szCs w:val="19"/>
              </w:rPr>
              <w:t>, 576 037 367.</w:t>
            </w:r>
          </w:p>
        </w:tc>
      </w:tr>
      <w:tr w:rsidR="00B2174C" w:rsidRPr="00C33A9E" w14:paraId="501C890C" w14:textId="77777777" w:rsidTr="00220365">
        <w:tc>
          <w:tcPr>
            <w:tcW w:w="10065" w:type="dxa"/>
            <w:gridSpan w:val="15"/>
            <w:tcBorders>
              <w:bottom w:val="double" w:sz="4" w:space="0" w:color="auto"/>
            </w:tcBorders>
            <w:shd w:val="clear" w:color="auto" w:fill="BDD6EE"/>
          </w:tcPr>
          <w:p w14:paraId="3B3A8C13" w14:textId="42328D3E" w:rsidR="00B2174C" w:rsidRPr="00C33A9E" w:rsidRDefault="00B2174C" w:rsidP="00220365">
            <w:pPr>
              <w:jc w:val="both"/>
              <w:rPr>
                <w:b/>
                <w:sz w:val="28"/>
              </w:rPr>
            </w:pPr>
            <w:bookmarkStart w:id="140" w:name="_Hlk87017644"/>
            <w:r>
              <w:br w:type="page"/>
            </w:r>
            <w:r w:rsidRPr="00C33A9E">
              <w:br w:type="page"/>
            </w:r>
            <w:r w:rsidRPr="00C33A9E">
              <w:rPr>
                <w:b/>
                <w:sz w:val="28"/>
              </w:rPr>
              <w:t>B-III – Charakteristika studijního předmětu</w:t>
            </w:r>
          </w:p>
        </w:tc>
      </w:tr>
      <w:tr w:rsidR="00B2174C" w:rsidRPr="00C33A9E" w14:paraId="4A32A5FA" w14:textId="77777777" w:rsidTr="00220365">
        <w:tc>
          <w:tcPr>
            <w:tcW w:w="3545" w:type="dxa"/>
            <w:gridSpan w:val="3"/>
            <w:tcBorders>
              <w:top w:val="double" w:sz="4" w:space="0" w:color="auto"/>
            </w:tcBorders>
            <w:shd w:val="clear" w:color="auto" w:fill="F7CAAC"/>
          </w:tcPr>
          <w:p w14:paraId="71C26A85" w14:textId="77777777" w:rsidR="00B2174C" w:rsidRPr="00C33A9E" w:rsidRDefault="00B2174C" w:rsidP="00220365">
            <w:pPr>
              <w:jc w:val="both"/>
              <w:rPr>
                <w:b/>
              </w:rPr>
            </w:pPr>
            <w:r w:rsidRPr="00C33A9E">
              <w:rPr>
                <w:b/>
              </w:rPr>
              <w:t>Název studijního předmětu</w:t>
            </w:r>
          </w:p>
        </w:tc>
        <w:tc>
          <w:tcPr>
            <w:tcW w:w="6520" w:type="dxa"/>
            <w:gridSpan w:val="12"/>
            <w:tcBorders>
              <w:top w:val="double" w:sz="4" w:space="0" w:color="auto"/>
            </w:tcBorders>
          </w:tcPr>
          <w:p w14:paraId="4A7D765D" w14:textId="77777777" w:rsidR="00B2174C" w:rsidRPr="00C33A9E" w:rsidRDefault="00B2174C" w:rsidP="00220365">
            <w:pPr>
              <w:jc w:val="both"/>
              <w:rPr>
                <w:b/>
                <w:bCs/>
              </w:rPr>
            </w:pPr>
            <w:bookmarkStart w:id="141" w:name="Animal_Origin"/>
            <w:bookmarkEnd w:id="141"/>
            <w:r w:rsidRPr="00E40C4B">
              <w:rPr>
                <w:b/>
                <w:bCs/>
                <w:color w:val="000000"/>
                <w:bdr w:val="none" w:sz="0" w:space="0" w:color="auto" w:frame="1"/>
                <w:lang w:val="en-GB"/>
              </w:rPr>
              <w:t xml:space="preserve">Technology and </w:t>
            </w:r>
            <w:r>
              <w:rPr>
                <w:b/>
                <w:bCs/>
                <w:color w:val="000000"/>
                <w:bdr w:val="none" w:sz="0" w:space="0" w:color="auto" w:frame="1"/>
                <w:lang w:val="en-GB"/>
              </w:rPr>
              <w:t>C</w:t>
            </w:r>
            <w:r w:rsidRPr="00E40C4B">
              <w:rPr>
                <w:b/>
                <w:bCs/>
                <w:color w:val="000000"/>
                <w:bdr w:val="none" w:sz="0" w:space="0" w:color="auto" w:frame="1"/>
                <w:lang w:val="en-GB"/>
              </w:rPr>
              <w:t xml:space="preserve">hemistry of </w:t>
            </w:r>
            <w:r>
              <w:rPr>
                <w:b/>
                <w:bCs/>
                <w:color w:val="000000"/>
                <w:bdr w:val="none" w:sz="0" w:space="0" w:color="auto" w:frame="1"/>
                <w:lang w:val="en-GB"/>
              </w:rPr>
              <w:t>F</w:t>
            </w:r>
            <w:r w:rsidRPr="00E40C4B">
              <w:rPr>
                <w:b/>
                <w:bCs/>
                <w:color w:val="000000"/>
                <w:bdr w:val="none" w:sz="0" w:space="0" w:color="auto" w:frame="1"/>
                <w:lang w:val="en-GB"/>
              </w:rPr>
              <w:t xml:space="preserve">ood of </w:t>
            </w:r>
            <w:r>
              <w:rPr>
                <w:b/>
                <w:bCs/>
                <w:color w:val="000000"/>
                <w:bdr w:val="none" w:sz="0" w:space="0" w:color="auto" w:frame="1"/>
                <w:lang w:val="en-GB"/>
              </w:rPr>
              <w:t>A</w:t>
            </w:r>
            <w:r w:rsidRPr="00E40C4B">
              <w:rPr>
                <w:b/>
                <w:bCs/>
                <w:color w:val="000000"/>
                <w:bdr w:val="none" w:sz="0" w:space="0" w:color="auto" w:frame="1"/>
                <w:lang w:val="en-GB"/>
              </w:rPr>
              <w:t xml:space="preserve">nimal </w:t>
            </w:r>
            <w:r>
              <w:rPr>
                <w:b/>
                <w:bCs/>
                <w:color w:val="000000"/>
                <w:bdr w:val="none" w:sz="0" w:space="0" w:color="auto" w:frame="1"/>
                <w:lang w:val="en-GB"/>
              </w:rPr>
              <w:t>O</w:t>
            </w:r>
            <w:r w:rsidRPr="00E40C4B">
              <w:rPr>
                <w:b/>
                <w:bCs/>
                <w:color w:val="000000"/>
                <w:bdr w:val="none" w:sz="0" w:space="0" w:color="auto" w:frame="1"/>
                <w:lang w:val="en-GB"/>
              </w:rPr>
              <w:t>rigin</w:t>
            </w:r>
          </w:p>
        </w:tc>
      </w:tr>
      <w:tr w:rsidR="00B2174C" w:rsidRPr="00C33A9E" w14:paraId="1750E431" w14:textId="77777777" w:rsidTr="00220365">
        <w:tc>
          <w:tcPr>
            <w:tcW w:w="3545" w:type="dxa"/>
            <w:gridSpan w:val="3"/>
            <w:shd w:val="clear" w:color="auto" w:fill="F7CAAC"/>
          </w:tcPr>
          <w:p w14:paraId="141639A5" w14:textId="77777777" w:rsidR="00B2174C" w:rsidRPr="00C33A9E" w:rsidRDefault="00B2174C" w:rsidP="00220365">
            <w:pPr>
              <w:jc w:val="both"/>
              <w:rPr>
                <w:b/>
              </w:rPr>
            </w:pPr>
            <w:r w:rsidRPr="00C33A9E">
              <w:rPr>
                <w:b/>
              </w:rPr>
              <w:t>Typ předmětu</w:t>
            </w:r>
          </w:p>
        </w:tc>
        <w:tc>
          <w:tcPr>
            <w:tcW w:w="3198" w:type="dxa"/>
            <w:gridSpan w:val="7"/>
          </w:tcPr>
          <w:p w14:paraId="33AE2FE8" w14:textId="77777777" w:rsidR="00B2174C" w:rsidRPr="00C33A9E" w:rsidRDefault="00B2174C" w:rsidP="00220365">
            <w:pPr>
              <w:jc w:val="both"/>
            </w:pPr>
            <w:r>
              <w:t>povinně volitelný</w:t>
            </w:r>
          </w:p>
        </w:tc>
        <w:tc>
          <w:tcPr>
            <w:tcW w:w="2695" w:type="dxa"/>
            <w:gridSpan w:val="3"/>
            <w:shd w:val="clear" w:color="auto" w:fill="F7CAAC"/>
          </w:tcPr>
          <w:p w14:paraId="3C709D44" w14:textId="77777777" w:rsidR="00B2174C" w:rsidRPr="00C33A9E" w:rsidRDefault="00B2174C" w:rsidP="00220365">
            <w:pPr>
              <w:jc w:val="both"/>
            </w:pPr>
            <w:r w:rsidRPr="00C33A9E">
              <w:rPr>
                <w:b/>
              </w:rPr>
              <w:t>doporučený ročník / semestr</w:t>
            </w:r>
          </w:p>
        </w:tc>
        <w:tc>
          <w:tcPr>
            <w:tcW w:w="627" w:type="dxa"/>
            <w:gridSpan w:val="2"/>
          </w:tcPr>
          <w:p w14:paraId="474E0634" w14:textId="77777777" w:rsidR="00B2174C" w:rsidRPr="00C33A9E" w:rsidRDefault="00B2174C" w:rsidP="00220365">
            <w:pPr>
              <w:jc w:val="both"/>
            </w:pPr>
          </w:p>
        </w:tc>
      </w:tr>
      <w:tr w:rsidR="00B2174C" w:rsidRPr="00C33A9E" w14:paraId="56606EB3" w14:textId="77777777" w:rsidTr="00220365">
        <w:tc>
          <w:tcPr>
            <w:tcW w:w="3545" w:type="dxa"/>
            <w:gridSpan w:val="3"/>
            <w:shd w:val="clear" w:color="auto" w:fill="F7CAAC"/>
          </w:tcPr>
          <w:p w14:paraId="154EE37A" w14:textId="77777777" w:rsidR="00B2174C" w:rsidRPr="00C33A9E" w:rsidRDefault="00B2174C" w:rsidP="00220365">
            <w:pPr>
              <w:jc w:val="both"/>
              <w:rPr>
                <w:b/>
              </w:rPr>
            </w:pPr>
            <w:r w:rsidRPr="00C33A9E">
              <w:rPr>
                <w:b/>
              </w:rPr>
              <w:t>Rozsah studijního předmětu</w:t>
            </w:r>
          </w:p>
        </w:tc>
        <w:tc>
          <w:tcPr>
            <w:tcW w:w="1493" w:type="dxa"/>
            <w:gridSpan w:val="4"/>
          </w:tcPr>
          <w:p w14:paraId="0E79713A" w14:textId="77777777" w:rsidR="00B2174C" w:rsidRPr="00C33A9E" w:rsidRDefault="00B2174C" w:rsidP="00220365">
            <w:pPr>
              <w:jc w:val="both"/>
            </w:pPr>
          </w:p>
        </w:tc>
        <w:tc>
          <w:tcPr>
            <w:tcW w:w="889" w:type="dxa"/>
            <w:shd w:val="clear" w:color="auto" w:fill="F7CAAC"/>
          </w:tcPr>
          <w:p w14:paraId="63F9707F" w14:textId="77777777" w:rsidR="00B2174C" w:rsidRPr="00C33A9E" w:rsidRDefault="00B2174C" w:rsidP="00220365">
            <w:pPr>
              <w:jc w:val="both"/>
              <w:rPr>
                <w:b/>
              </w:rPr>
            </w:pPr>
            <w:r w:rsidRPr="00C33A9E">
              <w:rPr>
                <w:b/>
              </w:rPr>
              <w:t xml:space="preserve">hod. </w:t>
            </w:r>
          </w:p>
        </w:tc>
        <w:tc>
          <w:tcPr>
            <w:tcW w:w="816" w:type="dxa"/>
            <w:gridSpan w:val="2"/>
          </w:tcPr>
          <w:p w14:paraId="735D9B57" w14:textId="77777777" w:rsidR="00B2174C" w:rsidRPr="00C33A9E" w:rsidRDefault="00B2174C" w:rsidP="00220365">
            <w:pPr>
              <w:jc w:val="both"/>
            </w:pPr>
          </w:p>
        </w:tc>
        <w:tc>
          <w:tcPr>
            <w:tcW w:w="2156" w:type="dxa"/>
            <w:gridSpan w:val="2"/>
            <w:shd w:val="clear" w:color="auto" w:fill="F7CAAC"/>
          </w:tcPr>
          <w:p w14:paraId="691D4553" w14:textId="77777777" w:rsidR="00B2174C" w:rsidRPr="00C33A9E" w:rsidRDefault="00B2174C" w:rsidP="00220365">
            <w:pPr>
              <w:jc w:val="both"/>
              <w:rPr>
                <w:b/>
              </w:rPr>
            </w:pPr>
            <w:r w:rsidRPr="00C33A9E">
              <w:rPr>
                <w:b/>
              </w:rPr>
              <w:t>kreditů</w:t>
            </w:r>
          </w:p>
        </w:tc>
        <w:tc>
          <w:tcPr>
            <w:tcW w:w="1166" w:type="dxa"/>
            <w:gridSpan w:val="3"/>
          </w:tcPr>
          <w:p w14:paraId="22F97093" w14:textId="77777777" w:rsidR="00B2174C" w:rsidRPr="00C33A9E" w:rsidRDefault="00B2174C" w:rsidP="00220365">
            <w:pPr>
              <w:jc w:val="both"/>
            </w:pPr>
          </w:p>
        </w:tc>
      </w:tr>
      <w:tr w:rsidR="00B2174C" w:rsidRPr="00C33A9E" w14:paraId="25361456" w14:textId="77777777" w:rsidTr="00220365">
        <w:tc>
          <w:tcPr>
            <w:tcW w:w="3545" w:type="dxa"/>
            <w:gridSpan w:val="3"/>
            <w:shd w:val="clear" w:color="auto" w:fill="F7CAAC"/>
          </w:tcPr>
          <w:p w14:paraId="4C83A4D0" w14:textId="77777777" w:rsidR="00B2174C" w:rsidRPr="00C33A9E" w:rsidRDefault="00B2174C" w:rsidP="00220365">
            <w:pPr>
              <w:jc w:val="both"/>
              <w:rPr>
                <w:b/>
                <w:sz w:val="22"/>
              </w:rPr>
            </w:pPr>
            <w:r w:rsidRPr="00C33A9E">
              <w:rPr>
                <w:b/>
              </w:rPr>
              <w:t>Prerekvizity, korekvizity, ekvivalence</w:t>
            </w:r>
          </w:p>
        </w:tc>
        <w:tc>
          <w:tcPr>
            <w:tcW w:w="6520" w:type="dxa"/>
            <w:gridSpan w:val="12"/>
          </w:tcPr>
          <w:p w14:paraId="7156ACF5" w14:textId="77777777" w:rsidR="00B2174C" w:rsidRPr="00C33A9E" w:rsidRDefault="00B2174C" w:rsidP="00220365">
            <w:pPr>
              <w:jc w:val="both"/>
            </w:pPr>
          </w:p>
        </w:tc>
      </w:tr>
      <w:tr w:rsidR="00B2174C" w:rsidRPr="00C33A9E" w14:paraId="633772FC" w14:textId="77777777" w:rsidTr="00220365">
        <w:tc>
          <w:tcPr>
            <w:tcW w:w="3545" w:type="dxa"/>
            <w:gridSpan w:val="3"/>
            <w:shd w:val="clear" w:color="auto" w:fill="F7CAAC"/>
          </w:tcPr>
          <w:p w14:paraId="26B6FF49" w14:textId="77777777" w:rsidR="00B2174C" w:rsidRPr="00C33A9E" w:rsidRDefault="00B2174C" w:rsidP="00220365">
            <w:pPr>
              <w:jc w:val="both"/>
              <w:rPr>
                <w:b/>
              </w:rPr>
            </w:pPr>
            <w:r w:rsidRPr="00C33A9E">
              <w:rPr>
                <w:b/>
              </w:rPr>
              <w:t>Způsob ověření studijních výsledků</w:t>
            </w:r>
          </w:p>
        </w:tc>
        <w:tc>
          <w:tcPr>
            <w:tcW w:w="3198" w:type="dxa"/>
            <w:gridSpan w:val="7"/>
          </w:tcPr>
          <w:p w14:paraId="556C5767" w14:textId="77777777" w:rsidR="00B2174C" w:rsidRPr="00C33A9E" w:rsidRDefault="00B2174C" w:rsidP="00220365">
            <w:pPr>
              <w:jc w:val="both"/>
            </w:pPr>
            <w:r w:rsidRPr="00C33A9E">
              <w:t>zkouška</w:t>
            </w:r>
          </w:p>
        </w:tc>
        <w:tc>
          <w:tcPr>
            <w:tcW w:w="2156" w:type="dxa"/>
            <w:gridSpan w:val="2"/>
            <w:shd w:val="clear" w:color="auto" w:fill="F7CAAC"/>
          </w:tcPr>
          <w:p w14:paraId="3861F9FD" w14:textId="77777777" w:rsidR="00B2174C" w:rsidRPr="00C33A9E" w:rsidRDefault="00B2174C" w:rsidP="00220365">
            <w:pPr>
              <w:jc w:val="both"/>
              <w:rPr>
                <w:b/>
              </w:rPr>
            </w:pPr>
            <w:r w:rsidRPr="00C33A9E">
              <w:rPr>
                <w:b/>
              </w:rPr>
              <w:t>Forma výuky</w:t>
            </w:r>
          </w:p>
        </w:tc>
        <w:tc>
          <w:tcPr>
            <w:tcW w:w="1166" w:type="dxa"/>
            <w:gridSpan w:val="3"/>
          </w:tcPr>
          <w:p w14:paraId="21C02425" w14:textId="77777777" w:rsidR="00B2174C" w:rsidRPr="00C33A9E" w:rsidRDefault="00B2174C" w:rsidP="00220365">
            <w:pPr>
              <w:jc w:val="both"/>
            </w:pPr>
            <w:r>
              <w:t>konzultace</w:t>
            </w:r>
          </w:p>
        </w:tc>
      </w:tr>
      <w:tr w:rsidR="00B2174C" w:rsidRPr="00C33A9E" w14:paraId="5E5088F9" w14:textId="77777777" w:rsidTr="00220365">
        <w:tc>
          <w:tcPr>
            <w:tcW w:w="3545" w:type="dxa"/>
            <w:gridSpan w:val="3"/>
            <w:shd w:val="clear" w:color="auto" w:fill="F7CAAC"/>
          </w:tcPr>
          <w:p w14:paraId="61431BB1" w14:textId="77777777" w:rsidR="00B2174C" w:rsidRPr="00C33A9E" w:rsidRDefault="00B2174C" w:rsidP="00220365">
            <w:pPr>
              <w:jc w:val="both"/>
              <w:rPr>
                <w:b/>
              </w:rPr>
            </w:pPr>
            <w:r w:rsidRPr="00C33A9E">
              <w:rPr>
                <w:b/>
              </w:rPr>
              <w:t>Forma způsobu ověření studijních výsledků a další požadavky na studenta</w:t>
            </w:r>
          </w:p>
        </w:tc>
        <w:tc>
          <w:tcPr>
            <w:tcW w:w="6520" w:type="dxa"/>
            <w:gridSpan w:val="12"/>
            <w:tcBorders>
              <w:bottom w:val="single" w:sz="4" w:space="0" w:color="auto"/>
            </w:tcBorders>
          </w:tcPr>
          <w:p w14:paraId="668A2F96" w14:textId="77777777" w:rsidR="00B2174C" w:rsidRPr="00C33A9E" w:rsidRDefault="00B2174C" w:rsidP="00220365">
            <w:pPr>
              <w:jc w:val="both"/>
            </w:pPr>
            <w:r w:rsidRPr="00C33A9E">
              <w:t>Vypracování podkladu ke zkoušce na zadané téma z oblasti výroby potravin živočišného původu v rozsahu cca 10-15 stran.</w:t>
            </w:r>
          </w:p>
        </w:tc>
      </w:tr>
      <w:tr w:rsidR="00B2174C" w:rsidRPr="00C33A9E" w14:paraId="6E61534D" w14:textId="77777777" w:rsidTr="00220365">
        <w:trPr>
          <w:trHeight w:val="197"/>
        </w:trPr>
        <w:tc>
          <w:tcPr>
            <w:tcW w:w="3545" w:type="dxa"/>
            <w:gridSpan w:val="3"/>
            <w:tcBorders>
              <w:top w:val="nil"/>
            </w:tcBorders>
            <w:shd w:val="clear" w:color="auto" w:fill="F7CAAC"/>
          </w:tcPr>
          <w:p w14:paraId="52A39F7C" w14:textId="77777777" w:rsidR="00B2174C" w:rsidRPr="00C33A9E" w:rsidRDefault="00B2174C" w:rsidP="00220365">
            <w:pPr>
              <w:jc w:val="both"/>
              <w:rPr>
                <w:b/>
              </w:rPr>
            </w:pPr>
            <w:r w:rsidRPr="00C33A9E">
              <w:rPr>
                <w:b/>
              </w:rPr>
              <w:t>Garant předmětu</w:t>
            </w:r>
          </w:p>
        </w:tc>
        <w:tc>
          <w:tcPr>
            <w:tcW w:w="6520" w:type="dxa"/>
            <w:gridSpan w:val="12"/>
            <w:tcBorders>
              <w:top w:val="single" w:sz="4" w:space="0" w:color="auto"/>
            </w:tcBorders>
          </w:tcPr>
          <w:p w14:paraId="6A2A2885" w14:textId="77777777" w:rsidR="00B2174C" w:rsidRPr="00C33A9E" w:rsidRDefault="00B2174C" w:rsidP="00220365">
            <w:pPr>
              <w:jc w:val="both"/>
            </w:pPr>
            <w:r w:rsidRPr="00C33A9E">
              <w:rPr>
                <w:spacing w:val="-2"/>
              </w:rPr>
              <w:t>doc. Ing. Vendula Pachlová, Ph.D.</w:t>
            </w:r>
          </w:p>
        </w:tc>
      </w:tr>
      <w:tr w:rsidR="00B2174C" w:rsidRPr="00C33A9E" w14:paraId="003034E7" w14:textId="77777777" w:rsidTr="00220365">
        <w:trPr>
          <w:trHeight w:val="243"/>
        </w:trPr>
        <w:tc>
          <w:tcPr>
            <w:tcW w:w="3545" w:type="dxa"/>
            <w:gridSpan w:val="3"/>
            <w:tcBorders>
              <w:top w:val="nil"/>
            </w:tcBorders>
            <w:shd w:val="clear" w:color="auto" w:fill="F7CAAC"/>
          </w:tcPr>
          <w:p w14:paraId="26C59AC6" w14:textId="77777777" w:rsidR="00B2174C" w:rsidRPr="00C33A9E" w:rsidRDefault="00B2174C" w:rsidP="00220365">
            <w:pPr>
              <w:jc w:val="both"/>
              <w:rPr>
                <w:b/>
              </w:rPr>
            </w:pPr>
            <w:r w:rsidRPr="00C33A9E">
              <w:rPr>
                <w:b/>
              </w:rPr>
              <w:t>Zapojení garanta do výuky předmětu</w:t>
            </w:r>
          </w:p>
        </w:tc>
        <w:tc>
          <w:tcPr>
            <w:tcW w:w="6520" w:type="dxa"/>
            <w:gridSpan w:val="12"/>
            <w:tcBorders>
              <w:top w:val="nil"/>
            </w:tcBorders>
          </w:tcPr>
          <w:p w14:paraId="05CF63B1" w14:textId="77777777" w:rsidR="00B2174C" w:rsidRPr="00C33A9E" w:rsidRDefault="00B2174C" w:rsidP="00220365">
            <w:pPr>
              <w:jc w:val="both"/>
            </w:pPr>
            <w:r>
              <w:t>7</w:t>
            </w:r>
            <w:r w:rsidRPr="00C33A9E">
              <w:t>0%</w:t>
            </w:r>
          </w:p>
        </w:tc>
      </w:tr>
      <w:tr w:rsidR="00B2174C" w:rsidRPr="00C33A9E" w14:paraId="3AA3F107" w14:textId="77777777" w:rsidTr="00220365">
        <w:tc>
          <w:tcPr>
            <w:tcW w:w="3545" w:type="dxa"/>
            <w:gridSpan w:val="3"/>
            <w:shd w:val="clear" w:color="auto" w:fill="F7CAAC"/>
          </w:tcPr>
          <w:p w14:paraId="546A2CDA" w14:textId="77777777" w:rsidR="00B2174C" w:rsidRPr="00C33A9E" w:rsidRDefault="00B2174C" w:rsidP="00220365">
            <w:pPr>
              <w:jc w:val="both"/>
              <w:rPr>
                <w:b/>
              </w:rPr>
            </w:pPr>
            <w:r w:rsidRPr="00C33A9E">
              <w:rPr>
                <w:b/>
              </w:rPr>
              <w:t>Vyučující</w:t>
            </w:r>
          </w:p>
        </w:tc>
        <w:tc>
          <w:tcPr>
            <w:tcW w:w="6520" w:type="dxa"/>
            <w:gridSpan w:val="12"/>
            <w:tcBorders>
              <w:bottom w:val="nil"/>
            </w:tcBorders>
          </w:tcPr>
          <w:p w14:paraId="0847841D" w14:textId="77777777" w:rsidR="00B2174C" w:rsidRPr="00C33A9E" w:rsidRDefault="00B2174C" w:rsidP="00220365">
            <w:pPr>
              <w:jc w:val="both"/>
            </w:pPr>
          </w:p>
        </w:tc>
      </w:tr>
      <w:tr w:rsidR="00B2174C" w:rsidRPr="00C33A9E" w14:paraId="2E3DEB1B" w14:textId="77777777" w:rsidTr="00220365">
        <w:trPr>
          <w:trHeight w:val="272"/>
        </w:trPr>
        <w:tc>
          <w:tcPr>
            <w:tcW w:w="10065" w:type="dxa"/>
            <w:gridSpan w:val="15"/>
            <w:tcBorders>
              <w:top w:val="nil"/>
            </w:tcBorders>
          </w:tcPr>
          <w:p w14:paraId="3E625EA1" w14:textId="77777777" w:rsidR="00B2174C" w:rsidRDefault="00B2174C" w:rsidP="00220365">
            <w:pPr>
              <w:jc w:val="both"/>
              <w:rPr>
                <w:spacing w:val="-2"/>
              </w:rPr>
            </w:pPr>
            <w:r w:rsidRPr="00C33A9E">
              <w:rPr>
                <w:spacing w:val="-2"/>
              </w:rPr>
              <w:t>doc. Ing. Vendula Pachlová, Ph.D.</w:t>
            </w:r>
          </w:p>
          <w:p w14:paraId="5ED50C18" w14:textId="77777777" w:rsidR="00B2174C" w:rsidRPr="00C33A9E" w:rsidRDefault="00B2174C" w:rsidP="00220365">
            <w:pPr>
              <w:jc w:val="both"/>
            </w:pPr>
            <w:r>
              <w:rPr>
                <w:spacing w:val="-2"/>
              </w:rPr>
              <w:t xml:space="preserve">doc. Ing. </w:t>
            </w:r>
            <w:r>
              <w:t>Richardos Nikolaos Salek, Ph.D.</w:t>
            </w:r>
          </w:p>
        </w:tc>
      </w:tr>
      <w:tr w:rsidR="00B2174C" w:rsidRPr="00C33A9E" w14:paraId="633259A5" w14:textId="77777777" w:rsidTr="00220365">
        <w:tc>
          <w:tcPr>
            <w:tcW w:w="3545" w:type="dxa"/>
            <w:gridSpan w:val="3"/>
            <w:shd w:val="clear" w:color="auto" w:fill="F7CAAC"/>
          </w:tcPr>
          <w:p w14:paraId="1871445A" w14:textId="77777777" w:rsidR="00B2174C" w:rsidRPr="00C33A9E" w:rsidRDefault="00B2174C" w:rsidP="00220365">
            <w:pPr>
              <w:jc w:val="both"/>
              <w:rPr>
                <w:b/>
              </w:rPr>
            </w:pPr>
            <w:r w:rsidRPr="00C33A9E">
              <w:rPr>
                <w:b/>
              </w:rPr>
              <w:t>Stručná anotace předmětu</w:t>
            </w:r>
          </w:p>
        </w:tc>
        <w:tc>
          <w:tcPr>
            <w:tcW w:w="6520" w:type="dxa"/>
            <w:gridSpan w:val="12"/>
            <w:tcBorders>
              <w:bottom w:val="nil"/>
            </w:tcBorders>
          </w:tcPr>
          <w:p w14:paraId="4C57E67E" w14:textId="77777777" w:rsidR="00B2174C" w:rsidRPr="00C33A9E" w:rsidRDefault="00B2174C" w:rsidP="00220365">
            <w:pPr>
              <w:jc w:val="both"/>
            </w:pPr>
          </w:p>
        </w:tc>
      </w:tr>
      <w:tr w:rsidR="00B2174C" w:rsidRPr="00C33A9E" w14:paraId="59D4BE53" w14:textId="77777777" w:rsidTr="00220365">
        <w:trPr>
          <w:trHeight w:val="2434"/>
        </w:trPr>
        <w:tc>
          <w:tcPr>
            <w:tcW w:w="10065" w:type="dxa"/>
            <w:gridSpan w:val="15"/>
            <w:tcBorders>
              <w:top w:val="nil"/>
              <w:bottom w:val="single" w:sz="12" w:space="0" w:color="auto"/>
            </w:tcBorders>
          </w:tcPr>
          <w:p w14:paraId="1DA60209" w14:textId="77777777" w:rsidR="00B2174C" w:rsidRPr="00C33A9E" w:rsidRDefault="00B2174C" w:rsidP="00220365">
            <w:pPr>
              <w:jc w:val="both"/>
            </w:pPr>
            <w:r w:rsidRPr="00C33A9E">
              <w:t>Cílem předmětu je rozšířit kompetence studentů v oblastech zpracování živočišných produktů s důrazem na význam a možnost modifikace technologických operací z pohledu trendů výroby potravin. Dále je pozornost věnována chemickým a biochemickým reakcím, ke kterým během výroby dochází.</w:t>
            </w:r>
          </w:p>
          <w:p w14:paraId="04A8C6C0" w14:textId="77777777" w:rsidR="00B2174C" w:rsidRPr="00C33A9E" w:rsidRDefault="00B2174C" w:rsidP="00220365">
            <w:pPr>
              <w:jc w:val="both"/>
            </w:pPr>
          </w:p>
          <w:p w14:paraId="59DD5F0F" w14:textId="77777777" w:rsidR="00B2174C" w:rsidRPr="00C33A9E" w:rsidRDefault="00B2174C" w:rsidP="00220365">
            <w:pPr>
              <w:jc w:val="both"/>
              <w:rPr>
                <w:u w:val="single"/>
              </w:rPr>
            </w:pPr>
            <w:r w:rsidRPr="00C33A9E">
              <w:rPr>
                <w:u w:val="single"/>
              </w:rPr>
              <w:t>Základní témata:</w:t>
            </w:r>
          </w:p>
          <w:p w14:paraId="1C949BD7" w14:textId="77777777" w:rsidR="00B2174C" w:rsidRPr="00C33A9E" w:rsidRDefault="00B2174C" w:rsidP="00220365">
            <w:pPr>
              <w:widowControl w:val="0"/>
              <w:numPr>
                <w:ilvl w:val="1"/>
                <w:numId w:val="23"/>
              </w:numPr>
              <w:ind w:left="113" w:hanging="113"/>
              <w:jc w:val="both"/>
              <w:rPr>
                <w:lang w:eastAsia="en-US"/>
              </w:rPr>
            </w:pPr>
            <w:r w:rsidRPr="00C33A9E">
              <w:rPr>
                <w:lang w:eastAsia="en-US"/>
              </w:rPr>
              <w:t>Trendy výroby výrobků živočišného původu.</w:t>
            </w:r>
          </w:p>
          <w:p w14:paraId="0C2B5556" w14:textId="77777777" w:rsidR="00B2174C" w:rsidRPr="00C33A9E" w:rsidRDefault="00B2174C" w:rsidP="00220365">
            <w:pPr>
              <w:widowControl w:val="0"/>
              <w:numPr>
                <w:ilvl w:val="1"/>
                <w:numId w:val="23"/>
              </w:numPr>
              <w:ind w:left="113" w:hanging="113"/>
              <w:jc w:val="both"/>
              <w:rPr>
                <w:lang w:eastAsia="en-US"/>
              </w:rPr>
            </w:pPr>
            <w:r w:rsidRPr="00C33A9E">
              <w:rPr>
                <w:lang w:eastAsia="en-US"/>
              </w:rPr>
              <w:t>Chemické a biochemické reakce v produktech živočišného původu, emulgační a stabilizační vlastnosti živočišných proteinů.</w:t>
            </w:r>
          </w:p>
          <w:p w14:paraId="757569A1" w14:textId="77777777" w:rsidR="00B2174C" w:rsidRPr="00C33A9E" w:rsidRDefault="00B2174C" w:rsidP="00220365">
            <w:pPr>
              <w:widowControl w:val="0"/>
              <w:numPr>
                <w:ilvl w:val="1"/>
                <w:numId w:val="23"/>
              </w:numPr>
              <w:ind w:left="113" w:hanging="113"/>
              <w:jc w:val="both"/>
              <w:rPr>
                <w:lang w:eastAsia="en-US"/>
              </w:rPr>
            </w:pPr>
            <w:r w:rsidRPr="00C33A9E">
              <w:rPr>
                <w:lang w:eastAsia="en-US"/>
              </w:rPr>
              <w:t>Přídatné látky a jejich interakce ve výrobcích živočišného původu.</w:t>
            </w:r>
          </w:p>
          <w:p w14:paraId="346237D4" w14:textId="77777777" w:rsidR="00B2174C" w:rsidRPr="00C33A9E" w:rsidRDefault="00B2174C" w:rsidP="00220365">
            <w:pPr>
              <w:widowControl w:val="0"/>
              <w:numPr>
                <w:ilvl w:val="1"/>
                <w:numId w:val="23"/>
              </w:numPr>
              <w:ind w:left="113" w:hanging="113"/>
              <w:jc w:val="both"/>
              <w:rPr>
                <w:lang w:eastAsia="en-US"/>
              </w:rPr>
            </w:pPr>
            <w:r w:rsidRPr="00C33A9E">
              <w:rPr>
                <w:lang w:eastAsia="en-US"/>
              </w:rPr>
              <w:t>Postupy konzervace produktů živočišného původu.</w:t>
            </w:r>
          </w:p>
          <w:p w14:paraId="3704A10C" w14:textId="77777777" w:rsidR="00B2174C" w:rsidRPr="00C33A9E" w:rsidRDefault="00B2174C" w:rsidP="00220365">
            <w:pPr>
              <w:widowControl w:val="0"/>
              <w:numPr>
                <w:ilvl w:val="1"/>
                <w:numId w:val="23"/>
              </w:numPr>
              <w:ind w:left="113" w:hanging="113"/>
              <w:jc w:val="both"/>
              <w:rPr>
                <w:lang w:eastAsia="en-US"/>
              </w:rPr>
            </w:pPr>
            <w:r w:rsidRPr="00C33A9E">
              <w:rPr>
                <w:lang w:eastAsia="en-US"/>
              </w:rPr>
              <w:t>Funkční potraviny živočišného původu.</w:t>
            </w:r>
          </w:p>
          <w:p w14:paraId="47A32BD1" w14:textId="77777777" w:rsidR="00B2174C" w:rsidRPr="00C33A9E" w:rsidRDefault="00B2174C" w:rsidP="00220365">
            <w:pPr>
              <w:widowControl w:val="0"/>
              <w:numPr>
                <w:ilvl w:val="1"/>
                <w:numId w:val="23"/>
              </w:numPr>
              <w:ind w:left="113" w:hanging="113"/>
              <w:jc w:val="both"/>
              <w:rPr>
                <w:sz w:val="22"/>
                <w:szCs w:val="22"/>
                <w:lang w:val="en-US" w:eastAsia="en-US"/>
              </w:rPr>
            </w:pPr>
            <w:r w:rsidRPr="00C33A9E">
              <w:rPr>
                <w:lang w:eastAsia="en-US"/>
              </w:rPr>
              <w:lastRenderedPageBreak/>
              <w:t>Faktory ovlivňující kvalitu produktů živočišného původu.</w:t>
            </w:r>
          </w:p>
        </w:tc>
      </w:tr>
      <w:tr w:rsidR="00B2174C" w:rsidRPr="00C33A9E" w14:paraId="01CE4FC6" w14:textId="77777777" w:rsidTr="00220365">
        <w:trPr>
          <w:trHeight w:val="265"/>
        </w:trPr>
        <w:tc>
          <w:tcPr>
            <w:tcW w:w="3904" w:type="dxa"/>
            <w:gridSpan w:val="5"/>
            <w:tcBorders>
              <w:top w:val="nil"/>
            </w:tcBorders>
            <w:shd w:val="clear" w:color="auto" w:fill="F7CAAC"/>
          </w:tcPr>
          <w:p w14:paraId="51966858" w14:textId="77777777" w:rsidR="00B2174C" w:rsidRPr="00C33A9E" w:rsidRDefault="00B2174C" w:rsidP="00220365">
            <w:pPr>
              <w:jc w:val="both"/>
            </w:pPr>
            <w:r w:rsidRPr="00C33A9E">
              <w:rPr>
                <w:b/>
              </w:rPr>
              <w:lastRenderedPageBreak/>
              <w:t>Studijní literatura a studijní pomůc</w:t>
            </w:r>
            <w:r w:rsidRPr="00EF0A8C">
              <w:rPr>
                <w:b/>
              </w:rPr>
              <w:t>ky</w:t>
            </w:r>
          </w:p>
        </w:tc>
        <w:tc>
          <w:tcPr>
            <w:tcW w:w="6161" w:type="dxa"/>
            <w:gridSpan w:val="10"/>
            <w:tcBorders>
              <w:top w:val="nil"/>
              <w:bottom w:val="nil"/>
            </w:tcBorders>
          </w:tcPr>
          <w:p w14:paraId="122DCAEB" w14:textId="77777777" w:rsidR="00B2174C" w:rsidRPr="00C33A9E" w:rsidRDefault="00B2174C" w:rsidP="00220365">
            <w:pPr>
              <w:jc w:val="both"/>
            </w:pPr>
          </w:p>
        </w:tc>
      </w:tr>
      <w:tr w:rsidR="00B2174C" w:rsidRPr="00C33A9E" w14:paraId="30FBA510" w14:textId="77777777" w:rsidTr="00220365">
        <w:trPr>
          <w:trHeight w:val="1497"/>
        </w:trPr>
        <w:tc>
          <w:tcPr>
            <w:tcW w:w="10065" w:type="dxa"/>
            <w:gridSpan w:val="15"/>
            <w:tcBorders>
              <w:top w:val="nil"/>
            </w:tcBorders>
          </w:tcPr>
          <w:p w14:paraId="62D70D75" w14:textId="77777777" w:rsidR="00B2174C" w:rsidRPr="00C33A9E" w:rsidRDefault="00B2174C" w:rsidP="00220365">
            <w:pPr>
              <w:jc w:val="both"/>
              <w:rPr>
                <w:u w:val="single"/>
              </w:rPr>
            </w:pPr>
            <w:r w:rsidRPr="00C33A9E">
              <w:rPr>
                <w:u w:val="single"/>
              </w:rPr>
              <w:t>Povinná literatura:</w:t>
            </w:r>
          </w:p>
          <w:p w14:paraId="6F2C39FD" w14:textId="77777777" w:rsidR="00B2174C" w:rsidRDefault="00B2174C" w:rsidP="00220365">
            <w:pPr>
              <w:jc w:val="both"/>
            </w:pPr>
            <w:r w:rsidRPr="00C33A9E">
              <w:t xml:space="preserve">BYLUND, G. </w:t>
            </w:r>
            <w:r w:rsidRPr="00C33A9E">
              <w:rPr>
                <w:i/>
              </w:rPr>
              <w:t>Dairy Processing Handbook</w:t>
            </w:r>
            <w:r w:rsidRPr="00C33A9E">
              <w:t>. Lund (Sweden): Tetra Pak Processing Systems, 2015.</w:t>
            </w:r>
          </w:p>
          <w:p w14:paraId="0EB992C1" w14:textId="77777777" w:rsidR="00B2174C" w:rsidRDefault="00B2174C" w:rsidP="00220365">
            <w:pPr>
              <w:jc w:val="both"/>
            </w:pPr>
            <w:r w:rsidRPr="00C33A9E">
              <w:t xml:space="preserve">DONNELLY, C.W. </w:t>
            </w:r>
            <w:r w:rsidRPr="00C33A9E">
              <w:rPr>
                <w:i/>
              </w:rPr>
              <w:t>Cheese and Microbes</w:t>
            </w:r>
            <w:r w:rsidRPr="00C33A9E">
              <w:t>. 1st Ed. ASM Press, 2014.</w:t>
            </w:r>
          </w:p>
          <w:p w14:paraId="003FA2B3" w14:textId="77777777" w:rsidR="00B2174C" w:rsidRPr="00C33A9E" w:rsidRDefault="00B2174C" w:rsidP="00220365">
            <w:pPr>
              <w:jc w:val="both"/>
            </w:pPr>
            <w:r>
              <w:t xml:space="preserve">TAMIME, A.Y. </w:t>
            </w:r>
            <w:r>
              <w:rPr>
                <w:i/>
                <w:iCs/>
              </w:rPr>
              <w:t>Processed Cheese and Analogues</w:t>
            </w:r>
            <w:r>
              <w:t>. Ames, Iowa: Wiley-Blackwell, 2011. Society of Dairy Technology Series. ISBN 978-1-4051-8642-1.</w:t>
            </w:r>
          </w:p>
          <w:p w14:paraId="2451636D" w14:textId="77777777" w:rsidR="00B2174C" w:rsidRDefault="00B2174C" w:rsidP="00220365">
            <w:pPr>
              <w:jc w:val="both"/>
            </w:pPr>
            <w:r>
              <w:t xml:space="preserve">DIKEMAN, M., DEVINE, C. </w:t>
            </w:r>
            <w:r>
              <w:rPr>
                <w:i/>
              </w:rPr>
              <w:t>Encyclopedia of Meat Sciences.</w:t>
            </w:r>
            <w:r>
              <w:t xml:space="preserve"> 2nd Ed. Elsevier Academic Press, 2014. Dostupné z: </w:t>
            </w:r>
          </w:p>
          <w:p w14:paraId="6160217E" w14:textId="77777777" w:rsidR="00B2174C" w:rsidRPr="009258CA" w:rsidRDefault="00E933D8" w:rsidP="00220365">
            <w:pPr>
              <w:jc w:val="both"/>
              <w:rPr>
                <w:color w:val="323232"/>
                <w:shd w:val="clear" w:color="auto" w:fill="FFFFFF"/>
              </w:rPr>
            </w:pPr>
            <w:hyperlink r:id="rId56" w:history="1">
              <w:r w:rsidR="00B2174C" w:rsidRPr="009258CA">
                <w:rPr>
                  <w:rStyle w:val="Hypertextovodkaz"/>
                  <w:shd w:val="clear" w:color="auto" w:fill="FFFFFF"/>
                </w:rPr>
                <w:t>https://app.knovel.com/hotlink/toc/id:kpEMSE0003/encyclopedia-meat-sciences/encyclopedia-meat-sciences</w:t>
              </w:r>
            </w:hyperlink>
          </w:p>
          <w:p w14:paraId="3FF1BF48" w14:textId="77777777" w:rsidR="00B2174C" w:rsidRDefault="00B2174C" w:rsidP="00220365">
            <w:pPr>
              <w:jc w:val="both"/>
            </w:pPr>
            <w:r w:rsidRPr="00C33A9E">
              <w:t xml:space="preserve">NOLLET, L.M.L. </w:t>
            </w:r>
            <w:r w:rsidRPr="00C33A9E">
              <w:rPr>
                <w:i/>
              </w:rPr>
              <w:t>Handbook of Meat, Poultry and Seafood Quality</w:t>
            </w:r>
            <w:r w:rsidRPr="00C33A9E">
              <w:t>. 2nd Ed. John Wiley &amp; Sons Inc, 2012.</w:t>
            </w:r>
          </w:p>
          <w:p w14:paraId="38440533" w14:textId="77777777" w:rsidR="00B2174C" w:rsidRDefault="00B2174C" w:rsidP="00220365">
            <w:pPr>
              <w:jc w:val="both"/>
            </w:pPr>
            <w:r>
              <w:t xml:space="preserve">ROGINSKI, H., FUQUAY, J.W., FOX, P.F. </w:t>
            </w:r>
            <w:r>
              <w:rPr>
                <w:i/>
                <w:iCs/>
              </w:rPr>
              <w:t>Encyclopedia of Dairy Sciences</w:t>
            </w:r>
            <w:r>
              <w:t>. New York: Academic Press, 2003. ISBN 0122272358.</w:t>
            </w:r>
          </w:p>
          <w:p w14:paraId="2488396A" w14:textId="77777777" w:rsidR="00B2174C" w:rsidRDefault="00B2174C" w:rsidP="00220365">
            <w:pPr>
              <w:jc w:val="both"/>
            </w:pPr>
          </w:p>
          <w:p w14:paraId="190F60B7" w14:textId="77777777" w:rsidR="00B2174C" w:rsidRPr="00C33A9E" w:rsidRDefault="00B2174C" w:rsidP="00220365">
            <w:pPr>
              <w:jc w:val="both"/>
              <w:rPr>
                <w:u w:val="single"/>
              </w:rPr>
            </w:pPr>
            <w:r w:rsidRPr="00C33A9E">
              <w:rPr>
                <w:u w:val="single"/>
              </w:rPr>
              <w:t>Doporučená literatura:</w:t>
            </w:r>
          </w:p>
          <w:p w14:paraId="7DFE11B6" w14:textId="77777777" w:rsidR="00B2174C" w:rsidRPr="00C33A9E" w:rsidRDefault="00B2174C" w:rsidP="00220365">
            <w:pPr>
              <w:jc w:val="both"/>
            </w:pPr>
            <w:r w:rsidRPr="00C33A9E">
              <w:t xml:space="preserve">IBARRA-SÁNCHEZ, L.A., EL-HADDAD, N., MAHMOUD, D., MILLER, M.J., KARAM, L. </w:t>
            </w:r>
            <w:r w:rsidRPr="00C33A9E">
              <w:rPr>
                <w:i/>
                <w:iCs/>
              </w:rPr>
              <w:t>Invited Review: Advances in Nisin Use for Preservation of Dairy Products</w:t>
            </w:r>
            <w:r w:rsidRPr="00C33A9E">
              <w:t>. </w:t>
            </w:r>
            <w:r w:rsidRPr="00C33A9E">
              <w:rPr>
                <w:iCs/>
              </w:rPr>
              <w:t>Journal of Dairy Science</w:t>
            </w:r>
            <w:r w:rsidRPr="00C33A9E">
              <w:t xml:space="preserve"> 103(3), 2041-2052, 2020.</w:t>
            </w:r>
          </w:p>
          <w:p w14:paraId="16FA6D07" w14:textId="77777777" w:rsidR="00B2174C" w:rsidRPr="00C33A9E" w:rsidRDefault="00B2174C" w:rsidP="00220365">
            <w:pPr>
              <w:jc w:val="both"/>
            </w:pPr>
            <w:r w:rsidRPr="00C33A9E">
              <w:t xml:space="preserve">DOYLE, M.P., BUCHANAN, R.L. </w:t>
            </w:r>
            <w:r w:rsidRPr="00C33A9E">
              <w:rPr>
                <w:i/>
              </w:rPr>
              <w:t>Food Microbiology: Fundamentals and Frontiers</w:t>
            </w:r>
            <w:r w:rsidRPr="00C33A9E">
              <w:t>. 4th Ed. ASM, 2014.</w:t>
            </w:r>
          </w:p>
          <w:p w14:paraId="20356D67" w14:textId="77777777" w:rsidR="00B2174C" w:rsidRPr="00C33A9E" w:rsidRDefault="00B2174C" w:rsidP="00220365">
            <w:pPr>
              <w:jc w:val="both"/>
            </w:pPr>
            <w:r w:rsidRPr="00C33A9E">
              <w:t xml:space="preserve">HELDMAN, R.D. </w:t>
            </w:r>
            <w:r w:rsidRPr="00C33A9E">
              <w:rPr>
                <w:i/>
              </w:rPr>
              <w:t>Food Preservation Process Design</w:t>
            </w:r>
            <w:r w:rsidRPr="00C33A9E">
              <w:t>. 1st Ed. Elsevier Academic Press, 2011.</w:t>
            </w:r>
          </w:p>
          <w:p w14:paraId="3CB2C350" w14:textId="77777777" w:rsidR="00B2174C" w:rsidRPr="00C33A9E" w:rsidRDefault="00B2174C" w:rsidP="00220365">
            <w:pPr>
              <w:jc w:val="both"/>
            </w:pPr>
            <w:r w:rsidRPr="00C33A9E">
              <w:rPr>
                <w:i/>
              </w:rPr>
              <w:t>Právní předpisy Evropské unie a České republiky v oblasti výroby potravin a jejich uvádění na trh (například: www.eurlex.eu).</w:t>
            </w:r>
          </w:p>
        </w:tc>
      </w:tr>
      <w:tr w:rsidR="00B2174C" w:rsidRPr="00C33A9E" w14:paraId="08B7D326" w14:textId="77777777" w:rsidTr="00220365">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40F817DA" w14:textId="77777777" w:rsidR="00B2174C" w:rsidRPr="00C33A9E" w:rsidRDefault="00B2174C" w:rsidP="00220365">
            <w:pPr>
              <w:jc w:val="center"/>
              <w:rPr>
                <w:b/>
              </w:rPr>
            </w:pPr>
            <w:r w:rsidRPr="00C33A9E">
              <w:rPr>
                <w:b/>
              </w:rPr>
              <w:t>Informace ke kombinované nebo distanční formě</w:t>
            </w:r>
          </w:p>
        </w:tc>
      </w:tr>
      <w:tr w:rsidR="00B2174C" w:rsidRPr="00C33A9E" w14:paraId="23252195" w14:textId="77777777" w:rsidTr="00220365">
        <w:tc>
          <w:tcPr>
            <w:tcW w:w="5038" w:type="dxa"/>
            <w:gridSpan w:val="7"/>
            <w:tcBorders>
              <w:top w:val="single" w:sz="2" w:space="0" w:color="auto"/>
            </w:tcBorders>
            <w:shd w:val="clear" w:color="auto" w:fill="F7CAAC"/>
          </w:tcPr>
          <w:p w14:paraId="0F2C2130" w14:textId="77777777" w:rsidR="00B2174C" w:rsidRPr="00C33A9E" w:rsidRDefault="00B2174C" w:rsidP="00220365">
            <w:pPr>
              <w:jc w:val="both"/>
            </w:pPr>
            <w:r w:rsidRPr="00C33A9E">
              <w:rPr>
                <w:b/>
              </w:rPr>
              <w:t>Rozsah konzultací (soustředění)</w:t>
            </w:r>
          </w:p>
        </w:tc>
        <w:tc>
          <w:tcPr>
            <w:tcW w:w="889" w:type="dxa"/>
            <w:tcBorders>
              <w:top w:val="single" w:sz="2" w:space="0" w:color="auto"/>
            </w:tcBorders>
          </w:tcPr>
          <w:p w14:paraId="2B01F3BF" w14:textId="77777777" w:rsidR="00B2174C" w:rsidRPr="00C33A9E" w:rsidRDefault="00B2174C" w:rsidP="00220365">
            <w:pPr>
              <w:jc w:val="both"/>
            </w:pPr>
          </w:p>
        </w:tc>
        <w:tc>
          <w:tcPr>
            <w:tcW w:w="4138" w:type="dxa"/>
            <w:gridSpan w:val="7"/>
            <w:tcBorders>
              <w:top w:val="single" w:sz="2" w:space="0" w:color="auto"/>
            </w:tcBorders>
            <w:shd w:val="clear" w:color="auto" w:fill="F7CAAC"/>
          </w:tcPr>
          <w:p w14:paraId="04F0C0E7" w14:textId="77777777" w:rsidR="00B2174C" w:rsidRPr="00C33A9E" w:rsidRDefault="00B2174C" w:rsidP="00220365">
            <w:pPr>
              <w:jc w:val="both"/>
              <w:rPr>
                <w:b/>
              </w:rPr>
            </w:pPr>
            <w:r w:rsidRPr="00C33A9E">
              <w:rPr>
                <w:b/>
              </w:rPr>
              <w:t xml:space="preserve">hodin </w:t>
            </w:r>
          </w:p>
        </w:tc>
      </w:tr>
      <w:tr w:rsidR="00B2174C" w:rsidRPr="00C33A9E" w14:paraId="4A8B1E8F" w14:textId="77777777" w:rsidTr="00220365">
        <w:tc>
          <w:tcPr>
            <w:tcW w:w="10065" w:type="dxa"/>
            <w:gridSpan w:val="15"/>
            <w:shd w:val="clear" w:color="auto" w:fill="F7CAAC"/>
          </w:tcPr>
          <w:p w14:paraId="6286056D" w14:textId="77777777" w:rsidR="00B2174C" w:rsidRPr="00C33A9E" w:rsidRDefault="00B2174C" w:rsidP="00220365">
            <w:pPr>
              <w:jc w:val="both"/>
              <w:rPr>
                <w:b/>
              </w:rPr>
            </w:pPr>
            <w:r w:rsidRPr="00C33A9E">
              <w:rPr>
                <w:b/>
              </w:rPr>
              <w:t>Informace o způsobu kontaktu s vyučujícím</w:t>
            </w:r>
          </w:p>
        </w:tc>
      </w:tr>
      <w:tr w:rsidR="00B2174C" w:rsidRPr="00C33A9E" w14:paraId="3437227B" w14:textId="77777777" w:rsidTr="00220365">
        <w:trPr>
          <w:trHeight w:val="839"/>
        </w:trPr>
        <w:tc>
          <w:tcPr>
            <w:tcW w:w="10065" w:type="dxa"/>
            <w:gridSpan w:val="15"/>
          </w:tcPr>
          <w:p w14:paraId="5620265F" w14:textId="77777777" w:rsidR="00B2174C" w:rsidRPr="00C33A9E" w:rsidRDefault="00B2174C" w:rsidP="00220365">
            <w:pPr>
              <w:shd w:val="clear" w:color="auto" w:fill="FFFFFF"/>
              <w:jc w:val="both"/>
              <w:rPr>
                <w:color w:val="000000"/>
              </w:rPr>
            </w:pPr>
            <w:r w:rsidRPr="00C33A9E">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C33A9E">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A6CDCDC" w14:textId="77777777" w:rsidR="00B2174C" w:rsidRPr="00C33A9E" w:rsidRDefault="00B2174C" w:rsidP="00220365">
            <w:pPr>
              <w:shd w:val="clear" w:color="auto" w:fill="FFFFFF"/>
              <w:jc w:val="both"/>
              <w:rPr>
                <w:color w:val="000000"/>
              </w:rPr>
            </w:pPr>
            <w:r w:rsidRPr="00C33A9E">
              <w:rPr>
                <w:color w:val="000000"/>
              </w:rPr>
              <w:t> </w:t>
            </w:r>
          </w:p>
          <w:p w14:paraId="2D61AF4D" w14:textId="77777777" w:rsidR="00B2174C" w:rsidRDefault="00B2174C" w:rsidP="00220365">
            <w:pPr>
              <w:shd w:val="clear" w:color="auto" w:fill="FFFFFF"/>
              <w:rPr>
                <w:color w:val="000000"/>
              </w:rPr>
            </w:pPr>
            <w:r w:rsidRPr="00C33A9E">
              <w:rPr>
                <w:color w:val="000000"/>
              </w:rPr>
              <w:t xml:space="preserve">Možnosti komunikace s vyučujícím: </w:t>
            </w:r>
            <w:hyperlink r:id="rId57" w:history="1">
              <w:r w:rsidRPr="00C33A9E">
                <w:rPr>
                  <w:color w:val="0000FF" w:themeColor="hyperlink"/>
                  <w:u w:val="single"/>
                </w:rPr>
                <w:t>pachlova@utb.cz</w:t>
              </w:r>
            </w:hyperlink>
            <w:r>
              <w:rPr>
                <w:color w:val="000000"/>
              </w:rPr>
              <w:t xml:space="preserve">, 576 033 007, </w:t>
            </w:r>
            <w:hyperlink r:id="rId58" w:history="1">
              <w:r w:rsidRPr="00391260">
                <w:rPr>
                  <w:rStyle w:val="Hypertextovodkaz"/>
                </w:rPr>
                <w:t>rsalek@utb.cz</w:t>
              </w:r>
            </w:hyperlink>
            <w:r>
              <w:rPr>
                <w:color w:val="000000"/>
              </w:rPr>
              <w:t>, 576 038 087.</w:t>
            </w:r>
          </w:p>
          <w:p w14:paraId="178EEC79" w14:textId="77777777" w:rsidR="00B2174C" w:rsidRDefault="00B2174C" w:rsidP="00220365">
            <w:pPr>
              <w:shd w:val="clear" w:color="auto" w:fill="FFFFFF"/>
              <w:rPr>
                <w:color w:val="000000"/>
              </w:rPr>
            </w:pPr>
          </w:p>
          <w:p w14:paraId="6112AD14" w14:textId="77777777" w:rsidR="00B2174C" w:rsidRDefault="00B2174C" w:rsidP="00220365">
            <w:pPr>
              <w:shd w:val="clear" w:color="auto" w:fill="FFFFFF"/>
              <w:rPr>
                <w:color w:val="000000"/>
              </w:rPr>
            </w:pPr>
          </w:p>
          <w:p w14:paraId="2486D147" w14:textId="77777777" w:rsidR="00B2174C" w:rsidRDefault="00B2174C" w:rsidP="00220365">
            <w:pPr>
              <w:shd w:val="clear" w:color="auto" w:fill="FFFFFF"/>
              <w:rPr>
                <w:color w:val="000000"/>
              </w:rPr>
            </w:pPr>
          </w:p>
          <w:p w14:paraId="631751AE" w14:textId="77777777" w:rsidR="00B2174C" w:rsidRDefault="00B2174C" w:rsidP="00220365">
            <w:pPr>
              <w:shd w:val="clear" w:color="auto" w:fill="FFFFFF"/>
              <w:rPr>
                <w:color w:val="000000"/>
              </w:rPr>
            </w:pPr>
          </w:p>
          <w:p w14:paraId="10A56598" w14:textId="77777777" w:rsidR="00B2174C" w:rsidRPr="00C33A9E" w:rsidRDefault="00B2174C" w:rsidP="00220365">
            <w:pPr>
              <w:shd w:val="clear" w:color="auto" w:fill="FFFFFF"/>
            </w:pPr>
          </w:p>
        </w:tc>
      </w:tr>
      <w:tr w:rsidR="00646B98" w:rsidRPr="00646B98" w14:paraId="759129D6" w14:textId="77777777" w:rsidTr="00B018A6">
        <w:tc>
          <w:tcPr>
            <w:tcW w:w="10065" w:type="dxa"/>
            <w:gridSpan w:val="15"/>
            <w:tcBorders>
              <w:bottom w:val="double" w:sz="4" w:space="0" w:color="auto"/>
            </w:tcBorders>
            <w:shd w:val="clear" w:color="auto" w:fill="BDD6EE"/>
          </w:tcPr>
          <w:p w14:paraId="5F1CF934" w14:textId="60C27350" w:rsidR="00646B98" w:rsidRPr="00646B98" w:rsidRDefault="00646B98" w:rsidP="00646B98">
            <w:pPr>
              <w:jc w:val="both"/>
              <w:rPr>
                <w:b/>
                <w:sz w:val="28"/>
              </w:rPr>
            </w:pPr>
            <w:r w:rsidRPr="00646B98">
              <w:br w:type="page"/>
            </w:r>
            <w:r w:rsidRPr="00646B98">
              <w:br w:type="page"/>
            </w:r>
            <w:r w:rsidRPr="00646B98">
              <w:rPr>
                <w:b/>
                <w:sz w:val="28"/>
              </w:rPr>
              <w:t>B-III – Charakteristika studijního předmětu</w:t>
            </w:r>
          </w:p>
        </w:tc>
      </w:tr>
      <w:tr w:rsidR="00646B98" w:rsidRPr="00646B98" w14:paraId="3C580FB8" w14:textId="77777777" w:rsidTr="00AC7038">
        <w:tc>
          <w:tcPr>
            <w:tcW w:w="3545" w:type="dxa"/>
            <w:gridSpan w:val="3"/>
            <w:tcBorders>
              <w:top w:val="double" w:sz="4" w:space="0" w:color="auto"/>
            </w:tcBorders>
            <w:shd w:val="clear" w:color="auto" w:fill="F7CAAC"/>
          </w:tcPr>
          <w:p w14:paraId="5CFEF0CD" w14:textId="77777777" w:rsidR="00646B98" w:rsidRPr="00646B98" w:rsidRDefault="00646B98" w:rsidP="00646B98">
            <w:pPr>
              <w:jc w:val="both"/>
              <w:rPr>
                <w:b/>
              </w:rPr>
            </w:pPr>
            <w:r w:rsidRPr="00646B98">
              <w:rPr>
                <w:b/>
              </w:rPr>
              <w:t>Název studijního předmětu</w:t>
            </w:r>
          </w:p>
        </w:tc>
        <w:tc>
          <w:tcPr>
            <w:tcW w:w="6520" w:type="dxa"/>
            <w:gridSpan w:val="12"/>
            <w:tcBorders>
              <w:top w:val="double" w:sz="4" w:space="0" w:color="auto"/>
            </w:tcBorders>
          </w:tcPr>
          <w:p w14:paraId="3B68BE44" w14:textId="77E2651B" w:rsidR="00646B98" w:rsidRPr="00646B98" w:rsidRDefault="000B20E7" w:rsidP="00646B98">
            <w:pPr>
              <w:jc w:val="both"/>
              <w:rPr>
                <w:b/>
                <w:bCs/>
              </w:rPr>
            </w:pPr>
            <w:bookmarkStart w:id="142" w:name="Trendy_rost_pův"/>
            <w:bookmarkStart w:id="143" w:name="Technol_a_chem_potr_rost_pův"/>
            <w:bookmarkStart w:id="144" w:name="Plant_Origin"/>
            <w:bookmarkEnd w:id="142"/>
            <w:bookmarkEnd w:id="143"/>
            <w:bookmarkEnd w:id="144"/>
            <w:r w:rsidRPr="00E40C4B">
              <w:rPr>
                <w:b/>
                <w:bCs/>
                <w:color w:val="000000"/>
                <w:bdr w:val="none" w:sz="0" w:space="0" w:color="auto" w:frame="1"/>
                <w:lang w:val="en-GB"/>
              </w:rPr>
              <w:t xml:space="preserve">Technology and </w:t>
            </w:r>
            <w:r>
              <w:rPr>
                <w:b/>
                <w:bCs/>
                <w:color w:val="000000"/>
                <w:bdr w:val="none" w:sz="0" w:space="0" w:color="auto" w:frame="1"/>
                <w:lang w:val="en-GB"/>
              </w:rPr>
              <w:t>C</w:t>
            </w:r>
            <w:r w:rsidRPr="00E40C4B">
              <w:rPr>
                <w:b/>
                <w:bCs/>
                <w:color w:val="000000"/>
                <w:bdr w:val="none" w:sz="0" w:space="0" w:color="auto" w:frame="1"/>
                <w:lang w:val="en-GB"/>
              </w:rPr>
              <w:t xml:space="preserve">hemistry of </w:t>
            </w:r>
            <w:r>
              <w:rPr>
                <w:b/>
                <w:bCs/>
                <w:color w:val="000000"/>
                <w:bdr w:val="none" w:sz="0" w:space="0" w:color="auto" w:frame="1"/>
                <w:lang w:val="en-GB"/>
              </w:rPr>
              <w:t>F</w:t>
            </w:r>
            <w:r w:rsidRPr="00E40C4B">
              <w:rPr>
                <w:b/>
                <w:bCs/>
                <w:color w:val="000000"/>
                <w:bdr w:val="none" w:sz="0" w:space="0" w:color="auto" w:frame="1"/>
                <w:lang w:val="en-GB"/>
              </w:rPr>
              <w:t xml:space="preserve">ood of </w:t>
            </w:r>
            <w:r>
              <w:rPr>
                <w:b/>
                <w:bCs/>
                <w:color w:val="000000"/>
                <w:bdr w:val="none" w:sz="0" w:space="0" w:color="auto" w:frame="1"/>
                <w:lang w:val="en-GB"/>
              </w:rPr>
              <w:t>P</w:t>
            </w:r>
            <w:r w:rsidRPr="00E40C4B">
              <w:rPr>
                <w:b/>
                <w:bCs/>
                <w:color w:val="000000"/>
                <w:bdr w:val="none" w:sz="0" w:space="0" w:color="auto" w:frame="1"/>
                <w:lang w:val="en-GB"/>
              </w:rPr>
              <w:t xml:space="preserve">lant </w:t>
            </w:r>
            <w:r>
              <w:rPr>
                <w:b/>
                <w:bCs/>
                <w:color w:val="000000"/>
                <w:bdr w:val="none" w:sz="0" w:space="0" w:color="auto" w:frame="1"/>
                <w:lang w:val="en-GB"/>
              </w:rPr>
              <w:t>O</w:t>
            </w:r>
            <w:r w:rsidRPr="00E40C4B">
              <w:rPr>
                <w:b/>
                <w:bCs/>
                <w:color w:val="000000"/>
                <w:bdr w:val="none" w:sz="0" w:space="0" w:color="auto" w:frame="1"/>
                <w:lang w:val="en-GB"/>
              </w:rPr>
              <w:t>rigin</w:t>
            </w:r>
          </w:p>
        </w:tc>
      </w:tr>
      <w:tr w:rsidR="00646B98" w:rsidRPr="00646B98" w14:paraId="541E79B7" w14:textId="77777777" w:rsidTr="00AC7038">
        <w:tc>
          <w:tcPr>
            <w:tcW w:w="3545" w:type="dxa"/>
            <w:gridSpan w:val="3"/>
            <w:shd w:val="clear" w:color="auto" w:fill="F7CAAC"/>
          </w:tcPr>
          <w:p w14:paraId="195FD798" w14:textId="77777777" w:rsidR="00646B98" w:rsidRPr="00646B98" w:rsidRDefault="00646B98" w:rsidP="00646B98">
            <w:pPr>
              <w:jc w:val="both"/>
              <w:rPr>
                <w:b/>
              </w:rPr>
            </w:pPr>
            <w:r w:rsidRPr="00646B98">
              <w:rPr>
                <w:b/>
              </w:rPr>
              <w:t>Typ předmětu</w:t>
            </w:r>
          </w:p>
        </w:tc>
        <w:tc>
          <w:tcPr>
            <w:tcW w:w="3198" w:type="dxa"/>
            <w:gridSpan w:val="7"/>
          </w:tcPr>
          <w:p w14:paraId="0CDE9C37" w14:textId="2B1A2A64" w:rsidR="00646B98" w:rsidRPr="00646B98" w:rsidRDefault="007662EB" w:rsidP="00646B98">
            <w:pPr>
              <w:jc w:val="both"/>
            </w:pPr>
            <w:r>
              <w:t>povinně volitelný</w:t>
            </w:r>
          </w:p>
        </w:tc>
        <w:tc>
          <w:tcPr>
            <w:tcW w:w="2695" w:type="dxa"/>
            <w:gridSpan w:val="3"/>
            <w:shd w:val="clear" w:color="auto" w:fill="F7CAAC"/>
          </w:tcPr>
          <w:p w14:paraId="531BB415" w14:textId="77777777" w:rsidR="00646B98" w:rsidRPr="00646B98" w:rsidRDefault="00646B98" w:rsidP="00646B98">
            <w:pPr>
              <w:jc w:val="both"/>
            </w:pPr>
            <w:r w:rsidRPr="00646B98">
              <w:rPr>
                <w:b/>
              </w:rPr>
              <w:t>doporučený ročník / semestr</w:t>
            </w:r>
          </w:p>
        </w:tc>
        <w:tc>
          <w:tcPr>
            <w:tcW w:w="627" w:type="dxa"/>
            <w:gridSpan w:val="2"/>
          </w:tcPr>
          <w:p w14:paraId="68D87C1E" w14:textId="77777777" w:rsidR="00646B98" w:rsidRPr="00646B98" w:rsidRDefault="00646B98" w:rsidP="00646B98">
            <w:pPr>
              <w:jc w:val="both"/>
            </w:pPr>
          </w:p>
        </w:tc>
      </w:tr>
      <w:tr w:rsidR="00646B98" w:rsidRPr="00646B98" w14:paraId="5E2FA61E" w14:textId="77777777" w:rsidTr="00AC7038">
        <w:tc>
          <w:tcPr>
            <w:tcW w:w="3545" w:type="dxa"/>
            <w:gridSpan w:val="3"/>
            <w:shd w:val="clear" w:color="auto" w:fill="F7CAAC"/>
          </w:tcPr>
          <w:p w14:paraId="3030541F" w14:textId="77777777" w:rsidR="00646B98" w:rsidRPr="00646B98" w:rsidRDefault="00646B98" w:rsidP="00646B98">
            <w:pPr>
              <w:jc w:val="both"/>
              <w:rPr>
                <w:b/>
              </w:rPr>
            </w:pPr>
            <w:r w:rsidRPr="00646B98">
              <w:rPr>
                <w:b/>
              </w:rPr>
              <w:t>Rozsah studijního předmětu</w:t>
            </w:r>
          </w:p>
        </w:tc>
        <w:tc>
          <w:tcPr>
            <w:tcW w:w="1493" w:type="dxa"/>
            <w:gridSpan w:val="4"/>
          </w:tcPr>
          <w:p w14:paraId="4917FFA7" w14:textId="77777777" w:rsidR="00646B98" w:rsidRPr="00646B98" w:rsidRDefault="00646B98" w:rsidP="00646B98">
            <w:pPr>
              <w:jc w:val="both"/>
            </w:pPr>
          </w:p>
        </w:tc>
        <w:tc>
          <w:tcPr>
            <w:tcW w:w="889" w:type="dxa"/>
            <w:shd w:val="clear" w:color="auto" w:fill="F7CAAC"/>
          </w:tcPr>
          <w:p w14:paraId="38B79411" w14:textId="77777777" w:rsidR="00646B98" w:rsidRPr="00646B98" w:rsidRDefault="00646B98" w:rsidP="00646B98">
            <w:pPr>
              <w:jc w:val="both"/>
              <w:rPr>
                <w:b/>
              </w:rPr>
            </w:pPr>
            <w:r w:rsidRPr="00646B98">
              <w:rPr>
                <w:b/>
              </w:rPr>
              <w:t xml:space="preserve">hod. </w:t>
            </w:r>
          </w:p>
        </w:tc>
        <w:tc>
          <w:tcPr>
            <w:tcW w:w="816" w:type="dxa"/>
            <w:gridSpan w:val="2"/>
          </w:tcPr>
          <w:p w14:paraId="75B82750" w14:textId="77777777" w:rsidR="00646B98" w:rsidRPr="00646B98" w:rsidRDefault="00646B98" w:rsidP="00646B98">
            <w:pPr>
              <w:jc w:val="both"/>
            </w:pPr>
          </w:p>
        </w:tc>
        <w:tc>
          <w:tcPr>
            <w:tcW w:w="2156" w:type="dxa"/>
            <w:gridSpan w:val="2"/>
            <w:shd w:val="clear" w:color="auto" w:fill="F7CAAC"/>
          </w:tcPr>
          <w:p w14:paraId="34C931C8" w14:textId="77777777" w:rsidR="00646B98" w:rsidRPr="00646B98" w:rsidRDefault="00646B98" w:rsidP="00646B98">
            <w:pPr>
              <w:jc w:val="both"/>
              <w:rPr>
                <w:b/>
              </w:rPr>
            </w:pPr>
            <w:r w:rsidRPr="00646B98">
              <w:rPr>
                <w:b/>
              </w:rPr>
              <w:t>kreditů</w:t>
            </w:r>
          </w:p>
        </w:tc>
        <w:tc>
          <w:tcPr>
            <w:tcW w:w="1166" w:type="dxa"/>
            <w:gridSpan w:val="3"/>
          </w:tcPr>
          <w:p w14:paraId="25879A1A" w14:textId="77777777" w:rsidR="00646B98" w:rsidRPr="00646B98" w:rsidRDefault="00646B98" w:rsidP="00646B98">
            <w:pPr>
              <w:jc w:val="both"/>
            </w:pPr>
          </w:p>
        </w:tc>
      </w:tr>
      <w:tr w:rsidR="00646B98" w:rsidRPr="00646B98" w14:paraId="0F5D0BD1" w14:textId="77777777" w:rsidTr="00AC7038">
        <w:tc>
          <w:tcPr>
            <w:tcW w:w="3545" w:type="dxa"/>
            <w:gridSpan w:val="3"/>
            <w:shd w:val="clear" w:color="auto" w:fill="F7CAAC"/>
          </w:tcPr>
          <w:p w14:paraId="6504C276" w14:textId="77777777" w:rsidR="00646B98" w:rsidRPr="00646B98" w:rsidRDefault="00646B98" w:rsidP="00646B98">
            <w:pPr>
              <w:jc w:val="both"/>
              <w:rPr>
                <w:b/>
                <w:sz w:val="22"/>
              </w:rPr>
            </w:pPr>
            <w:r w:rsidRPr="00646B98">
              <w:rPr>
                <w:b/>
              </w:rPr>
              <w:t>Prerekvizity, korekvizity, ekvivalence</w:t>
            </w:r>
          </w:p>
        </w:tc>
        <w:tc>
          <w:tcPr>
            <w:tcW w:w="6520" w:type="dxa"/>
            <w:gridSpan w:val="12"/>
          </w:tcPr>
          <w:p w14:paraId="02A5027C" w14:textId="77777777" w:rsidR="00646B98" w:rsidRPr="00646B98" w:rsidRDefault="00646B98" w:rsidP="00646B98">
            <w:pPr>
              <w:jc w:val="both"/>
            </w:pPr>
          </w:p>
        </w:tc>
      </w:tr>
      <w:tr w:rsidR="00646B98" w:rsidRPr="00646B98" w14:paraId="27752994" w14:textId="77777777" w:rsidTr="00AC7038">
        <w:tc>
          <w:tcPr>
            <w:tcW w:w="3545" w:type="dxa"/>
            <w:gridSpan w:val="3"/>
            <w:shd w:val="clear" w:color="auto" w:fill="F7CAAC"/>
          </w:tcPr>
          <w:p w14:paraId="7F9B1050" w14:textId="77777777" w:rsidR="00646B98" w:rsidRPr="00646B98" w:rsidRDefault="00646B98" w:rsidP="00646B98">
            <w:pPr>
              <w:jc w:val="both"/>
              <w:rPr>
                <w:b/>
              </w:rPr>
            </w:pPr>
            <w:r w:rsidRPr="00646B98">
              <w:rPr>
                <w:b/>
              </w:rPr>
              <w:t>Způsob ověření studijních výsledků</w:t>
            </w:r>
          </w:p>
        </w:tc>
        <w:tc>
          <w:tcPr>
            <w:tcW w:w="3198" w:type="dxa"/>
            <w:gridSpan w:val="7"/>
          </w:tcPr>
          <w:p w14:paraId="7ACDD787" w14:textId="77777777" w:rsidR="00646B98" w:rsidRPr="00646B98" w:rsidRDefault="00646B98" w:rsidP="00646B98">
            <w:pPr>
              <w:jc w:val="both"/>
            </w:pPr>
            <w:r w:rsidRPr="00646B98">
              <w:t>zkouška</w:t>
            </w:r>
          </w:p>
        </w:tc>
        <w:tc>
          <w:tcPr>
            <w:tcW w:w="2156" w:type="dxa"/>
            <w:gridSpan w:val="2"/>
            <w:shd w:val="clear" w:color="auto" w:fill="F7CAAC"/>
          </w:tcPr>
          <w:p w14:paraId="45D249A8" w14:textId="77777777" w:rsidR="00646B98" w:rsidRPr="00646B98" w:rsidRDefault="00646B98" w:rsidP="00646B98">
            <w:pPr>
              <w:jc w:val="both"/>
              <w:rPr>
                <w:b/>
              </w:rPr>
            </w:pPr>
            <w:r w:rsidRPr="00646B98">
              <w:rPr>
                <w:b/>
              </w:rPr>
              <w:t>Forma výuky</w:t>
            </w:r>
          </w:p>
        </w:tc>
        <w:tc>
          <w:tcPr>
            <w:tcW w:w="1166" w:type="dxa"/>
            <w:gridSpan w:val="3"/>
          </w:tcPr>
          <w:p w14:paraId="2F60965D" w14:textId="040F9780" w:rsidR="00646B98" w:rsidRPr="00646B98" w:rsidRDefault="007662EB" w:rsidP="00646B98">
            <w:pPr>
              <w:jc w:val="both"/>
            </w:pPr>
            <w:r>
              <w:t>konzultace</w:t>
            </w:r>
          </w:p>
        </w:tc>
      </w:tr>
      <w:tr w:rsidR="00646B98" w:rsidRPr="00646B98" w14:paraId="19C3006B" w14:textId="77777777" w:rsidTr="00AC7038">
        <w:tc>
          <w:tcPr>
            <w:tcW w:w="3545" w:type="dxa"/>
            <w:gridSpan w:val="3"/>
            <w:shd w:val="clear" w:color="auto" w:fill="F7CAAC"/>
          </w:tcPr>
          <w:p w14:paraId="54C8EAA8" w14:textId="77777777" w:rsidR="00646B98" w:rsidRPr="00646B98" w:rsidRDefault="00646B98" w:rsidP="00646B98">
            <w:pPr>
              <w:jc w:val="both"/>
              <w:rPr>
                <w:b/>
              </w:rPr>
            </w:pPr>
            <w:r w:rsidRPr="00646B98">
              <w:rPr>
                <w:b/>
              </w:rPr>
              <w:t>Forma způsobu ověření studijních výsledků a další požadavky na studenta</w:t>
            </w:r>
          </w:p>
        </w:tc>
        <w:tc>
          <w:tcPr>
            <w:tcW w:w="6520" w:type="dxa"/>
            <w:gridSpan w:val="12"/>
            <w:tcBorders>
              <w:bottom w:val="single" w:sz="4" w:space="0" w:color="auto"/>
            </w:tcBorders>
          </w:tcPr>
          <w:p w14:paraId="3ADF0B58" w14:textId="77777777" w:rsidR="00646B98" w:rsidRPr="00646B98" w:rsidRDefault="00646B98" w:rsidP="00646B98">
            <w:pPr>
              <w:jc w:val="both"/>
            </w:pPr>
            <w:r w:rsidRPr="00646B98">
              <w:t>Vypracování podkladu ke zkoušce na zadané téma z oblasti výroby potravin rostlinného původu ve stanovené formě a rozsahu.</w:t>
            </w:r>
          </w:p>
        </w:tc>
      </w:tr>
      <w:tr w:rsidR="00646B98" w:rsidRPr="00646B98" w14:paraId="3B1808EF" w14:textId="77777777" w:rsidTr="00AC7038">
        <w:trPr>
          <w:trHeight w:val="197"/>
        </w:trPr>
        <w:tc>
          <w:tcPr>
            <w:tcW w:w="3545" w:type="dxa"/>
            <w:gridSpan w:val="3"/>
            <w:tcBorders>
              <w:top w:val="nil"/>
            </w:tcBorders>
            <w:shd w:val="clear" w:color="auto" w:fill="F7CAAC"/>
          </w:tcPr>
          <w:p w14:paraId="68F3CD5A" w14:textId="77777777" w:rsidR="00646B98" w:rsidRPr="00646B98" w:rsidRDefault="00646B98" w:rsidP="00646B98">
            <w:pPr>
              <w:jc w:val="both"/>
              <w:rPr>
                <w:b/>
              </w:rPr>
            </w:pPr>
            <w:r w:rsidRPr="00646B98">
              <w:rPr>
                <w:b/>
              </w:rPr>
              <w:t>Garant předmětu</w:t>
            </w:r>
          </w:p>
        </w:tc>
        <w:tc>
          <w:tcPr>
            <w:tcW w:w="6520" w:type="dxa"/>
            <w:gridSpan w:val="12"/>
            <w:tcBorders>
              <w:top w:val="single" w:sz="4" w:space="0" w:color="auto"/>
            </w:tcBorders>
          </w:tcPr>
          <w:p w14:paraId="6C19F6A5" w14:textId="77777777" w:rsidR="00646B98" w:rsidRPr="00646B98" w:rsidRDefault="00646B98" w:rsidP="00646B98">
            <w:pPr>
              <w:jc w:val="both"/>
            </w:pPr>
            <w:r w:rsidRPr="00646B98">
              <w:rPr>
                <w:spacing w:val="-2"/>
              </w:rPr>
              <w:t>doc. RNDr. Iva Burešová, Ph.D.</w:t>
            </w:r>
          </w:p>
        </w:tc>
      </w:tr>
      <w:tr w:rsidR="00646B98" w:rsidRPr="00646B98" w14:paraId="557E0329" w14:textId="77777777" w:rsidTr="00AC7038">
        <w:trPr>
          <w:trHeight w:val="243"/>
        </w:trPr>
        <w:tc>
          <w:tcPr>
            <w:tcW w:w="3545" w:type="dxa"/>
            <w:gridSpan w:val="3"/>
            <w:tcBorders>
              <w:top w:val="nil"/>
            </w:tcBorders>
            <w:shd w:val="clear" w:color="auto" w:fill="F7CAAC"/>
          </w:tcPr>
          <w:p w14:paraId="241B8F5E" w14:textId="77777777" w:rsidR="00646B98" w:rsidRPr="00646B98" w:rsidRDefault="00646B98" w:rsidP="00646B98">
            <w:pPr>
              <w:jc w:val="both"/>
              <w:rPr>
                <w:b/>
              </w:rPr>
            </w:pPr>
            <w:r w:rsidRPr="00646B98">
              <w:rPr>
                <w:b/>
              </w:rPr>
              <w:t>Zapojení garanta do výuky předmětu</w:t>
            </w:r>
          </w:p>
        </w:tc>
        <w:tc>
          <w:tcPr>
            <w:tcW w:w="6520" w:type="dxa"/>
            <w:gridSpan w:val="12"/>
            <w:tcBorders>
              <w:top w:val="nil"/>
            </w:tcBorders>
          </w:tcPr>
          <w:p w14:paraId="5057DB1F" w14:textId="77777777" w:rsidR="00646B98" w:rsidRPr="00646B98" w:rsidRDefault="00646B98" w:rsidP="00646B98">
            <w:pPr>
              <w:jc w:val="both"/>
            </w:pPr>
            <w:r w:rsidRPr="00646B98">
              <w:t>70%</w:t>
            </w:r>
          </w:p>
        </w:tc>
      </w:tr>
      <w:tr w:rsidR="00646B98" w:rsidRPr="00646B98" w14:paraId="72901480" w14:textId="77777777" w:rsidTr="00AC7038">
        <w:tc>
          <w:tcPr>
            <w:tcW w:w="3545" w:type="dxa"/>
            <w:gridSpan w:val="3"/>
            <w:shd w:val="clear" w:color="auto" w:fill="F7CAAC"/>
          </w:tcPr>
          <w:p w14:paraId="5E4C1FFF" w14:textId="77777777" w:rsidR="00646B98" w:rsidRPr="00646B98" w:rsidRDefault="00646B98" w:rsidP="00646B98">
            <w:pPr>
              <w:jc w:val="both"/>
              <w:rPr>
                <w:b/>
              </w:rPr>
            </w:pPr>
            <w:r w:rsidRPr="00646B98">
              <w:rPr>
                <w:b/>
              </w:rPr>
              <w:t>Vyučující</w:t>
            </w:r>
          </w:p>
        </w:tc>
        <w:tc>
          <w:tcPr>
            <w:tcW w:w="6520" w:type="dxa"/>
            <w:gridSpan w:val="12"/>
            <w:tcBorders>
              <w:bottom w:val="nil"/>
            </w:tcBorders>
          </w:tcPr>
          <w:p w14:paraId="29746D41" w14:textId="77777777" w:rsidR="00646B98" w:rsidRPr="00646B98" w:rsidRDefault="00646B98" w:rsidP="00646B98">
            <w:pPr>
              <w:jc w:val="both"/>
            </w:pPr>
          </w:p>
        </w:tc>
      </w:tr>
      <w:tr w:rsidR="00646B98" w:rsidRPr="00646B98" w14:paraId="4A46D21B" w14:textId="77777777" w:rsidTr="00B018A6">
        <w:trPr>
          <w:trHeight w:val="457"/>
        </w:trPr>
        <w:tc>
          <w:tcPr>
            <w:tcW w:w="10065" w:type="dxa"/>
            <w:gridSpan w:val="15"/>
            <w:tcBorders>
              <w:top w:val="nil"/>
            </w:tcBorders>
          </w:tcPr>
          <w:p w14:paraId="1C6F740E" w14:textId="77777777" w:rsidR="00646B98" w:rsidRPr="00646B98" w:rsidRDefault="00646B98" w:rsidP="00646B98">
            <w:pPr>
              <w:jc w:val="both"/>
              <w:rPr>
                <w:spacing w:val="-2"/>
              </w:rPr>
            </w:pPr>
            <w:r w:rsidRPr="00646B98">
              <w:rPr>
                <w:spacing w:val="-2"/>
              </w:rPr>
              <w:t>doc. RNDr. Iva Burešová, Ph.D.</w:t>
            </w:r>
          </w:p>
          <w:p w14:paraId="7AC3F2CE" w14:textId="77777777" w:rsidR="00646B98" w:rsidRPr="00646B98" w:rsidRDefault="00646B98" w:rsidP="00646B98">
            <w:pPr>
              <w:jc w:val="both"/>
            </w:pPr>
            <w:r w:rsidRPr="00646B98">
              <w:rPr>
                <w:spacing w:val="-2"/>
              </w:rPr>
              <w:t>prof. Ing. Jiří Mlček, Ph.D.</w:t>
            </w:r>
          </w:p>
        </w:tc>
      </w:tr>
      <w:tr w:rsidR="00646B98" w:rsidRPr="00646B98" w14:paraId="50EEE154" w14:textId="77777777" w:rsidTr="00AC7038">
        <w:tc>
          <w:tcPr>
            <w:tcW w:w="3545" w:type="dxa"/>
            <w:gridSpan w:val="3"/>
            <w:shd w:val="clear" w:color="auto" w:fill="F7CAAC"/>
          </w:tcPr>
          <w:p w14:paraId="19F726A9" w14:textId="77777777" w:rsidR="00646B98" w:rsidRPr="00646B98" w:rsidRDefault="00646B98" w:rsidP="00646B98">
            <w:pPr>
              <w:jc w:val="both"/>
              <w:rPr>
                <w:b/>
              </w:rPr>
            </w:pPr>
            <w:r w:rsidRPr="00646B98">
              <w:rPr>
                <w:b/>
              </w:rPr>
              <w:t>Stručná anotace předmětu</w:t>
            </w:r>
          </w:p>
        </w:tc>
        <w:tc>
          <w:tcPr>
            <w:tcW w:w="6520" w:type="dxa"/>
            <w:gridSpan w:val="12"/>
            <w:tcBorders>
              <w:bottom w:val="nil"/>
            </w:tcBorders>
          </w:tcPr>
          <w:p w14:paraId="3992D47F" w14:textId="77777777" w:rsidR="00646B98" w:rsidRPr="00646B98" w:rsidRDefault="00646B98" w:rsidP="00646B98">
            <w:pPr>
              <w:jc w:val="both"/>
            </w:pPr>
          </w:p>
        </w:tc>
      </w:tr>
      <w:tr w:rsidR="00646B98" w:rsidRPr="00646B98" w14:paraId="19B269A0" w14:textId="77777777" w:rsidTr="00B018A6">
        <w:trPr>
          <w:trHeight w:val="2819"/>
        </w:trPr>
        <w:tc>
          <w:tcPr>
            <w:tcW w:w="10065" w:type="dxa"/>
            <w:gridSpan w:val="15"/>
            <w:tcBorders>
              <w:top w:val="nil"/>
              <w:bottom w:val="single" w:sz="12" w:space="0" w:color="auto"/>
            </w:tcBorders>
          </w:tcPr>
          <w:p w14:paraId="77474182" w14:textId="77777777" w:rsidR="00646B98" w:rsidRPr="00646B98" w:rsidRDefault="00646B98" w:rsidP="00646B98">
            <w:pPr>
              <w:jc w:val="both"/>
            </w:pPr>
            <w:r w:rsidRPr="00646B98">
              <w:lastRenderedPageBreak/>
              <w:t xml:space="preserve">Cílem předmětu je poskytnout studentům kvalifikovaný přehled o technologiích zpracování surovin rostlinného původu a předpokládaném dalším vývoji v této oblasti. </w:t>
            </w:r>
          </w:p>
          <w:p w14:paraId="03A90AF2" w14:textId="77777777" w:rsidR="00646B98" w:rsidRPr="00646B98" w:rsidRDefault="00646B98" w:rsidP="00646B98">
            <w:pPr>
              <w:jc w:val="both"/>
            </w:pPr>
          </w:p>
          <w:p w14:paraId="07159CFD" w14:textId="77777777" w:rsidR="00646B98" w:rsidRPr="00646B98" w:rsidRDefault="00646B98" w:rsidP="00646B98">
            <w:pPr>
              <w:jc w:val="both"/>
              <w:rPr>
                <w:u w:val="single"/>
              </w:rPr>
            </w:pPr>
            <w:r w:rsidRPr="00646B98">
              <w:rPr>
                <w:u w:val="single"/>
              </w:rPr>
              <w:t>Základní témata:</w:t>
            </w:r>
          </w:p>
          <w:p w14:paraId="63345CCA" w14:textId="77777777" w:rsidR="00646B98" w:rsidRPr="00646B98" w:rsidRDefault="00646B98" w:rsidP="00646B98">
            <w:pPr>
              <w:widowControl w:val="0"/>
              <w:numPr>
                <w:ilvl w:val="1"/>
                <w:numId w:val="23"/>
              </w:numPr>
              <w:ind w:left="113" w:hanging="113"/>
              <w:jc w:val="both"/>
              <w:rPr>
                <w:lang w:eastAsia="en-US"/>
              </w:rPr>
            </w:pPr>
            <w:r w:rsidRPr="00646B98">
              <w:rPr>
                <w:lang w:eastAsia="en-US"/>
              </w:rPr>
              <w:t>Vlastnosti surovin a potravin rostlinného původu.</w:t>
            </w:r>
          </w:p>
          <w:p w14:paraId="6AD8AB24" w14:textId="77777777" w:rsidR="00646B98" w:rsidRPr="00646B98" w:rsidRDefault="00646B98" w:rsidP="00646B98">
            <w:pPr>
              <w:widowControl w:val="0"/>
              <w:numPr>
                <w:ilvl w:val="1"/>
                <w:numId w:val="23"/>
              </w:numPr>
              <w:ind w:left="113" w:hanging="113"/>
              <w:jc w:val="both"/>
              <w:rPr>
                <w:lang w:eastAsia="en-US"/>
              </w:rPr>
            </w:pPr>
            <w:r w:rsidRPr="00646B98">
              <w:rPr>
                <w:lang w:eastAsia="en-US"/>
              </w:rPr>
              <w:t>Technologické postupy při výrobě potravin rostlinného původu a jejich vliv na zpracovatelnost surovin a kvalitu výrobku.</w:t>
            </w:r>
          </w:p>
          <w:p w14:paraId="152A644A" w14:textId="77777777" w:rsidR="00646B98" w:rsidRPr="00646B98" w:rsidRDefault="00646B98" w:rsidP="00646B98">
            <w:pPr>
              <w:widowControl w:val="0"/>
              <w:numPr>
                <w:ilvl w:val="1"/>
                <w:numId w:val="23"/>
              </w:numPr>
              <w:ind w:left="113" w:hanging="113"/>
              <w:jc w:val="both"/>
              <w:rPr>
                <w:lang w:eastAsia="en-US"/>
              </w:rPr>
            </w:pPr>
            <w:r w:rsidRPr="00646B98">
              <w:rPr>
                <w:lang w:eastAsia="en-US"/>
              </w:rPr>
              <w:t>Fyzikální, chemické, biochemické a další změny probíhající v surovinách a potravinách rostlinného původu.</w:t>
            </w:r>
          </w:p>
          <w:p w14:paraId="1656270E" w14:textId="77777777" w:rsidR="00646B98" w:rsidRPr="00646B98" w:rsidRDefault="00646B98" w:rsidP="00646B98">
            <w:pPr>
              <w:widowControl w:val="0"/>
              <w:numPr>
                <w:ilvl w:val="1"/>
                <w:numId w:val="23"/>
              </w:numPr>
              <w:ind w:left="113" w:hanging="113"/>
              <w:jc w:val="both"/>
              <w:rPr>
                <w:lang w:eastAsia="en-US"/>
              </w:rPr>
            </w:pPr>
            <w:r w:rsidRPr="00646B98">
              <w:rPr>
                <w:lang w:eastAsia="en-US"/>
              </w:rPr>
              <w:t>Skladování surovin, polotovarů a potravin rostlinného původu.</w:t>
            </w:r>
          </w:p>
          <w:p w14:paraId="0224F219" w14:textId="77777777" w:rsidR="00646B98" w:rsidRPr="00646B98" w:rsidRDefault="00646B98" w:rsidP="00646B98">
            <w:pPr>
              <w:widowControl w:val="0"/>
              <w:numPr>
                <w:ilvl w:val="1"/>
                <w:numId w:val="23"/>
              </w:numPr>
              <w:ind w:left="113" w:hanging="113"/>
              <w:jc w:val="both"/>
              <w:rPr>
                <w:lang w:eastAsia="en-US"/>
              </w:rPr>
            </w:pPr>
            <w:r w:rsidRPr="00646B98">
              <w:rPr>
                <w:lang w:eastAsia="en-US"/>
              </w:rPr>
              <w:t>Fyzikální a chemické vlastnosti surovin a potravin rostlinného původu; metody jejich stanovení.</w:t>
            </w:r>
          </w:p>
          <w:p w14:paraId="5E684A6C" w14:textId="77777777" w:rsidR="00646B98" w:rsidRPr="00646B98" w:rsidRDefault="00646B98" w:rsidP="00646B98">
            <w:pPr>
              <w:widowControl w:val="0"/>
              <w:numPr>
                <w:ilvl w:val="1"/>
                <w:numId w:val="23"/>
              </w:numPr>
              <w:ind w:left="113" w:hanging="113"/>
              <w:jc w:val="both"/>
              <w:rPr>
                <w:lang w:eastAsia="en-US"/>
              </w:rPr>
            </w:pPr>
            <w:r w:rsidRPr="00646B98">
              <w:rPr>
                <w:lang w:eastAsia="en-US"/>
              </w:rPr>
              <w:t>Mikrobiologie surovin a výrobků rostlinného původu.</w:t>
            </w:r>
          </w:p>
          <w:p w14:paraId="61FC0AEB" w14:textId="77777777" w:rsidR="00646B98" w:rsidRPr="00646B98" w:rsidRDefault="00646B98" w:rsidP="00646B98">
            <w:pPr>
              <w:widowControl w:val="0"/>
              <w:numPr>
                <w:ilvl w:val="1"/>
                <w:numId w:val="23"/>
              </w:numPr>
              <w:ind w:left="113" w:hanging="113"/>
              <w:jc w:val="both"/>
              <w:rPr>
                <w:lang w:eastAsia="en-US"/>
              </w:rPr>
            </w:pPr>
            <w:r w:rsidRPr="00646B98">
              <w:rPr>
                <w:lang w:eastAsia="en-US"/>
              </w:rPr>
              <w:t>Vliv surovin a jejich vlastností na kvalitu potravin rostlinného původu.</w:t>
            </w:r>
          </w:p>
          <w:p w14:paraId="3CB61511" w14:textId="77777777" w:rsidR="00646B98" w:rsidRPr="00770F28" w:rsidRDefault="00646B98" w:rsidP="00646B98">
            <w:pPr>
              <w:widowControl w:val="0"/>
              <w:numPr>
                <w:ilvl w:val="1"/>
                <w:numId w:val="23"/>
              </w:numPr>
              <w:ind w:left="113" w:hanging="113"/>
              <w:jc w:val="both"/>
              <w:rPr>
                <w:sz w:val="22"/>
                <w:szCs w:val="22"/>
                <w:lang w:val="en-US" w:eastAsia="en-US"/>
              </w:rPr>
            </w:pPr>
            <w:r w:rsidRPr="00646B98">
              <w:rPr>
                <w:lang w:eastAsia="en-US"/>
              </w:rPr>
              <w:t>Funkční potraviny rostlinného původu, potraviny nového typu.</w:t>
            </w:r>
          </w:p>
          <w:p w14:paraId="1D3BC99E" w14:textId="12B7AE63" w:rsidR="00A432AC" w:rsidRPr="00646B98" w:rsidRDefault="00A432AC" w:rsidP="00646B98">
            <w:pPr>
              <w:widowControl w:val="0"/>
              <w:numPr>
                <w:ilvl w:val="1"/>
                <w:numId w:val="23"/>
              </w:numPr>
              <w:ind w:left="113" w:hanging="113"/>
              <w:jc w:val="both"/>
              <w:rPr>
                <w:sz w:val="22"/>
                <w:szCs w:val="22"/>
                <w:lang w:val="en-US" w:eastAsia="en-US"/>
              </w:rPr>
            </w:pPr>
            <w:r w:rsidRPr="00971374">
              <w:rPr>
                <w:color w:val="000000"/>
                <w:shd w:val="clear" w:color="auto" w:fill="FFFFFF"/>
              </w:rPr>
              <w:t>Příprava a vyhodnocení experimentů pomocí moderních ICT.</w:t>
            </w:r>
          </w:p>
        </w:tc>
      </w:tr>
      <w:tr w:rsidR="00646B98" w:rsidRPr="00646B98" w14:paraId="52C7E330" w14:textId="77777777" w:rsidTr="00B018A6">
        <w:trPr>
          <w:trHeight w:val="265"/>
        </w:trPr>
        <w:tc>
          <w:tcPr>
            <w:tcW w:w="3904" w:type="dxa"/>
            <w:gridSpan w:val="5"/>
            <w:tcBorders>
              <w:top w:val="nil"/>
            </w:tcBorders>
            <w:shd w:val="clear" w:color="auto" w:fill="F7CAAC"/>
          </w:tcPr>
          <w:p w14:paraId="6C8ACD94" w14:textId="0C783918" w:rsidR="00646B98" w:rsidRPr="00646B98" w:rsidRDefault="00646B98" w:rsidP="00646B98">
            <w:pPr>
              <w:jc w:val="both"/>
            </w:pPr>
            <w:r w:rsidRPr="00646B98">
              <w:rPr>
                <w:b/>
              </w:rPr>
              <w:t>Studijní literatura a studijní pomůc</w:t>
            </w:r>
            <w:r w:rsidR="00D01DB5" w:rsidRPr="00EF0A8C">
              <w:rPr>
                <w:b/>
              </w:rPr>
              <w:t>ky</w:t>
            </w:r>
          </w:p>
        </w:tc>
        <w:tc>
          <w:tcPr>
            <w:tcW w:w="6161" w:type="dxa"/>
            <w:gridSpan w:val="10"/>
            <w:tcBorders>
              <w:top w:val="nil"/>
              <w:bottom w:val="nil"/>
            </w:tcBorders>
          </w:tcPr>
          <w:p w14:paraId="23FD9849" w14:textId="77777777" w:rsidR="00646B98" w:rsidRPr="00646B98" w:rsidRDefault="00646B98" w:rsidP="00646B98">
            <w:pPr>
              <w:jc w:val="both"/>
            </w:pPr>
          </w:p>
        </w:tc>
      </w:tr>
      <w:tr w:rsidR="00646B98" w:rsidRPr="00646B98" w14:paraId="169D2245" w14:textId="77777777" w:rsidTr="00B018A6">
        <w:trPr>
          <w:trHeight w:val="1497"/>
        </w:trPr>
        <w:tc>
          <w:tcPr>
            <w:tcW w:w="10065" w:type="dxa"/>
            <w:gridSpan w:val="15"/>
            <w:tcBorders>
              <w:top w:val="nil"/>
            </w:tcBorders>
          </w:tcPr>
          <w:p w14:paraId="59638AE4" w14:textId="77777777" w:rsidR="00646B98" w:rsidRPr="00646B98" w:rsidRDefault="00646B98" w:rsidP="00646B98">
            <w:pPr>
              <w:jc w:val="both"/>
              <w:rPr>
                <w:u w:val="single"/>
              </w:rPr>
            </w:pPr>
            <w:r w:rsidRPr="00646B98">
              <w:rPr>
                <w:u w:val="single"/>
              </w:rPr>
              <w:t>Povinná literatura:</w:t>
            </w:r>
          </w:p>
          <w:p w14:paraId="5AD44097" w14:textId="77777777" w:rsidR="00646B98" w:rsidRPr="00646B98" w:rsidRDefault="00646B98" w:rsidP="00646B98">
            <w:pPr>
              <w:jc w:val="both"/>
            </w:pPr>
            <w:r w:rsidRPr="00646B98">
              <w:t>BERK, Z. </w:t>
            </w:r>
            <w:r w:rsidRPr="00646B98">
              <w:rPr>
                <w:i/>
              </w:rPr>
              <w:t xml:space="preserve">Food Process Engineering and Technology. </w:t>
            </w:r>
            <w:r w:rsidRPr="00646B98">
              <w:t xml:space="preserve">3rd Ed. Elsevier, 2018. Dostupné z: </w:t>
            </w:r>
            <w:hyperlink r:id="rId59" w:history="1">
              <w:r w:rsidRPr="00646B98">
                <w:rPr>
                  <w:color w:val="0000FF" w:themeColor="hyperlink"/>
                  <w:u w:val="single"/>
                </w:rPr>
                <w:t>https://app.knovel.com/hotlink/toc/id:kpFPETE002/food-process-engineering/food-process-engineering</w:t>
              </w:r>
            </w:hyperlink>
            <w:r w:rsidRPr="00646B98">
              <w:t>.</w:t>
            </w:r>
          </w:p>
          <w:p w14:paraId="22AB6C0C" w14:textId="77777777" w:rsidR="00C06BD9" w:rsidRDefault="00646B98" w:rsidP="00646B98">
            <w:pPr>
              <w:jc w:val="both"/>
            </w:pPr>
            <w:r w:rsidRPr="00646B98">
              <w:t xml:space="preserve">CAUVAIN, S.P., CLARK, R. </w:t>
            </w:r>
            <w:r w:rsidRPr="00646B98">
              <w:rPr>
                <w:i/>
                <w:iCs/>
              </w:rPr>
              <w:t xml:space="preserve">ICC Handbook of Cereals, Flour, Dough &amp; Product </w:t>
            </w:r>
            <w:r w:rsidR="0030694E" w:rsidRPr="00646B98">
              <w:rPr>
                <w:i/>
                <w:iCs/>
              </w:rPr>
              <w:t>Testing – Methods</w:t>
            </w:r>
            <w:r w:rsidRPr="00646B98">
              <w:rPr>
                <w:i/>
                <w:iCs/>
              </w:rPr>
              <w:t xml:space="preserve"> and Applications</w:t>
            </w:r>
            <w:r w:rsidR="00C06BD9">
              <w:rPr>
                <w:i/>
                <w:iCs/>
              </w:rPr>
              <w:t xml:space="preserve">. </w:t>
            </w:r>
            <w:r w:rsidR="00C06BD9" w:rsidRPr="00C06BD9">
              <w:t>2nd Ed.</w:t>
            </w:r>
            <w:r w:rsidRPr="00646B98">
              <w:rPr>
                <w:i/>
                <w:iCs/>
              </w:rPr>
              <w:t xml:space="preserve"> </w:t>
            </w:r>
            <w:r w:rsidRPr="00646B98">
              <w:t>DEStech Publications, 2017. Dostupné z</w:t>
            </w:r>
            <w:r w:rsidR="002C2A7C">
              <w:t>:</w:t>
            </w:r>
          </w:p>
          <w:p w14:paraId="0AA265C5" w14:textId="123D1180" w:rsidR="00B36CDF" w:rsidRPr="00646B98" w:rsidRDefault="00E933D8" w:rsidP="00646B98">
            <w:pPr>
              <w:jc w:val="both"/>
            </w:pPr>
            <w:hyperlink r:id="rId60" w:history="1">
              <w:r w:rsidR="00B36CDF" w:rsidRPr="00265823">
                <w:rPr>
                  <w:rStyle w:val="Hypertextovodkaz"/>
                </w:rPr>
                <w:t>https://app.knovel.com/hotlink/toc/id:kpICCHCFD2/icc-handbook-cereals/icc-handbook-cereals</w:t>
              </w:r>
            </w:hyperlink>
            <w:r w:rsidR="002C2A7C">
              <w:t>.</w:t>
            </w:r>
          </w:p>
          <w:p w14:paraId="02B3464F" w14:textId="7890C776" w:rsidR="00646B98" w:rsidRPr="00646B98" w:rsidRDefault="00646B98" w:rsidP="00646B98">
            <w:pPr>
              <w:jc w:val="both"/>
            </w:pPr>
            <w:r w:rsidRPr="00646B98">
              <w:t xml:space="preserve">ROSENTRATER, K.A., EVERS, A.D. </w:t>
            </w:r>
            <w:r w:rsidRPr="00646B98">
              <w:rPr>
                <w:i/>
              </w:rPr>
              <w:t xml:space="preserve">Kent's Technology of </w:t>
            </w:r>
            <w:r w:rsidR="0030694E" w:rsidRPr="00646B98">
              <w:rPr>
                <w:i/>
              </w:rPr>
              <w:t>Cereals – An</w:t>
            </w:r>
            <w:r w:rsidRPr="00646B98">
              <w:rPr>
                <w:i/>
              </w:rPr>
              <w:t xml:space="preserve"> Introduction for Students of Food Science and Agriculture. </w:t>
            </w:r>
            <w:r w:rsidRPr="00646B98">
              <w:t xml:space="preserve">5th Ed. Elsevier, 2018. Dostupné z: </w:t>
            </w:r>
            <w:hyperlink r:id="rId61" w:history="1">
              <w:r w:rsidRPr="00646B98">
                <w:rPr>
                  <w:color w:val="0000FF" w:themeColor="hyperlink"/>
                  <w:u w:val="single"/>
                </w:rPr>
                <w:t>https://app.knovel.com/hotlink/pdf/id:kt011G2UUB/kents-technology-cereals/bread-baking-technology</w:t>
              </w:r>
            </w:hyperlink>
            <w:r w:rsidRPr="00646B98">
              <w:t>.</w:t>
            </w:r>
          </w:p>
          <w:p w14:paraId="329CFB19" w14:textId="77777777" w:rsidR="00646B98" w:rsidRPr="00646B98" w:rsidRDefault="00646B98" w:rsidP="00646B98">
            <w:pPr>
              <w:jc w:val="both"/>
            </w:pPr>
          </w:p>
          <w:p w14:paraId="4B59C2FA" w14:textId="77777777" w:rsidR="00646B98" w:rsidRPr="00646B98" w:rsidRDefault="00646B98" w:rsidP="00646B98">
            <w:pPr>
              <w:jc w:val="both"/>
              <w:rPr>
                <w:u w:val="single"/>
              </w:rPr>
            </w:pPr>
            <w:r w:rsidRPr="00646B98">
              <w:rPr>
                <w:u w:val="single"/>
              </w:rPr>
              <w:t>Doporučená literatura:</w:t>
            </w:r>
          </w:p>
          <w:p w14:paraId="4D99D9F2" w14:textId="6561D98C" w:rsidR="00646B98" w:rsidRPr="00646B98" w:rsidRDefault="00646B98" w:rsidP="00646B98">
            <w:pPr>
              <w:jc w:val="both"/>
            </w:pPr>
            <w:r w:rsidRPr="00646B98">
              <w:t>AHMED, J., PTASZEK, P., BASU, S.</w:t>
            </w:r>
            <w:r w:rsidRPr="00646B98">
              <w:rPr>
                <w:i/>
              </w:rPr>
              <w:t> Advances in Food Rheology and its Applications</w:t>
            </w:r>
            <w:r w:rsidRPr="00646B98">
              <w:t>. Elsevier, 2017. Dostupné z</w:t>
            </w:r>
            <w:r w:rsidR="002C2A7C">
              <w:t xml:space="preserve">: </w:t>
            </w:r>
            <w:r w:rsidRPr="00646B98">
              <w:t xml:space="preserve"> </w:t>
            </w:r>
            <w:hyperlink r:id="rId62" w:history="1">
              <w:r w:rsidRPr="00646B98">
                <w:rPr>
                  <w:color w:val="0000FF" w:themeColor="hyperlink"/>
                  <w:u w:val="single"/>
                </w:rPr>
                <w:t>https://app.knovel.com/hotlink/toc/id:kpAFRA0008/advances-in-food-rheology/advances-in-food-rheology</w:t>
              </w:r>
            </w:hyperlink>
            <w:r w:rsidRPr="00646B98">
              <w:t>.</w:t>
            </w:r>
          </w:p>
          <w:p w14:paraId="2F66D243" w14:textId="4DD4938A" w:rsidR="00646B98" w:rsidRPr="00646B98" w:rsidRDefault="00646B98" w:rsidP="00812128">
            <w:pPr>
              <w:jc w:val="both"/>
            </w:pPr>
            <w:r w:rsidRPr="00646B98">
              <w:t xml:space="preserve">BHATTACHARYA, S. </w:t>
            </w:r>
            <w:r w:rsidRPr="00646B98">
              <w:rPr>
                <w:i/>
                <w:iCs/>
              </w:rPr>
              <w:t>Conventional and Advanced Food Processing Technologies.</w:t>
            </w:r>
            <w:r w:rsidRPr="00646B98">
              <w:t xml:space="preserve"> John Wiley &amp; Sons, 2015. Dostupné z</w:t>
            </w:r>
            <w:r w:rsidR="002C2A7C">
              <w:t xml:space="preserve">: </w:t>
            </w:r>
            <w:r w:rsidRPr="00646B98">
              <w:t xml:space="preserve"> </w:t>
            </w:r>
            <w:r w:rsidRPr="00646B98">
              <w:br/>
            </w:r>
            <w:hyperlink r:id="rId63" w:history="1">
              <w:r w:rsidR="00B36CDF" w:rsidRPr="00265823">
                <w:rPr>
                  <w:rStyle w:val="Hypertextovodkaz"/>
                </w:rPr>
                <w:t>https://app.knovel.com/hotlink/toc/id:kpCAFPT002/conventional-advanced/conventional-advanced</w:t>
              </w:r>
            </w:hyperlink>
            <w:r w:rsidR="00C06BD9">
              <w:t>.</w:t>
            </w:r>
          </w:p>
        </w:tc>
      </w:tr>
      <w:tr w:rsidR="00646B98" w:rsidRPr="00646B98" w14:paraId="7EEC005F" w14:textId="77777777" w:rsidTr="00B018A6">
        <w:tc>
          <w:tcPr>
            <w:tcW w:w="10065" w:type="dxa"/>
            <w:gridSpan w:val="15"/>
            <w:tcBorders>
              <w:top w:val="single" w:sz="12" w:space="0" w:color="auto"/>
              <w:left w:val="single" w:sz="2" w:space="0" w:color="auto"/>
              <w:bottom w:val="single" w:sz="2" w:space="0" w:color="auto"/>
              <w:right w:val="single" w:sz="2" w:space="0" w:color="auto"/>
            </w:tcBorders>
            <w:shd w:val="clear" w:color="auto" w:fill="F7CAAC"/>
          </w:tcPr>
          <w:p w14:paraId="253860F3" w14:textId="77777777" w:rsidR="00646B98" w:rsidRPr="00646B98" w:rsidRDefault="00646B98" w:rsidP="00646B98">
            <w:pPr>
              <w:jc w:val="center"/>
              <w:rPr>
                <w:b/>
              </w:rPr>
            </w:pPr>
            <w:r w:rsidRPr="00646B98">
              <w:rPr>
                <w:b/>
              </w:rPr>
              <w:t>Informace ke kombinované nebo distanční formě</w:t>
            </w:r>
          </w:p>
        </w:tc>
      </w:tr>
      <w:tr w:rsidR="00646B98" w:rsidRPr="00646B98" w14:paraId="38FAFC12" w14:textId="77777777" w:rsidTr="00B018A6">
        <w:tc>
          <w:tcPr>
            <w:tcW w:w="5038" w:type="dxa"/>
            <w:gridSpan w:val="7"/>
            <w:tcBorders>
              <w:top w:val="single" w:sz="2" w:space="0" w:color="auto"/>
            </w:tcBorders>
            <w:shd w:val="clear" w:color="auto" w:fill="F7CAAC"/>
          </w:tcPr>
          <w:p w14:paraId="3ED74242" w14:textId="77777777" w:rsidR="00646B98" w:rsidRPr="00646B98" w:rsidRDefault="00646B98" w:rsidP="00646B98">
            <w:pPr>
              <w:jc w:val="both"/>
            </w:pPr>
            <w:r w:rsidRPr="00646B98">
              <w:rPr>
                <w:b/>
              </w:rPr>
              <w:t>Rozsah konzultací (soustředění)</w:t>
            </w:r>
          </w:p>
        </w:tc>
        <w:tc>
          <w:tcPr>
            <w:tcW w:w="889" w:type="dxa"/>
            <w:tcBorders>
              <w:top w:val="single" w:sz="2" w:space="0" w:color="auto"/>
            </w:tcBorders>
          </w:tcPr>
          <w:p w14:paraId="6315C0A8" w14:textId="77777777" w:rsidR="00646B98" w:rsidRPr="00646B98" w:rsidRDefault="00646B98" w:rsidP="00646B98">
            <w:pPr>
              <w:jc w:val="both"/>
            </w:pPr>
          </w:p>
        </w:tc>
        <w:tc>
          <w:tcPr>
            <w:tcW w:w="4138" w:type="dxa"/>
            <w:gridSpan w:val="7"/>
            <w:tcBorders>
              <w:top w:val="single" w:sz="2" w:space="0" w:color="auto"/>
            </w:tcBorders>
            <w:shd w:val="clear" w:color="auto" w:fill="F7CAAC"/>
          </w:tcPr>
          <w:p w14:paraId="548CCF56" w14:textId="77777777" w:rsidR="00646B98" w:rsidRPr="00646B98" w:rsidRDefault="00646B98" w:rsidP="00646B98">
            <w:pPr>
              <w:jc w:val="both"/>
              <w:rPr>
                <w:b/>
              </w:rPr>
            </w:pPr>
            <w:r w:rsidRPr="00646B98">
              <w:rPr>
                <w:b/>
              </w:rPr>
              <w:t xml:space="preserve">hodin </w:t>
            </w:r>
          </w:p>
        </w:tc>
      </w:tr>
      <w:tr w:rsidR="00646B98" w:rsidRPr="00646B98" w14:paraId="4AC7BCDE" w14:textId="77777777" w:rsidTr="00B018A6">
        <w:tc>
          <w:tcPr>
            <w:tcW w:w="10065" w:type="dxa"/>
            <w:gridSpan w:val="15"/>
            <w:shd w:val="clear" w:color="auto" w:fill="F7CAAC"/>
          </w:tcPr>
          <w:p w14:paraId="0FA5129D" w14:textId="77777777" w:rsidR="00646B98" w:rsidRPr="00646B98" w:rsidRDefault="00646B98" w:rsidP="00646B98">
            <w:pPr>
              <w:jc w:val="both"/>
              <w:rPr>
                <w:b/>
              </w:rPr>
            </w:pPr>
            <w:r w:rsidRPr="00646B98">
              <w:rPr>
                <w:b/>
              </w:rPr>
              <w:t>Informace o způsobu kontaktu s vyučujícím</w:t>
            </w:r>
          </w:p>
        </w:tc>
      </w:tr>
      <w:tr w:rsidR="00646B98" w:rsidRPr="00646B98" w14:paraId="362ED7B7" w14:textId="77777777" w:rsidTr="00B018A6">
        <w:trPr>
          <w:trHeight w:val="1373"/>
        </w:trPr>
        <w:tc>
          <w:tcPr>
            <w:tcW w:w="10065" w:type="dxa"/>
            <w:gridSpan w:val="15"/>
          </w:tcPr>
          <w:p w14:paraId="6BA57473" w14:textId="5BC3668F" w:rsidR="00646B98" w:rsidRPr="00646B98" w:rsidRDefault="00646B98" w:rsidP="00646B98">
            <w:pPr>
              <w:shd w:val="clear" w:color="auto" w:fill="FFFFFF"/>
              <w:jc w:val="both"/>
              <w:rPr>
                <w:color w:val="000000"/>
              </w:rPr>
            </w:pPr>
            <w:r w:rsidRPr="00646B98">
              <w:t xml:space="preserve">Předmět je koncipován jako povinně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w:t>
            </w:r>
            <w:r w:rsidRPr="00646B98">
              <w:rPr>
                <w:color w:val="00000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5715DE2" w14:textId="77777777" w:rsidR="00646B98" w:rsidRPr="00646B98" w:rsidRDefault="00646B98" w:rsidP="00646B98">
            <w:pPr>
              <w:shd w:val="clear" w:color="auto" w:fill="FFFFFF"/>
              <w:jc w:val="both"/>
              <w:rPr>
                <w:color w:val="000000"/>
              </w:rPr>
            </w:pPr>
            <w:r w:rsidRPr="00646B98">
              <w:rPr>
                <w:color w:val="000000"/>
              </w:rPr>
              <w:t> </w:t>
            </w:r>
          </w:p>
          <w:p w14:paraId="292B758E" w14:textId="6D0F426B" w:rsidR="00646B98" w:rsidRDefault="00646B98" w:rsidP="00646B98">
            <w:pPr>
              <w:shd w:val="clear" w:color="auto" w:fill="FFFFFF"/>
              <w:rPr>
                <w:color w:val="000000"/>
              </w:rPr>
            </w:pPr>
            <w:r w:rsidRPr="00646B98">
              <w:rPr>
                <w:color w:val="000000"/>
              </w:rPr>
              <w:t xml:space="preserve">Možnosti komunikace s vyučujícím: </w:t>
            </w:r>
            <w:hyperlink r:id="rId64" w:history="1">
              <w:r w:rsidRPr="00646B98">
                <w:rPr>
                  <w:color w:val="0000FF" w:themeColor="hyperlink"/>
                  <w:u w:val="single"/>
                </w:rPr>
                <w:t>buresova@utb.cz</w:t>
              </w:r>
            </w:hyperlink>
            <w:r w:rsidRPr="00646B98">
              <w:rPr>
                <w:color w:val="000000"/>
              </w:rPr>
              <w:t xml:space="preserve">, 576 033 333, </w:t>
            </w:r>
            <w:hyperlink r:id="rId65" w:history="1">
              <w:r w:rsidRPr="00646B98">
                <w:rPr>
                  <w:color w:val="0000FF" w:themeColor="hyperlink"/>
                  <w:u w:val="single"/>
                </w:rPr>
                <w:t>mlcek@utb.cz</w:t>
              </w:r>
            </w:hyperlink>
            <w:r w:rsidRPr="00646B98">
              <w:rPr>
                <w:color w:val="000000"/>
              </w:rPr>
              <w:t>, 576 033</w:t>
            </w:r>
            <w:r w:rsidR="0063631A">
              <w:rPr>
                <w:color w:val="000000"/>
              </w:rPr>
              <w:t> </w:t>
            </w:r>
            <w:r w:rsidRPr="00646B98">
              <w:rPr>
                <w:color w:val="000000"/>
              </w:rPr>
              <w:t>030.</w:t>
            </w:r>
          </w:p>
          <w:p w14:paraId="7D73FE0D" w14:textId="18954C3A" w:rsidR="0063631A" w:rsidRDefault="0063631A" w:rsidP="00646B98">
            <w:pPr>
              <w:shd w:val="clear" w:color="auto" w:fill="FFFFFF"/>
              <w:rPr>
                <w:color w:val="000000"/>
              </w:rPr>
            </w:pPr>
          </w:p>
          <w:p w14:paraId="329A1C92" w14:textId="77777777" w:rsidR="00AC7038" w:rsidRDefault="00AC7038" w:rsidP="00646B98">
            <w:pPr>
              <w:shd w:val="clear" w:color="auto" w:fill="FFFFFF"/>
              <w:rPr>
                <w:color w:val="000000"/>
              </w:rPr>
            </w:pPr>
          </w:p>
          <w:p w14:paraId="49EF4731" w14:textId="7A71038C" w:rsidR="0063631A" w:rsidRDefault="00885FBA" w:rsidP="00885FBA">
            <w:pPr>
              <w:shd w:val="clear" w:color="auto" w:fill="FFFFFF"/>
              <w:tabs>
                <w:tab w:val="left" w:pos="7390"/>
              </w:tabs>
              <w:rPr>
                <w:color w:val="000000"/>
              </w:rPr>
            </w:pPr>
            <w:r>
              <w:rPr>
                <w:color w:val="000000"/>
              </w:rPr>
              <w:tab/>
            </w:r>
          </w:p>
          <w:p w14:paraId="5CA1FA15" w14:textId="77777777" w:rsidR="00885FBA" w:rsidRDefault="00885FBA" w:rsidP="00885FBA">
            <w:pPr>
              <w:shd w:val="clear" w:color="auto" w:fill="FFFFFF"/>
              <w:tabs>
                <w:tab w:val="left" w:pos="7390"/>
              </w:tabs>
              <w:rPr>
                <w:color w:val="000000"/>
              </w:rPr>
            </w:pPr>
          </w:p>
          <w:p w14:paraId="1F558261" w14:textId="2E778F24" w:rsidR="0063631A" w:rsidRDefault="0063631A" w:rsidP="00646B98">
            <w:pPr>
              <w:shd w:val="clear" w:color="auto" w:fill="FFFFFF"/>
              <w:rPr>
                <w:color w:val="000000"/>
              </w:rPr>
            </w:pPr>
          </w:p>
          <w:p w14:paraId="3BBB31FE" w14:textId="6F2CF45D" w:rsidR="0063631A" w:rsidRDefault="0063631A" w:rsidP="00646B98">
            <w:pPr>
              <w:shd w:val="clear" w:color="auto" w:fill="FFFFFF"/>
              <w:rPr>
                <w:color w:val="000000"/>
              </w:rPr>
            </w:pPr>
          </w:p>
          <w:p w14:paraId="2AA78ED2" w14:textId="77777777" w:rsidR="00812128" w:rsidRPr="00646B98" w:rsidRDefault="00812128" w:rsidP="00646B98">
            <w:pPr>
              <w:shd w:val="clear" w:color="auto" w:fill="FFFFFF"/>
              <w:rPr>
                <w:color w:val="000000"/>
              </w:rPr>
            </w:pPr>
          </w:p>
          <w:p w14:paraId="034982E2" w14:textId="77777777" w:rsidR="00646B98" w:rsidRPr="00646B98" w:rsidRDefault="00646B98" w:rsidP="00646B98">
            <w:pPr>
              <w:shd w:val="clear" w:color="auto" w:fill="FFFFFF"/>
            </w:pPr>
          </w:p>
        </w:tc>
      </w:tr>
      <w:bookmarkEnd w:id="140"/>
      <w:tr w:rsidR="00C33A9E" w:rsidRPr="0010667E" w14:paraId="28F72A51" w14:textId="77777777" w:rsidTr="00B018A6">
        <w:trPr>
          <w:gridBefore w:val="1"/>
          <w:gridAfter w:val="1"/>
          <w:wBefore w:w="284" w:type="dxa"/>
          <w:wAfter w:w="142" w:type="dxa"/>
          <w:trHeight w:val="425"/>
        </w:trPr>
        <w:tc>
          <w:tcPr>
            <w:tcW w:w="9639" w:type="dxa"/>
            <w:gridSpan w:val="13"/>
            <w:tcBorders>
              <w:top w:val="single" w:sz="4" w:space="0" w:color="auto"/>
              <w:left w:val="single" w:sz="4" w:space="0" w:color="auto"/>
              <w:bottom w:val="single" w:sz="4" w:space="0" w:color="auto"/>
              <w:right w:val="single" w:sz="4" w:space="0" w:color="auto"/>
            </w:tcBorders>
            <w:shd w:val="clear" w:color="auto" w:fill="BCD5ED"/>
          </w:tcPr>
          <w:p w14:paraId="3EDFC0E0" w14:textId="695BD3CA" w:rsidR="00C33A9E" w:rsidRPr="0010667E" w:rsidRDefault="00B018A6" w:rsidP="00C33A9E">
            <w:pPr>
              <w:spacing w:before="60" w:after="60"/>
              <w:jc w:val="center"/>
              <w:rPr>
                <w:b/>
                <w:sz w:val="28"/>
                <w:szCs w:val="28"/>
              </w:rPr>
            </w:pPr>
            <w:r>
              <w:br w:type="page"/>
            </w:r>
            <w:r>
              <w:br w:type="page"/>
            </w:r>
            <w:r w:rsidR="00C33A9E" w:rsidRPr="0010667E">
              <w:br w:type="page"/>
            </w:r>
            <w:r w:rsidR="00C33A9E" w:rsidRPr="0010667E">
              <w:br w:type="page"/>
            </w:r>
            <w:r w:rsidR="00C33A9E" w:rsidRPr="0010667E">
              <w:br w:type="page"/>
            </w:r>
            <w:r w:rsidR="00C33A9E">
              <w:rPr>
                <w:b/>
                <w:sz w:val="28"/>
                <w:szCs w:val="28"/>
              </w:rPr>
              <w:t>Personální zabezpečení – přehled školitelů</w:t>
            </w:r>
          </w:p>
        </w:tc>
      </w:tr>
      <w:tr w:rsidR="00C33A9E" w:rsidRPr="007E4E11" w14:paraId="4785493E"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29"/>
        </w:trPr>
        <w:tc>
          <w:tcPr>
            <w:tcW w:w="2840" w:type="dxa"/>
            <w:tcBorders>
              <w:top w:val="double" w:sz="1" w:space="0" w:color="000000"/>
            </w:tcBorders>
            <w:shd w:val="clear" w:color="auto" w:fill="F7C9AC"/>
            <w:vAlign w:val="center"/>
          </w:tcPr>
          <w:p w14:paraId="2D1F3035"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Vysoká škola</w:t>
            </w:r>
          </w:p>
        </w:tc>
        <w:tc>
          <w:tcPr>
            <w:tcW w:w="6799" w:type="dxa"/>
            <w:gridSpan w:val="12"/>
            <w:tcBorders>
              <w:top w:val="double" w:sz="1" w:space="0" w:color="000000"/>
            </w:tcBorders>
            <w:vAlign w:val="center"/>
          </w:tcPr>
          <w:p w14:paraId="20891F5F"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Univerzita Tomáše Bati ve Zlíně</w:t>
            </w:r>
          </w:p>
        </w:tc>
      </w:tr>
      <w:tr w:rsidR="00C33A9E" w:rsidRPr="007E4E11" w14:paraId="01ACEEC4"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60"/>
        </w:trPr>
        <w:tc>
          <w:tcPr>
            <w:tcW w:w="2840" w:type="dxa"/>
            <w:shd w:val="clear" w:color="auto" w:fill="F7C9AC"/>
            <w:vAlign w:val="center"/>
          </w:tcPr>
          <w:p w14:paraId="5F579F2C"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Součást vysoké školy</w:t>
            </w:r>
          </w:p>
        </w:tc>
        <w:tc>
          <w:tcPr>
            <w:tcW w:w="6799" w:type="dxa"/>
            <w:gridSpan w:val="12"/>
            <w:vAlign w:val="center"/>
          </w:tcPr>
          <w:p w14:paraId="3F82380C"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Fakulta technologická</w:t>
            </w:r>
          </w:p>
        </w:tc>
      </w:tr>
      <w:tr w:rsidR="00C33A9E" w:rsidRPr="007E4E11" w14:paraId="45C697D4"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shd w:val="clear" w:color="auto" w:fill="F7C9AC"/>
            <w:vAlign w:val="center"/>
          </w:tcPr>
          <w:p w14:paraId="625096D7"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Název studijního programu</w:t>
            </w:r>
          </w:p>
        </w:tc>
        <w:tc>
          <w:tcPr>
            <w:tcW w:w="6799" w:type="dxa"/>
            <w:gridSpan w:val="12"/>
            <w:vAlign w:val="center"/>
          </w:tcPr>
          <w:p w14:paraId="48B79471" w14:textId="3549E4C4" w:rsidR="00C33A9E" w:rsidRPr="00325A7E" w:rsidRDefault="00325A7E" w:rsidP="00C33A9E">
            <w:pPr>
              <w:pStyle w:val="TableParagraph"/>
              <w:spacing w:before="40" w:after="40"/>
              <w:ind w:left="0"/>
              <w:rPr>
                <w:b/>
                <w:bCs/>
                <w:sz w:val="20"/>
                <w:szCs w:val="20"/>
                <w:lang w:val="cs-CZ"/>
              </w:rPr>
            </w:pPr>
            <w:r w:rsidRPr="00325A7E">
              <w:rPr>
                <w:b/>
                <w:bCs/>
                <w:sz w:val="20"/>
                <w:szCs w:val="20"/>
                <w:lang w:val="en-GB"/>
              </w:rPr>
              <w:t>Chemistry, Technology and Analysis of Food</w:t>
            </w:r>
          </w:p>
        </w:tc>
      </w:tr>
      <w:tr w:rsidR="00C33A9E" w:rsidRPr="007E4E11" w14:paraId="2B01E3EE"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9639" w:type="dxa"/>
            <w:gridSpan w:val="13"/>
            <w:shd w:val="clear" w:color="auto" w:fill="F7C9AC"/>
          </w:tcPr>
          <w:p w14:paraId="6EBB859E" w14:textId="17916A20" w:rsidR="00C33A9E" w:rsidRPr="007E4E11" w:rsidRDefault="00C33A9E" w:rsidP="00C33A9E">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w:t>
            </w:r>
            <w:r w:rsidR="00E40704">
              <w:rPr>
                <w:b/>
                <w:sz w:val="28"/>
                <w:szCs w:val="28"/>
              </w:rPr>
              <w:t>–</w:t>
            </w:r>
            <w:r>
              <w:rPr>
                <w:b/>
                <w:sz w:val="20"/>
                <w:szCs w:val="20"/>
                <w:lang w:val="cs-CZ"/>
              </w:rPr>
              <w:t xml:space="preserve"> školitelé</w:t>
            </w:r>
          </w:p>
        </w:tc>
      </w:tr>
      <w:tr w:rsidR="00C33A9E" w:rsidRPr="007E4E11" w14:paraId="66460844"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0291D9BC" w14:textId="77777777" w:rsidR="00C33A9E" w:rsidRPr="00CF00CE" w:rsidRDefault="00C33A9E" w:rsidP="00C33A9E">
            <w:pPr>
              <w:pStyle w:val="TableParagraph"/>
              <w:spacing w:before="40" w:after="40"/>
              <w:ind w:left="0"/>
              <w:rPr>
                <w:b/>
                <w:sz w:val="20"/>
                <w:szCs w:val="20"/>
                <w:lang w:val="cs-CZ"/>
              </w:rPr>
            </w:pPr>
            <w:r w:rsidRPr="00CF00CE">
              <w:rPr>
                <w:b/>
                <w:sz w:val="20"/>
                <w:szCs w:val="20"/>
                <w:lang w:val="cs-CZ"/>
              </w:rPr>
              <w:t>Příjmení</w:t>
            </w:r>
          </w:p>
        </w:tc>
        <w:tc>
          <w:tcPr>
            <w:tcW w:w="3293" w:type="dxa"/>
            <w:gridSpan w:val="7"/>
            <w:vAlign w:val="center"/>
          </w:tcPr>
          <w:p w14:paraId="305AC495"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Jméno</w:t>
            </w:r>
          </w:p>
        </w:tc>
        <w:tc>
          <w:tcPr>
            <w:tcW w:w="3506" w:type="dxa"/>
            <w:gridSpan w:val="5"/>
            <w:vAlign w:val="center"/>
          </w:tcPr>
          <w:p w14:paraId="25346651"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Tituly</w:t>
            </w:r>
          </w:p>
        </w:tc>
      </w:tr>
      <w:tr w:rsidR="00C33A9E" w:rsidRPr="00883116" w14:paraId="2F6A3674"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06"/>
        </w:trPr>
        <w:tc>
          <w:tcPr>
            <w:tcW w:w="2840" w:type="dxa"/>
            <w:vAlign w:val="center"/>
          </w:tcPr>
          <w:p w14:paraId="27B8068D" w14:textId="6C754242" w:rsidR="00C33A9E" w:rsidRPr="00C25DD9" w:rsidRDefault="00E933D8" w:rsidP="00C33A9E">
            <w:pPr>
              <w:spacing w:before="40" w:after="40"/>
            </w:pPr>
            <w:hyperlink w:anchor="Buňková" w:history="1">
              <w:r w:rsidR="00C33A9E" w:rsidRPr="00C25DD9">
                <w:rPr>
                  <w:rStyle w:val="Hypertextovodkaz"/>
                </w:rPr>
                <w:t>Buňková</w:t>
              </w:r>
            </w:hyperlink>
            <w:r w:rsidR="00C33A9E" w:rsidRPr="00C25DD9">
              <w:t xml:space="preserve"> </w:t>
            </w:r>
          </w:p>
        </w:tc>
        <w:tc>
          <w:tcPr>
            <w:tcW w:w="3293" w:type="dxa"/>
            <w:gridSpan w:val="7"/>
            <w:vAlign w:val="center"/>
          </w:tcPr>
          <w:p w14:paraId="59E00DA3" w14:textId="77777777" w:rsidR="00C33A9E" w:rsidRPr="00883116" w:rsidRDefault="00C33A9E" w:rsidP="00C33A9E">
            <w:pPr>
              <w:pStyle w:val="TableParagraph"/>
              <w:spacing w:before="40" w:after="40"/>
              <w:ind w:left="0"/>
              <w:rPr>
                <w:sz w:val="20"/>
                <w:szCs w:val="20"/>
                <w:lang w:val="cs-CZ"/>
              </w:rPr>
            </w:pPr>
            <w:r w:rsidRPr="00883116">
              <w:rPr>
                <w:sz w:val="20"/>
                <w:szCs w:val="20"/>
                <w:lang w:val="cs-CZ"/>
              </w:rPr>
              <w:t>Leona</w:t>
            </w:r>
          </w:p>
        </w:tc>
        <w:tc>
          <w:tcPr>
            <w:tcW w:w="3506" w:type="dxa"/>
            <w:gridSpan w:val="5"/>
            <w:vAlign w:val="center"/>
          </w:tcPr>
          <w:p w14:paraId="03780BD2" w14:textId="442B78B1" w:rsidR="00C33A9E" w:rsidRPr="00883116" w:rsidRDefault="00135E41" w:rsidP="00C33A9E">
            <w:pPr>
              <w:pStyle w:val="TableParagraph"/>
              <w:spacing w:before="40" w:after="40"/>
              <w:ind w:left="0"/>
              <w:rPr>
                <w:sz w:val="20"/>
                <w:szCs w:val="20"/>
                <w:lang w:val="cs-CZ"/>
              </w:rPr>
            </w:pPr>
            <w:r>
              <w:rPr>
                <w:sz w:val="20"/>
                <w:szCs w:val="20"/>
                <w:lang w:val="cs-CZ"/>
              </w:rPr>
              <w:t>prof</w:t>
            </w:r>
            <w:r w:rsidR="00C33A9E" w:rsidRPr="00883116">
              <w:rPr>
                <w:sz w:val="20"/>
                <w:szCs w:val="20"/>
                <w:lang w:val="cs-CZ"/>
              </w:rPr>
              <w:t>. RNDr., Ph.D.</w:t>
            </w:r>
          </w:p>
        </w:tc>
      </w:tr>
      <w:bookmarkStart w:id="145" w:name="_Burešová"/>
      <w:bookmarkEnd w:id="145"/>
      <w:tr w:rsidR="00C33A9E" w:rsidRPr="00883116" w14:paraId="31B95247"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06"/>
        </w:trPr>
        <w:tc>
          <w:tcPr>
            <w:tcW w:w="2840" w:type="dxa"/>
            <w:vAlign w:val="center"/>
          </w:tcPr>
          <w:p w14:paraId="18B7DEB4" w14:textId="52F29525" w:rsidR="00C33A9E" w:rsidRPr="00C25DD9" w:rsidRDefault="00C25DD9" w:rsidP="00C33A9E">
            <w:pPr>
              <w:pStyle w:val="Nadpis4"/>
              <w:shd w:val="clear" w:color="auto" w:fill="FFFFFF"/>
              <w:spacing w:before="0" w:beforeAutospacing="0" w:after="0" w:afterAutospacing="0"/>
              <w:rPr>
                <w:b w:val="0"/>
              </w:rPr>
            </w:pPr>
            <w:r w:rsidRPr="00C25DD9">
              <w:rPr>
                <w:b w:val="0"/>
                <w:bCs w:val="0"/>
                <w:sz w:val="20"/>
                <w:szCs w:val="20"/>
              </w:rPr>
              <w:fldChar w:fldCharType="begin"/>
            </w:r>
            <w:r w:rsidRPr="00C25DD9">
              <w:rPr>
                <w:b w:val="0"/>
                <w:bCs w:val="0"/>
                <w:sz w:val="20"/>
                <w:szCs w:val="20"/>
              </w:rPr>
              <w:instrText xml:space="preserve"> HYPERLINK  \l "Burešová" </w:instrText>
            </w:r>
            <w:r w:rsidRPr="00C25DD9">
              <w:rPr>
                <w:b w:val="0"/>
                <w:bCs w:val="0"/>
                <w:sz w:val="20"/>
                <w:szCs w:val="20"/>
              </w:rPr>
              <w:fldChar w:fldCharType="separate"/>
            </w:r>
            <w:r w:rsidR="00C33A9E" w:rsidRPr="00C25DD9">
              <w:rPr>
                <w:rStyle w:val="Hypertextovodkaz"/>
                <w:b w:val="0"/>
                <w:bCs w:val="0"/>
                <w:sz w:val="20"/>
                <w:szCs w:val="20"/>
              </w:rPr>
              <w:t>Burešová</w:t>
            </w:r>
            <w:r w:rsidRPr="00C25DD9">
              <w:rPr>
                <w:b w:val="0"/>
                <w:bCs w:val="0"/>
                <w:sz w:val="20"/>
                <w:szCs w:val="20"/>
              </w:rPr>
              <w:fldChar w:fldCharType="end"/>
            </w:r>
          </w:p>
        </w:tc>
        <w:tc>
          <w:tcPr>
            <w:tcW w:w="3293" w:type="dxa"/>
            <w:gridSpan w:val="7"/>
            <w:vAlign w:val="center"/>
          </w:tcPr>
          <w:p w14:paraId="60E75BB5" w14:textId="77777777" w:rsidR="00C33A9E" w:rsidRPr="00883116" w:rsidRDefault="00C33A9E" w:rsidP="00C33A9E">
            <w:pPr>
              <w:pStyle w:val="TableParagraph"/>
              <w:spacing w:before="40" w:after="40"/>
              <w:ind w:left="0"/>
              <w:rPr>
                <w:sz w:val="20"/>
                <w:szCs w:val="20"/>
                <w:lang w:val="cs-CZ"/>
              </w:rPr>
            </w:pPr>
            <w:r w:rsidRPr="00883116">
              <w:rPr>
                <w:sz w:val="20"/>
                <w:szCs w:val="20"/>
                <w:lang w:val="cs-CZ"/>
              </w:rPr>
              <w:t>Iva</w:t>
            </w:r>
          </w:p>
        </w:tc>
        <w:tc>
          <w:tcPr>
            <w:tcW w:w="3506" w:type="dxa"/>
            <w:gridSpan w:val="5"/>
            <w:vAlign w:val="center"/>
          </w:tcPr>
          <w:p w14:paraId="26B61110" w14:textId="77777777" w:rsidR="00C33A9E" w:rsidRPr="00883116" w:rsidRDefault="00C33A9E" w:rsidP="00C33A9E">
            <w:pPr>
              <w:pStyle w:val="TableParagraph"/>
              <w:spacing w:before="40" w:after="40"/>
              <w:ind w:left="0"/>
              <w:rPr>
                <w:sz w:val="20"/>
                <w:szCs w:val="20"/>
                <w:lang w:val="cs-CZ"/>
              </w:rPr>
            </w:pPr>
            <w:r w:rsidRPr="00883116">
              <w:rPr>
                <w:sz w:val="20"/>
                <w:szCs w:val="20"/>
              </w:rPr>
              <w:t>doc. RNDr.</w:t>
            </w:r>
            <w:r>
              <w:rPr>
                <w:sz w:val="20"/>
                <w:szCs w:val="20"/>
              </w:rPr>
              <w:t>, Ph.D.</w:t>
            </w:r>
          </w:p>
        </w:tc>
      </w:tr>
      <w:bookmarkStart w:id="146" w:name="_Fišera"/>
      <w:bookmarkEnd w:id="146"/>
      <w:tr w:rsidR="00C33A9E" w:rsidRPr="00883116" w14:paraId="46A51227"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2D9641DD" w14:textId="0AA282D5" w:rsidR="00C33A9E" w:rsidRPr="00C25DD9" w:rsidRDefault="000E5C5C" w:rsidP="00C33A9E">
            <w:pPr>
              <w:pStyle w:val="Nadpis4"/>
              <w:shd w:val="clear" w:color="auto" w:fill="FFFFFF"/>
              <w:spacing w:before="0" w:beforeAutospacing="0" w:after="0" w:afterAutospacing="0"/>
              <w:rPr>
                <w:b w:val="0"/>
              </w:rPr>
            </w:pPr>
            <w:r>
              <w:rPr>
                <w:b w:val="0"/>
                <w:bCs w:val="0"/>
                <w:sz w:val="20"/>
                <w:szCs w:val="20"/>
              </w:rPr>
              <w:fldChar w:fldCharType="begin"/>
            </w:r>
            <w:r>
              <w:rPr>
                <w:b w:val="0"/>
                <w:bCs w:val="0"/>
                <w:sz w:val="20"/>
                <w:szCs w:val="20"/>
              </w:rPr>
              <w:instrText xml:space="preserve"> HYPERLINK  \l "Fišera" </w:instrText>
            </w:r>
            <w:r>
              <w:rPr>
                <w:b w:val="0"/>
                <w:bCs w:val="0"/>
                <w:sz w:val="20"/>
                <w:szCs w:val="20"/>
              </w:rPr>
              <w:fldChar w:fldCharType="separate"/>
            </w:r>
            <w:r w:rsidR="00C33A9E" w:rsidRPr="000E5C5C">
              <w:rPr>
                <w:rStyle w:val="Hypertextovodkaz"/>
                <w:b w:val="0"/>
                <w:bCs w:val="0"/>
                <w:sz w:val="20"/>
                <w:szCs w:val="20"/>
              </w:rPr>
              <w:t>Fišera</w:t>
            </w:r>
            <w:r>
              <w:rPr>
                <w:b w:val="0"/>
                <w:bCs w:val="0"/>
                <w:sz w:val="20"/>
                <w:szCs w:val="20"/>
              </w:rPr>
              <w:fldChar w:fldCharType="end"/>
            </w:r>
            <w:r w:rsidR="00C33A9E" w:rsidRPr="00C25DD9">
              <w:rPr>
                <w:b w:val="0"/>
              </w:rPr>
              <w:t xml:space="preserve"> </w:t>
            </w:r>
          </w:p>
        </w:tc>
        <w:tc>
          <w:tcPr>
            <w:tcW w:w="3293" w:type="dxa"/>
            <w:gridSpan w:val="7"/>
            <w:vAlign w:val="center"/>
          </w:tcPr>
          <w:p w14:paraId="78698D7A" w14:textId="77777777" w:rsidR="00C33A9E" w:rsidRPr="00883116" w:rsidRDefault="00C33A9E" w:rsidP="00C33A9E">
            <w:pPr>
              <w:pStyle w:val="TableParagraph"/>
              <w:spacing w:before="40" w:after="40"/>
              <w:ind w:left="0"/>
              <w:rPr>
                <w:sz w:val="20"/>
                <w:szCs w:val="20"/>
                <w:lang w:val="cs-CZ"/>
              </w:rPr>
            </w:pPr>
            <w:r w:rsidRPr="00883116">
              <w:rPr>
                <w:sz w:val="20"/>
                <w:szCs w:val="20"/>
              </w:rPr>
              <w:t>Miroslav</w:t>
            </w:r>
          </w:p>
        </w:tc>
        <w:tc>
          <w:tcPr>
            <w:tcW w:w="3506" w:type="dxa"/>
            <w:gridSpan w:val="5"/>
            <w:vAlign w:val="center"/>
          </w:tcPr>
          <w:p w14:paraId="04658B7E" w14:textId="77777777" w:rsidR="00C33A9E" w:rsidRPr="00883116" w:rsidRDefault="00C33A9E" w:rsidP="00C33A9E">
            <w:pPr>
              <w:pStyle w:val="TableParagraph"/>
              <w:spacing w:before="40" w:after="40"/>
              <w:ind w:left="0"/>
              <w:rPr>
                <w:sz w:val="20"/>
                <w:szCs w:val="20"/>
                <w:lang w:val="cs-CZ"/>
              </w:rPr>
            </w:pPr>
            <w:r w:rsidRPr="00883116">
              <w:rPr>
                <w:sz w:val="20"/>
                <w:szCs w:val="20"/>
              </w:rPr>
              <w:t>doc. Ing</w:t>
            </w:r>
            <w:r>
              <w:rPr>
                <w:sz w:val="20"/>
                <w:szCs w:val="20"/>
              </w:rPr>
              <w:t>., CSc.</w:t>
            </w:r>
          </w:p>
        </w:tc>
      </w:tr>
      <w:bookmarkStart w:id="147" w:name="_Jančová"/>
      <w:bookmarkEnd w:id="147"/>
      <w:tr w:rsidR="00C33A9E" w:rsidRPr="00883116" w14:paraId="45095E56"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175F62E1" w14:textId="548BD9BE" w:rsidR="00C33A9E" w:rsidRPr="00C25DD9" w:rsidRDefault="00C25DD9" w:rsidP="00C33A9E">
            <w:pPr>
              <w:pStyle w:val="Nadpis4"/>
              <w:shd w:val="clear" w:color="auto" w:fill="FFFFFF"/>
              <w:spacing w:before="0" w:beforeAutospacing="0" w:after="0" w:afterAutospacing="0"/>
              <w:rPr>
                <w:b w:val="0"/>
              </w:rPr>
            </w:pPr>
            <w:r w:rsidRPr="00C25DD9">
              <w:rPr>
                <w:b w:val="0"/>
                <w:bCs w:val="0"/>
                <w:sz w:val="20"/>
                <w:szCs w:val="20"/>
              </w:rPr>
              <w:fldChar w:fldCharType="begin"/>
            </w:r>
            <w:r w:rsidRPr="00C25DD9">
              <w:rPr>
                <w:b w:val="0"/>
                <w:bCs w:val="0"/>
                <w:sz w:val="20"/>
                <w:szCs w:val="20"/>
              </w:rPr>
              <w:instrText xml:space="preserve"> HYPERLINK  \l "Jančová" </w:instrText>
            </w:r>
            <w:r w:rsidRPr="00C25DD9">
              <w:rPr>
                <w:b w:val="0"/>
                <w:bCs w:val="0"/>
                <w:sz w:val="20"/>
                <w:szCs w:val="20"/>
              </w:rPr>
              <w:fldChar w:fldCharType="separate"/>
            </w:r>
            <w:r w:rsidR="00C33A9E" w:rsidRPr="00C25DD9">
              <w:rPr>
                <w:rStyle w:val="Hypertextovodkaz"/>
                <w:b w:val="0"/>
                <w:bCs w:val="0"/>
                <w:sz w:val="20"/>
                <w:szCs w:val="20"/>
              </w:rPr>
              <w:t>Jančová</w:t>
            </w:r>
            <w:r w:rsidRPr="00C25DD9">
              <w:rPr>
                <w:b w:val="0"/>
                <w:bCs w:val="0"/>
                <w:sz w:val="20"/>
                <w:szCs w:val="20"/>
              </w:rPr>
              <w:fldChar w:fldCharType="end"/>
            </w:r>
          </w:p>
        </w:tc>
        <w:tc>
          <w:tcPr>
            <w:tcW w:w="3293" w:type="dxa"/>
            <w:gridSpan w:val="7"/>
            <w:vAlign w:val="center"/>
          </w:tcPr>
          <w:p w14:paraId="4160FE2C" w14:textId="77777777" w:rsidR="00C33A9E" w:rsidRPr="00883116" w:rsidRDefault="00C33A9E" w:rsidP="00C33A9E">
            <w:pPr>
              <w:pStyle w:val="TableParagraph"/>
              <w:spacing w:before="40" w:after="40"/>
              <w:ind w:left="0"/>
              <w:rPr>
                <w:sz w:val="20"/>
                <w:szCs w:val="20"/>
                <w:lang w:val="cs-CZ"/>
              </w:rPr>
            </w:pPr>
            <w:r w:rsidRPr="00883116">
              <w:rPr>
                <w:sz w:val="20"/>
                <w:szCs w:val="20"/>
              </w:rPr>
              <w:t>Petra</w:t>
            </w:r>
          </w:p>
        </w:tc>
        <w:tc>
          <w:tcPr>
            <w:tcW w:w="3506" w:type="dxa"/>
            <w:gridSpan w:val="5"/>
            <w:vAlign w:val="center"/>
          </w:tcPr>
          <w:p w14:paraId="4103ACCF" w14:textId="77777777" w:rsidR="00C33A9E" w:rsidRPr="00883116" w:rsidRDefault="00C33A9E" w:rsidP="00C33A9E">
            <w:pPr>
              <w:pStyle w:val="TableParagraph"/>
              <w:spacing w:before="40" w:after="40"/>
              <w:ind w:left="0"/>
              <w:rPr>
                <w:sz w:val="20"/>
                <w:szCs w:val="20"/>
                <w:lang w:val="cs-CZ"/>
              </w:rPr>
            </w:pPr>
            <w:r w:rsidRPr="00883116">
              <w:rPr>
                <w:sz w:val="20"/>
                <w:szCs w:val="20"/>
              </w:rPr>
              <w:t>Mgr.</w:t>
            </w:r>
            <w:r>
              <w:rPr>
                <w:sz w:val="20"/>
                <w:szCs w:val="20"/>
              </w:rPr>
              <w:t>, Ph.D.</w:t>
            </w:r>
          </w:p>
        </w:tc>
      </w:tr>
      <w:bookmarkStart w:id="148" w:name="_Lapčík"/>
      <w:bookmarkEnd w:id="148"/>
      <w:tr w:rsidR="00C33A9E" w:rsidRPr="00883116" w14:paraId="3A7DAC19"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1374DA9E" w14:textId="4259F63C" w:rsidR="00C33A9E" w:rsidRPr="00C25DD9" w:rsidRDefault="00C25DD9" w:rsidP="00C33A9E">
            <w:pPr>
              <w:pStyle w:val="Nadpis4"/>
              <w:shd w:val="clear" w:color="auto" w:fill="FFFFFF"/>
              <w:spacing w:before="0" w:beforeAutospacing="0" w:after="0" w:afterAutospacing="0"/>
              <w:rPr>
                <w:b w:val="0"/>
              </w:rPr>
            </w:pPr>
            <w:r w:rsidRPr="00C25DD9">
              <w:rPr>
                <w:b w:val="0"/>
                <w:bCs w:val="0"/>
                <w:sz w:val="20"/>
                <w:szCs w:val="20"/>
              </w:rPr>
              <w:lastRenderedPageBreak/>
              <w:fldChar w:fldCharType="begin"/>
            </w:r>
            <w:r w:rsidRPr="00C25DD9">
              <w:rPr>
                <w:b w:val="0"/>
                <w:bCs w:val="0"/>
                <w:sz w:val="20"/>
                <w:szCs w:val="20"/>
              </w:rPr>
              <w:instrText xml:space="preserve"> HYPERLINK  \l "Lapčík" </w:instrText>
            </w:r>
            <w:r w:rsidRPr="00C25DD9">
              <w:rPr>
                <w:b w:val="0"/>
                <w:bCs w:val="0"/>
                <w:sz w:val="20"/>
                <w:szCs w:val="20"/>
              </w:rPr>
              <w:fldChar w:fldCharType="separate"/>
            </w:r>
            <w:r w:rsidR="00C33A9E" w:rsidRPr="00C25DD9">
              <w:rPr>
                <w:rStyle w:val="Hypertextovodkaz"/>
                <w:b w:val="0"/>
                <w:bCs w:val="0"/>
                <w:sz w:val="20"/>
                <w:szCs w:val="20"/>
              </w:rPr>
              <w:t>Lapčík</w:t>
            </w:r>
            <w:r w:rsidRPr="00C25DD9">
              <w:rPr>
                <w:b w:val="0"/>
                <w:bCs w:val="0"/>
                <w:sz w:val="20"/>
                <w:szCs w:val="20"/>
              </w:rPr>
              <w:fldChar w:fldCharType="end"/>
            </w:r>
          </w:p>
        </w:tc>
        <w:tc>
          <w:tcPr>
            <w:tcW w:w="3293" w:type="dxa"/>
            <w:gridSpan w:val="7"/>
            <w:vAlign w:val="center"/>
          </w:tcPr>
          <w:p w14:paraId="04F39CEB" w14:textId="77777777" w:rsidR="00C33A9E" w:rsidRPr="00883116" w:rsidRDefault="00C33A9E" w:rsidP="00C33A9E">
            <w:pPr>
              <w:spacing w:before="40" w:after="40"/>
              <w:rPr>
                <w:color w:val="000000"/>
              </w:rPr>
            </w:pPr>
            <w:r w:rsidRPr="00883116">
              <w:t>Lubomír</w:t>
            </w:r>
          </w:p>
        </w:tc>
        <w:tc>
          <w:tcPr>
            <w:tcW w:w="3506" w:type="dxa"/>
            <w:gridSpan w:val="5"/>
            <w:vAlign w:val="center"/>
          </w:tcPr>
          <w:p w14:paraId="10D79BB8" w14:textId="77777777" w:rsidR="00C33A9E" w:rsidRPr="00883116" w:rsidRDefault="00C33A9E" w:rsidP="00C33A9E">
            <w:pPr>
              <w:pStyle w:val="TableParagraph"/>
              <w:spacing w:before="40" w:after="40"/>
              <w:ind w:left="0"/>
              <w:rPr>
                <w:color w:val="000000"/>
                <w:sz w:val="20"/>
                <w:szCs w:val="20"/>
                <w:lang w:val="cs-CZ"/>
              </w:rPr>
            </w:pPr>
            <w:r w:rsidRPr="00883116">
              <w:rPr>
                <w:sz w:val="20"/>
                <w:szCs w:val="20"/>
              </w:rPr>
              <w:t>prof. Ing.</w:t>
            </w:r>
            <w:r>
              <w:rPr>
                <w:sz w:val="20"/>
                <w:szCs w:val="20"/>
              </w:rPr>
              <w:t>, CSc.</w:t>
            </w:r>
          </w:p>
        </w:tc>
      </w:tr>
      <w:tr w:rsidR="00C33A9E" w:rsidRPr="00883116" w14:paraId="4A2F0BE5"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02401526" w14:textId="498C31CA" w:rsidR="00C33A9E" w:rsidRPr="00C25DD9" w:rsidRDefault="00E933D8" w:rsidP="00C33A9E">
            <w:pPr>
              <w:pStyle w:val="Nadpis4"/>
              <w:shd w:val="clear" w:color="auto" w:fill="FFFFFF"/>
              <w:spacing w:before="0" w:beforeAutospacing="0" w:after="0" w:afterAutospacing="0"/>
              <w:rPr>
                <w:b w:val="0"/>
              </w:rPr>
            </w:pPr>
            <w:hyperlink w:anchor="Lapčíková" w:history="1">
              <w:r w:rsidR="00C33A9E" w:rsidRPr="00C25DD9">
                <w:rPr>
                  <w:rStyle w:val="Hypertextovodkaz"/>
                  <w:b w:val="0"/>
                  <w:bCs w:val="0"/>
                  <w:sz w:val="20"/>
                  <w:szCs w:val="20"/>
                </w:rPr>
                <w:t>Lapčíková</w:t>
              </w:r>
            </w:hyperlink>
          </w:p>
        </w:tc>
        <w:tc>
          <w:tcPr>
            <w:tcW w:w="3293" w:type="dxa"/>
            <w:gridSpan w:val="7"/>
            <w:vAlign w:val="center"/>
          </w:tcPr>
          <w:p w14:paraId="6F781304" w14:textId="77777777" w:rsidR="00C33A9E" w:rsidRPr="00883116" w:rsidRDefault="00C33A9E" w:rsidP="00C33A9E">
            <w:pPr>
              <w:spacing w:before="40" w:after="40"/>
            </w:pPr>
            <w:r w:rsidRPr="00883116">
              <w:t>Barbora</w:t>
            </w:r>
          </w:p>
        </w:tc>
        <w:tc>
          <w:tcPr>
            <w:tcW w:w="3506" w:type="dxa"/>
            <w:gridSpan w:val="5"/>
            <w:vAlign w:val="center"/>
          </w:tcPr>
          <w:p w14:paraId="6C7E73D8" w14:textId="77777777" w:rsidR="00C33A9E" w:rsidRPr="00883116" w:rsidRDefault="00C33A9E" w:rsidP="00C33A9E">
            <w:pPr>
              <w:pStyle w:val="TableParagraph"/>
              <w:spacing w:before="40" w:after="40"/>
              <w:ind w:left="0"/>
              <w:rPr>
                <w:sz w:val="20"/>
                <w:szCs w:val="20"/>
                <w:lang w:val="cs-CZ"/>
              </w:rPr>
            </w:pPr>
            <w:r w:rsidRPr="00883116">
              <w:rPr>
                <w:sz w:val="20"/>
                <w:szCs w:val="20"/>
              </w:rPr>
              <w:t>doc. Mgr.</w:t>
            </w:r>
            <w:r>
              <w:rPr>
                <w:sz w:val="20"/>
                <w:szCs w:val="20"/>
              </w:rPr>
              <w:t>, Ph.D.</w:t>
            </w:r>
          </w:p>
        </w:tc>
      </w:tr>
      <w:tr w:rsidR="00C33A9E" w:rsidRPr="00883116" w14:paraId="6FA52D63"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09E835B9" w14:textId="1FCD0807" w:rsidR="00C33A9E" w:rsidRPr="00C25DD9" w:rsidRDefault="00E933D8" w:rsidP="00C33A9E">
            <w:pPr>
              <w:pStyle w:val="Nadpis4"/>
              <w:shd w:val="clear" w:color="auto" w:fill="FFFFFF"/>
              <w:spacing w:before="0" w:beforeAutospacing="0" w:after="0" w:afterAutospacing="0"/>
              <w:rPr>
                <w:b w:val="0"/>
              </w:rPr>
            </w:pPr>
            <w:hyperlink w:anchor="Mlček" w:history="1">
              <w:r w:rsidR="00C33A9E" w:rsidRPr="00C25DD9">
                <w:rPr>
                  <w:rStyle w:val="Hypertextovodkaz"/>
                  <w:b w:val="0"/>
                  <w:bCs w:val="0"/>
                  <w:sz w:val="20"/>
                  <w:szCs w:val="20"/>
                </w:rPr>
                <w:t>Mlček</w:t>
              </w:r>
            </w:hyperlink>
          </w:p>
        </w:tc>
        <w:tc>
          <w:tcPr>
            <w:tcW w:w="3293" w:type="dxa"/>
            <w:gridSpan w:val="7"/>
            <w:vAlign w:val="center"/>
          </w:tcPr>
          <w:p w14:paraId="2C61B268" w14:textId="77777777" w:rsidR="00C33A9E" w:rsidRPr="00883116" w:rsidRDefault="00C33A9E" w:rsidP="00C33A9E">
            <w:pPr>
              <w:pStyle w:val="TableParagraph"/>
              <w:spacing w:before="40" w:after="40"/>
              <w:ind w:left="0"/>
              <w:rPr>
                <w:sz w:val="20"/>
                <w:szCs w:val="20"/>
                <w:lang w:val="cs-CZ"/>
              </w:rPr>
            </w:pPr>
            <w:r w:rsidRPr="00883116">
              <w:rPr>
                <w:sz w:val="20"/>
                <w:szCs w:val="20"/>
              </w:rPr>
              <w:t>Jiří</w:t>
            </w:r>
          </w:p>
        </w:tc>
        <w:tc>
          <w:tcPr>
            <w:tcW w:w="3506" w:type="dxa"/>
            <w:gridSpan w:val="5"/>
            <w:vAlign w:val="center"/>
          </w:tcPr>
          <w:p w14:paraId="3B05FC19" w14:textId="77777777" w:rsidR="00C33A9E" w:rsidRPr="00883116" w:rsidRDefault="00C33A9E" w:rsidP="00C33A9E">
            <w:pPr>
              <w:pStyle w:val="TableParagraph"/>
              <w:spacing w:before="40" w:after="40"/>
              <w:ind w:left="0"/>
              <w:rPr>
                <w:sz w:val="20"/>
                <w:szCs w:val="20"/>
                <w:lang w:val="cs-CZ"/>
              </w:rPr>
            </w:pPr>
            <w:r>
              <w:rPr>
                <w:sz w:val="20"/>
                <w:szCs w:val="20"/>
              </w:rPr>
              <w:t>prof</w:t>
            </w:r>
            <w:r w:rsidRPr="00883116">
              <w:rPr>
                <w:sz w:val="20"/>
                <w:szCs w:val="20"/>
              </w:rPr>
              <w:t>. Ing.</w:t>
            </w:r>
            <w:r>
              <w:rPr>
                <w:sz w:val="20"/>
                <w:szCs w:val="20"/>
              </w:rPr>
              <w:t>, Ph.D.</w:t>
            </w:r>
          </w:p>
        </w:tc>
      </w:tr>
      <w:tr w:rsidR="00C33A9E" w:rsidRPr="00883116" w14:paraId="46C7E1F5"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2ECB14CB" w14:textId="6DBDBBD2" w:rsidR="00C33A9E" w:rsidRPr="00C25DD9" w:rsidRDefault="00E933D8" w:rsidP="00C33A9E">
            <w:pPr>
              <w:pStyle w:val="Nadpis4"/>
              <w:shd w:val="clear" w:color="auto" w:fill="FFFFFF"/>
              <w:spacing w:before="0" w:beforeAutospacing="0" w:after="0" w:afterAutospacing="0"/>
              <w:rPr>
                <w:b w:val="0"/>
              </w:rPr>
            </w:pPr>
            <w:hyperlink w:anchor="Pachlová" w:history="1">
              <w:r w:rsidR="00C33A9E" w:rsidRPr="00C25DD9">
                <w:rPr>
                  <w:rStyle w:val="Hypertextovodkaz"/>
                  <w:b w:val="0"/>
                  <w:bCs w:val="0"/>
                  <w:sz w:val="20"/>
                  <w:szCs w:val="20"/>
                </w:rPr>
                <w:t>Pachlová</w:t>
              </w:r>
            </w:hyperlink>
          </w:p>
        </w:tc>
        <w:tc>
          <w:tcPr>
            <w:tcW w:w="3293" w:type="dxa"/>
            <w:gridSpan w:val="7"/>
            <w:vAlign w:val="center"/>
          </w:tcPr>
          <w:p w14:paraId="3FE983E4" w14:textId="77777777" w:rsidR="00C33A9E" w:rsidRPr="00883116" w:rsidRDefault="00C33A9E" w:rsidP="00C33A9E">
            <w:pPr>
              <w:pStyle w:val="TableParagraph"/>
              <w:spacing w:before="40" w:after="40"/>
              <w:ind w:left="0"/>
              <w:rPr>
                <w:sz w:val="20"/>
                <w:szCs w:val="20"/>
                <w:lang w:val="cs-CZ"/>
              </w:rPr>
            </w:pPr>
            <w:r w:rsidRPr="00883116">
              <w:rPr>
                <w:sz w:val="20"/>
                <w:szCs w:val="20"/>
              </w:rPr>
              <w:t>Vendula</w:t>
            </w:r>
          </w:p>
        </w:tc>
        <w:tc>
          <w:tcPr>
            <w:tcW w:w="3506" w:type="dxa"/>
            <w:gridSpan w:val="5"/>
            <w:vAlign w:val="center"/>
          </w:tcPr>
          <w:p w14:paraId="7C759AFD" w14:textId="77777777" w:rsidR="00C33A9E" w:rsidRPr="00883116" w:rsidRDefault="00C33A9E" w:rsidP="00C33A9E">
            <w:pPr>
              <w:pStyle w:val="TableParagraph"/>
              <w:spacing w:before="40" w:after="40"/>
              <w:ind w:left="0"/>
              <w:rPr>
                <w:sz w:val="20"/>
                <w:szCs w:val="20"/>
                <w:lang w:val="cs-CZ"/>
              </w:rPr>
            </w:pPr>
            <w:r w:rsidRPr="00883116">
              <w:rPr>
                <w:sz w:val="20"/>
                <w:szCs w:val="20"/>
              </w:rPr>
              <w:t>doc. Ing.</w:t>
            </w:r>
            <w:r>
              <w:rPr>
                <w:sz w:val="20"/>
                <w:szCs w:val="20"/>
              </w:rPr>
              <w:t>, Ph.D.</w:t>
            </w:r>
          </w:p>
        </w:tc>
      </w:tr>
      <w:tr w:rsidR="00C33A9E" w:rsidRPr="00883116" w14:paraId="257C9C5C"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7D344C31" w14:textId="346859ED" w:rsidR="00C33A9E" w:rsidRPr="00C25DD9" w:rsidRDefault="00E933D8" w:rsidP="00C33A9E">
            <w:pPr>
              <w:pStyle w:val="Nadpis4"/>
              <w:shd w:val="clear" w:color="auto" w:fill="FFFFFF"/>
              <w:spacing w:before="0" w:beforeAutospacing="0" w:after="0" w:afterAutospacing="0"/>
              <w:rPr>
                <w:b w:val="0"/>
              </w:rPr>
            </w:pPr>
            <w:hyperlink w:anchor="Salek" w:history="1">
              <w:r w:rsidR="00C33A9E" w:rsidRPr="00C25DD9">
                <w:rPr>
                  <w:rStyle w:val="Hypertextovodkaz"/>
                  <w:b w:val="0"/>
                  <w:sz w:val="20"/>
                </w:rPr>
                <w:t>Salek</w:t>
              </w:r>
            </w:hyperlink>
          </w:p>
        </w:tc>
        <w:tc>
          <w:tcPr>
            <w:tcW w:w="3293" w:type="dxa"/>
            <w:gridSpan w:val="7"/>
            <w:vAlign w:val="center"/>
          </w:tcPr>
          <w:p w14:paraId="5A5BEBFC" w14:textId="77777777" w:rsidR="00C33A9E" w:rsidRPr="00883116" w:rsidRDefault="00C33A9E" w:rsidP="00C33A9E">
            <w:pPr>
              <w:pStyle w:val="TableParagraph"/>
              <w:spacing w:before="40" w:after="40"/>
              <w:ind w:left="0"/>
              <w:rPr>
                <w:sz w:val="20"/>
                <w:szCs w:val="20"/>
              </w:rPr>
            </w:pPr>
            <w:r>
              <w:rPr>
                <w:sz w:val="20"/>
                <w:szCs w:val="20"/>
              </w:rPr>
              <w:t>Richardos Nikolaos</w:t>
            </w:r>
          </w:p>
        </w:tc>
        <w:tc>
          <w:tcPr>
            <w:tcW w:w="3506" w:type="dxa"/>
            <w:gridSpan w:val="5"/>
            <w:vAlign w:val="center"/>
          </w:tcPr>
          <w:p w14:paraId="137909E0" w14:textId="0843DA47" w:rsidR="00C33A9E" w:rsidRPr="00883116" w:rsidRDefault="00C33A9E" w:rsidP="00C33A9E">
            <w:pPr>
              <w:pStyle w:val="TableParagraph"/>
              <w:spacing w:before="40" w:after="40"/>
              <w:ind w:left="0"/>
              <w:rPr>
                <w:sz w:val="20"/>
                <w:szCs w:val="20"/>
              </w:rPr>
            </w:pPr>
            <w:r>
              <w:rPr>
                <w:sz w:val="20"/>
                <w:szCs w:val="20"/>
              </w:rPr>
              <w:t>doc. Ing., Ph.D.</w:t>
            </w:r>
          </w:p>
        </w:tc>
      </w:tr>
      <w:tr w:rsidR="00C33A9E" w:rsidRPr="00883116" w14:paraId="53E75BD1" w14:textId="77777777" w:rsidTr="00B018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284" w:type="dxa"/>
          <w:wAfter w:w="142" w:type="dxa"/>
          <w:trHeight w:val="230"/>
        </w:trPr>
        <w:tc>
          <w:tcPr>
            <w:tcW w:w="2840" w:type="dxa"/>
            <w:vAlign w:val="center"/>
          </w:tcPr>
          <w:p w14:paraId="388741ED" w14:textId="6FA1A944" w:rsidR="00C33A9E" w:rsidRPr="00C25DD9" w:rsidRDefault="00E933D8" w:rsidP="00C33A9E">
            <w:pPr>
              <w:pStyle w:val="Nadpis4"/>
              <w:shd w:val="clear" w:color="auto" w:fill="FFFFFF"/>
              <w:spacing w:before="0" w:beforeAutospacing="0" w:after="0" w:afterAutospacing="0"/>
              <w:rPr>
                <w:b w:val="0"/>
                <w:bCs w:val="0"/>
                <w:sz w:val="20"/>
                <w:szCs w:val="20"/>
              </w:rPr>
            </w:pPr>
            <w:hyperlink w:anchor="Sumczynski" w:history="1">
              <w:r w:rsidR="00C33A9E" w:rsidRPr="00C25DD9">
                <w:rPr>
                  <w:rStyle w:val="Hypertextovodkaz"/>
                  <w:b w:val="0"/>
                  <w:bCs w:val="0"/>
                  <w:sz w:val="20"/>
                  <w:szCs w:val="20"/>
                </w:rPr>
                <w:t>Sumczynski</w:t>
              </w:r>
            </w:hyperlink>
          </w:p>
        </w:tc>
        <w:tc>
          <w:tcPr>
            <w:tcW w:w="3293" w:type="dxa"/>
            <w:gridSpan w:val="7"/>
            <w:vAlign w:val="center"/>
          </w:tcPr>
          <w:p w14:paraId="37F8E608" w14:textId="77777777" w:rsidR="00C33A9E" w:rsidRPr="00883116" w:rsidRDefault="00C33A9E" w:rsidP="00C33A9E">
            <w:pPr>
              <w:pStyle w:val="TableParagraph"/>
              <w:spacing w:before="40" w:after="40"/>
              <w:ind w:left="0"/>
              <w:rPr>
                <w:sz w:val="20"/>
                <w:szCs w:val="20"/>
                <w:lang w:val="cs-CZ"/>
              </w:rPr>
            </w:pPr>
            <w:r w:rsidRPr="00883116">
              <w:rPr>
                <w:sz w:val="20"/>
                <w:szCs w:val="20"/>
              </w:rPr>
              <w:t>Daniela</w:t>
            </w:r>
          </w:p>
        </w:tc>
        <w:tc>
          <w:tcPr>
            <w:tcW w:w="3506" w:type="dxa"/>
            <w:gridSpan w:val="5"/>
            <w:vAlign w:val="center"/>
          </w:tcPr>
          <w:p w14:paraId="629D9EF1" w14:textId="77777777" w:rsidR="00C33A9E" w:rsidRPr="00883116" w:rsidRDefault="00C33A9E" w:rsidP="00C33A9E">
            <w:pPr>
              <w:pStyle w:val="TableParagraph"/>
              <w:spacing w:before="40" w:after="40"/>
              <w:ind w:left="0"/>
              <w:rPr>
                <w:sz w:val="20"/>
                <w:szCs w:val="20"/>
                <w:lang w:val="cs-CZ"/>
              </w:rPr>
            </w:pPr>
            <w:r w:rsidRPr="00883116">
              <w:rPr>
                <w:sz w:val="20"/>
                <w:szCs w:val="20"/>
              </w:rPr>
              <w:t>doc. Ing.</w:t>
            </w:r>
            <w:r>
              <w:rPr>
                <w:sz w:val="20"/>
                <w:szCs w:val="20"/>
              </w:rPr>
              <w:t>, Ph.D.</w:t>
            </w:r>
          </w:p>
        </w:tc>
      </w:tr>
    </w:tbl>
    <w:p w14:paraId="757CB40F" w14:textId="77777777" w:rsidR="00F058CA" w:rsidRDefault="00F058CA" w:rsidP="00F058CA">
      <w:pPr>
        <w:tabs>
          <w:tab w:val="left" w:pos="4210"/>
        </w:tabs>
        <w:spacing w:before="120" w:after="120"/>
        <w:jc w:val="both"/>
      </w:pPr>
    </w:p>
    <w:p w14:paraId="27172B2A" w14:textId="67B0676D" w:rsidR="00C33A9E" w:rsidRDefault="00C33A9E" w:rsidP="000E5C5C">
      <w:pPr>
        <w:tabs>
          <w:tab w:val="left" w:pos="4210"/>
        </w:tabs>
        <w:spacing w:before="120" w:after="120" w:line="276" w:lineRule="auto"/>
        <w:jc w:val="both"/>
      </w:pPr>
      <w:r w:rsidRPr="0024535B">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01784B2A" w14:textId="77777777" w:rsidR="00C33A9E" w:rsidRDefault="00C33A9E" w:rsidP="00C248B5">
      <w:pPr>
        <w:tabs>
          <w:tab w:val="left" w:pos="4210"/>
        </w:tabs>
        <w:spacing w:before="120" w:after="120"/>
      </w:pPr>
    </w:p>
    <w:p w14:paraId="7EE832F1" w14:textId="77777777" w:rsidR="00C33A9E" w:rsidRDefault="00C33A9E" w:rsidP="00C248B5">
      <w:pPr>
        <w:tabs>
          <w:tab w:val="left" w:pos="4210"/>
        </w:tabs>
        <w:spacing w:before="120" w:after="120"/>
      </w:pPr>
    </w:p>
    <w:p w14:paraId="2CF73998" w14:textId="77777777" w:rsidR="00C33A9E" w:rsidRDefault="00C33A9E" w:rsidP="00C248B5">
      <w:pPr>
        <w:tabs>
          <w:tab w:val="left" w:pos="4210"/>
        </w:tabs>
        <w:spacing w:before="120" w:after="120"/>
      </w:pPr>
    </w:p>
    <w:p w14:paraId="23694CC5" w14:textId="77777777" w:rsidR="00C33A9E" w:rsidRDefault="00C33A9E" w:rsidP="00C248B5">
      <w:pPr>
        <w:tabs>
          <w:tab w:val="left" w:pos="4210"/>
        </w:tabs>
        <w:spacing w:before="120" w:after="120"/>
      </w:pPr>
    </w:p>
    <w:p w14:paraId="19B2DF29" w14:textId="77777777" w:rsidR="00C33A9E" w:rsidRDefault="00C33A9E" w:rsidP="00C248B5">
      <w:pPr>
        <w:tabs>
          <w:tab w:val="left" w:pos="4210"/>
        </w:tabs>
        <w:spacing w:before="120" w:after="120"/>
      </w:pPr>
    </w:p>
    <w:p w14:paraId="7E27E735" w14:textId="77777777" w:rsidR="00C33A9E" w:rsidRDefault="00C33A9E" w:rsidP="00C248B5">
      <w:pPr>
        <w:tabs>
          <w:tab w:val="left" w:pos="4210"/>
        </w:tabs>
        <w:spacing w:before="120" w:after="120"/>
      </w:pPr>
    </w:p>
    <w:p w14:paraId="5BDDC8C0" w14:textId="77777777" w:rsidR="00C33A9E" w:rsidRDefault="00C33A9E" w:rsidP="00C248B5">
      <w:pPr>
        <w:tabs>
          <w:tab w:val="left" w:pos="4210"/>
        </w:tabs>
        <w:spacing w:before="120" w:after="120"/>
      </w:pPr>
    </w:p>
    <w:p w14:paraId="666B4830" w14:textId="77777777" w:rsidR="00C33A9E" w:rsidRDefault="00C33A9E" w:rsidP="00C248B5">
      <w:pPr>
        <w:tabs>
          <w:tab w:val="left" w:pos="4210"/>
        </w:tabs>
        <w:spacing w:before="120" w:after="120"/>
      </w:pPr>
    </w:p>
    <w:p w14:paraId="3CBD3C7E" w14:textId="77777777" w:rsidR="00C33A9E" w:rsidRDefault="00C33A9E" w:rsidP="00C248B5">
      <w:pPr>
        <w:tabs>
          <w:tab w:val="left" w:pos="4210"/>
        </w:tabs>
        <w:spacing w:before="120" w:after="120"/>
      </w:pPr>
    </w:p>
    <w:p w14:paraId="42C68C8F" w14:textId="77777777" w:rsidR="00C33A9E" w:rsidRDefault="00C33A9E" w:rsidP="00C248B5">
      <w:pPr>
        <w:tabs>
          <w:tab w:val="left" w:pos="4210"/>
        </w:tabs>
        <w:spacing w:before="120" w:after="120"/>
      </w:pPr>
    </w:p>
    <w:p w14:paraId="560B1B2C" w14:textId="77777777" w:rsidR="00C33A9E" w:rsidRDefault="00C33A9E" w:rsidP="00C248B5">
      <w:pPr>
        <w:tabs>
          <w:tab w:val="left" w:pos="4210"/>
        </w:tabs>
        <w:spacing w:before="120" w:after="120"/>
      </w:pPr>
    </w:p>
    <w:p w14:paraId="031E3CEE" w14:textId="77777777" w:rsidR="00C33A9E" w:rsidRDefault="00C33A9E" w:rsidP="00C248B5">
      <w:pPr>
        <w:tabs>
          <w:tab w:val="left" w:pos="4210"/>
        </w:tabs>
        <w:spacing w:before="120" w:after="120"/>
      </w:pPr>
    </w:p>
    <w:p w14:paraId="3A14370D" w14:textId="77777777" w:rsidR="00C33A9E" w:rsidRDefault="00C33A9E" w:rsidP="00C248B5">
      <w:pPr>
        <w:tabs>
          <w:tab w:val="left" w:pos="4210"/>
        </w:tabs>
        <w:spacing w:before="120" w:after="120"/>
      </w:pPr>
    </w:p>
    <w:p w14:paraId="3490B73B" w14:textId="77777777" w:rsidR="00C33A9E" w:rsidRDefault="00C33A9E" w:rsidP="00C248B5">
      <w:pPr>
        <w:tabs>
          <w:tab w:val="left" w:pos="4210"/>
        </w:tabs>
        <w:spacing w:before="120" w:after="120"/>
      </w:pPr>
    </w:p>
    <w:p w14:paraId="2ED2242F" w14:textId="77777777" w:rsidR="00C33A9E" w:rsidRDefault="00C33A9E" w:rsidP="00C248B5">
      <w:pPr>
        <w:tabs>
          <w:tab w:val="left" w:pos="4210"/>
        </w:tabs>
        <w:spacing w:before="120" w:after="120"/>
      </w:pPr>
    </w:p>
    <w:p w14:paraId="4EC2D911" w14:textId="77777777" w:rsidR="00C33A9E" w:rsidRDefault="00C33A9E" w:rsidP="00C248B5">
      <w:pPr>
        <w:tabs>
          <w:tab w:val="left" w:pos="4210"/>
        </w:tabs>
        <w:spacing w:before="120" w:after="120"/>
      </w:pPr>
    </w:p>
    <w:p w14:paraId="240E51A5" w14:textId="77777777" w:rsidR="00C33A9E" w:rsidRDefault="00C33A9E" w:rsidP="00C248B5">
      <w:pPr>
        <w:tabs>
          <w:tab w:val="left" w:pos="4210"/>
        </w:tabs>
        <w:spacing w:before="120" w:after="120"/>
      </w:pPr>
    </w:p>
    <w:p w14:paraId="545EF311" w14:textId="77777777" w:rsidR="00C33A9E" w:rsidRDefault="00C33A9E" w:rsidP="00C248B5">
      <w:pPr>
        <w:tabs>
          <w:tab w:val="left" w:pos="4210"/>
        </w:tabs>
        <w:spacing w:before="120" w:after="120"/>
      </w:pPr>
    </w:p>
    <w:p w14:paraId="599FC1FE" w14:textId="77777777" w:rsidR="00C33A9E" w:rsidRDefault="00C33A9E" w:rsidP="00C248B5">
      <w:pPr>
        <w:tabs>
          <w:tab w:val="left" w:pos="4210"/>
        </w:tabs>
        <w:spacing w:before="120" w:after="120"/>
      </w:pPr>
    </w:p>
    <w:p w14:paraId="60E21FE9" w14:textId="77777777" w:rsidR="00C33A9E" w:rsidRDefault="00C33A9E" w:rsidP="00C248B5">
      <w:pPr>
        <w:tabs>
          <w:tab w:val="left" w:pos="4210"/>
        </w:tabs>
        <w:spacing w:before="120" w:after="120"/>
      </w:pPr>
    </w:p>
    <w:p w14:paraId="5DEF2A66" w14:textId="10009473" w:rsidR="00C33A9E" w:rsidRDefault="00C33A9E" w:rsidP="00C248B5">
      <w:pPr>
        <w:tabs>
          <w:tab w:val="left" w:pos="4210"/>
        </w:tabs>
        <w:spacing w:before="120" w:after="120"/>
      </w:pPr>
    </w:p>
    <w:p w14:paraId="014BC47E" w14:textId="77777777" w:rsidR="00EA238A" w:rsidRDefault="00EA238A" w:rsidP="00C248B5">
      <w:pPr>
        <w:tabs>
          <w:tab w:val="left" w:pos="4210"/>
        </w:tabs>
        <w:spacing w:before="120" w:after="120"/>
      </w:pPr>
    </w:p>
    <w:p w14:paraId="1D3F77EA" w14:textId="77777777" w:rsidR="00C02E8E" w:rsidRDefault="00C02E8E" w:rsidP="00C248B5">
      <w:pPr>
        <w:tabs>
          <w:tab w:val="left" w:pos="4210"/>
        </w:tabs>
        <w:spacing w:before="120" w:after="12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89"/>
        <w:gridCol w:w="1847"/>
        <w:gridCol w:w="1843"/>
        <w:gridCol w:w="3402"/>
      </w:tblGrid>
      <w:tr w:rsidR="00C33A9E" w:rsidRPr="0010667E" w14:paraId="0E63D4BF" w14:textId="77777777" w:rsidTr="00C33A9E">
        <w:trPr>
          <w:trHeight w:val="425"/>
        </w:trPr>
        <w:tc>
          <w:tcPr>
            <w:tcW w:w="9781" w:type="dxa"/>
            <w:gridSpan w:val="4"/>
            <w:tcBorders>
              <w:top w:val="single" w:sz="4" w:space="0" w:color="auto"/>
              <w:left w:val="single" w:sz="4" w:space="0" w:color="auto"/>
              <w:bottom w:val="single" w:sz="4" w:space="0" w:color="auto"/>
              <w:right w:val="single" w:sz="4" w:space="0" w:color="auto"/>
            </w:tcBorders>
            <w:shd w:val="clear" w:color="auto" w:fill="BCD5ED"/>
          </w:tcPr>
          <w:p w14:paraId="4D714B55" w14:textId="7F575752" w:rsidR="00C33A9E" w:rsidRPr="0010667E" w:rsidRDefault="00C33A9E" w:rsidP="00C33A9E">
            <w:pPr>
              <w:spacing w:before="60" w:after="60"/>
              <w:jc w:val="center"/>
              <w:rPr>
                <w:b/>
                <w:sz w:val="28"/>
                <w:szCs w:val="28"/>
              </w:rPr>
            </w:pPr>
            <w:r>
              <w:br w:type="page"/>
            </w:r>
            <w:r>
              <w:rPr>
                <w:b/>
                <w:sz w:val="28"/>
                <w:szCs w:val="28"/>
              </w:rPr>
              <w:t xml:space="preserve">Personální zabezpečení </w:t>
            </w:r>
            <w:r w:rsidR="00E40704">
              <w:rPr>
                <w:b/>
                <w:sz w:val="28"/>
                <w:szCs w:val="28"/>
              </w:rPr>
              <w:t>–</w:t>
            </w:r>
            <w:r>
              <w:rPr>
                <w:b/>
                <w:sz w:val="28"/>
                <w:szCs w:val="28"/>
              </w:rPr>
              <w:t xml:space="preserve"> přehled členů oborové rady</w:t>
            </w:r>
          </w:p>
        </w:tc>
      </w:tr>
      <w:tr w:rsidR="00C33A9E" w:rsidRPr="007E4E11" w14:paraId="38E0158F"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89" w:type="dxa"/>
            <w:tcBorders>
              <w:top w:val="double" w:sz="1" w:space="0" w:color="000000"/>
            </w:tcBorders>
            <w:shd w:val="clear" w:color="auto" w:fill="F7C9AC"/>
          </w:tcPr>
          <w:p w14:paraId="26E56733"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Vysoká škola</w:t>
            </w:r>
          </w:p>
        </w:tc>
        <w:tc>
          <w:tcPr>
            <w:tcW w:w="7092" w:type="dxa"/>
            <w:gridSpan w:val="3"/>
            <w:tcBorders>
              <w:top w:val="double" w:sz="1" w:space="0" w:color="000000"/>
            </w:tcBorders>
          </w:tcPr>
          <w:p w14:paraId="49B4D1C4"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Univerzita Tomáše Bati ve Zlíně</w:t>
            </w:r>
          </w:p>
        </w:tc>
      </w:tr>
      <w:tr w:rsidR="00C33A9E" w:rsidRPr="007E4E11" w14:paraId="19C2A536"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07A7E220"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Součást vysoké školy</w:t>
            </w:r>
          </w:p>
        </w:tc>
        <w:tc>
          <w:tcPr>
            <w:tcW w:w="7092" w:type="dxa"/>
            <w:gridSpan w:val="3"/>
          </w:tcPr>
          <w:p w14:paraId="4E9A8A90" w14:textId="77777777" w:rsidR="00C33A9E" w:rsidRPr="007E4E11" w:rsidRDefault="00C33A9E" w:rsidP="00C33A9E">
            <w:pPr>
              <w:pStyle w:val="TableParagraph"/>
              <w:spacing w:before="40" w:after="40"/>
              <w:ind w:left="0"/>
              <w:rPr>
                <w:sz w:val="20"/>
                <w:szCs w:val="20"/>
                <w:lang w:val="cs-CZ"/>
              </w:rPr>
            </w:pPr>
            <w:r w:rsidRPr="007E4E11">
              <w:rPr>
                <w:sz w:val="20"/>
                <w:szCs w:val="20"/>
                <w:lang w:val="cs-CZ"/>
              </w:rPr>
              <w:t>Fakulta technologická</w:t>
            </w:r>
          </w:p>
        </w:tc>
      </w:tr>
      <w:tr w:rsidR="00C33A9E" w:rsidRPr="007E4E11" w14:paraId="1A818D58"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5B48B57F" w14:textId="77777777" w:rsidR="00C33A9E" w:rsidRPr="007E4E11" w:rsidRDefault="00C33A9E" w:rsidP="00C33A9E">
            <w:pPr>
              <w:pStyle w:val="TableParagraph"/>
              <w:spacing w:before="40" w:after="40"/>
              <w:ind w:left="0"/>
              <w:rPr>
                <w:b/>
                <w:sz w:val="20"/>
                <w:szCs w:val="20"/>
                <w:lang w:val="cs-CZ"/>
              </w:rPr>
            </w:pPr>
            <w:r w:rsidRPr="007E4E11">
              <w:rPr>
                <w:b/>
                <w:sz w:val="20"/>
                <w:szCs w:val="20"/>
                <w:lang w:val="cs-CZ"/>
              </w:rPr>
              <w:t>Název studijního programu</w:t>
            </w:r>
          </w:p>
        </w:tc>
        <w:tc>
          <w:tcPr>
            <w:tcW w:w="7092" w:type="dxa"/>
            <w:gridSpan w:val="3"/>
          </w:tcPr>
          <w:p w14:paraId="0F67C1C6" w14:textId="3687E16B" w:rsidR="00C33A9E" w:rsidRPr="0069067B" w:rsidRDefault="0069067B" w:rsidP="00C33A9E">
            <w:pPr>
              <w:pStyle w:val="TableParagraph"/>
              <w:spacing w:before="40" w:after="40"/>
              <w:ind w:left="0"/>
              <w:rPr>
                <w:b/>
                <w:bCs/>
                <w:sz w:val="20"/>
                <w:szCs w:val="20"/>
                <w:lang w:val="cs-CZ"/>
              </w:rPr>
            </w:pPr>
            <w:r w:rsidRPr="0069067B">
              <w:rPr>
                <w:b/>
                <w:bCs/>
                <w:sz w:val="20"/>
                <w:szCs w:val="20"/>
                <w:lang w:val="en-GB"/>
              </w:rPr>
              <w:t>Chemistry, Technology and Analysis of Food</w:t>
            </w:r>
          </w:p>
        </w:tc>
      </w:tr>
      <w:tr w:rsidR="00C33A9E" w:rsidRPr="0029083B" w14:paraId="4DD8DBE7"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BD4B4" w:themeFill="accent6" w:themeFillTint="66"/>
          </w:tcPr>
          <w:p w14:paraId="77181639" w14:textId="77777777" w:rsidR="00C33A9E" w:rsidRPr="007E4E11" w:rsidRDefault="00C33A9E" w:rsidP="00C33A9E">
            <w:pPr>
              <w:pStyle w:val="TableParagraph"/>
              <w:spacing w:before="20" w:after="20" w:line="264" w:lineRule="auto"/>
              <w:ind w:left="0"/>
              <w:rPr>
                <w:b/>
                <w:sz w:val="20"/>
                <w:szCs w:val="20"/>
                <w:lang w:val="cs-CZ"/>
              </w:rPr>
            </w:pPr>
            <w:r w:rsidRPr="007E4E11">
              <w:rPr>
                <w:b/>
                <w:sz w:val="20"/>
                <w:szCs w:val="20"/>
                <w:lang w:val="cs-CZ"/>
              </w:rPr>
              <w:t>Příjmení</w:t>
            </w:r>
          </w:p>
        </w:tc>
        <w:tc>
          <w:tcPr>
            <w:tcW w:w="1847" w:type="dxa"/>
            <w:shd w:val="clear" w:color="auto" w:fill="FBD4B4" w:themeFill="accent6" w:themeFillTint="66"/>
          </w:tcPr>
          <w:p w14:paraId="72197DD1" w14:textId="77777777" w:rsidR="00C33A9E" w:rsidRPr="007E4E11" w:rsidRDefault="00C33A9E" w:rsidP="00C33A9E">
            <w:pPr>
              <w:pStyle w:val="TableParagraph"/>
              <w:spacing w:before="20" w:after="20" w:line="264" w:lineRule="auto"/>
              <w:ind w:left="0"/>
              <w:rPr>
                <w:b/>
                <w:sz w:val="20"/>
                <w:szCs w:val="20"/>
                <w:lang w:val="cs-CZ"/>
              </w:rPr>
            </w:pPr>
            <w:r w:rsidRPr="007E4E11">
              <w:rPr>
                <w:b/>
                <w:sz w:val="20"/>
                <w:szCs w:val="20"/>
                <w:lang w:val="cs-CZ"/>
              </w:rPr>
              <w:t>Jméno</w:t>
            </w:r>
          </w:p>
        </w:tc>
        <w:tc>
          <w:tcPr>
            <w:tcW w:w="1843" w:type="dxa"/>
            <w:shd w:val="clear" w:color="auto" w:fill="FBD4B4" w:themeFill="accent6" w:themeFillTint="66"/>
          </w:tcPr>
          <w:p w14:paraId="56FCB788" w14:textId="77777777" w:rsidR="00C33A9E" w:rsidRPr="007E4E11" w:rsidRDefault="00C33A9E" w:rsidP="00C33A9E">
            <w:pPr>
              <w:pStyle w:val="TableParagraph"/>
              <w:spacing w:before="20" w:after="20" w:line="264" w:lineRule="auto"/>
              <w:ind w:left="0"/>
              <w:rPr>
                <w:b/>
                <w:sz w:val="20"/>
                <w:szCs w:val="20"/>
                <w:lang w:val="cs-CZ"/>
              </w:rPr>
            </w:pPr>
            <w:r>
              <w:rPr>
                <w:b/>
                <w:sz w:val="20"/>
                <w:szCs w:val="20"/>
                <w:lang w:val="cs-CZ"/>
              </w:rPr>
              <w:t>Tituly</w:t>
            </w:r>
          </w:p>
        </w:tc>
        <w:tc>
          <w:tcPr>
            <w:tcW w:w="3402" w:type="dxa"/>
            <w:shd w:val="clear" w:color="auto" w:fill="FBD4B4" w:themeFill="accent6" w:themeFillTint="66"/>
          </w:tcPr>
          <w:p w14:paraId="3819B8F2" w14:textId="77777777" w:rsidR="00C33A9E" w:rsidRPr="0029083B" w:rsidRDefault="00C33A9E" w:rsidP="00C33A9E">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C33A9E" w:rsidRPr="002711A0" w14:paraId="25B74A22"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13790B68" w14:textId="77777777" w:rsidR="00C33A9E" w:rsidRPr="00F707CA" w:rsidRDefault="00C33A9E" w:rsidP="00C33A9E">
            <w:pPr>
              <w:pStyle w:val="TableParagraph"/>
              <w:spacing w:before="20" w:after="20" w:line="264" w:lineRule="auto"/>
              <w:ind w:left="0"/>
              <w:rPr>
                <w:b/>
                <w:sz w:val="20"/>
                <w:szCs w:val="20"/>
                <w:lang w:val="cs-CZ"/>
              </w:rPr>
            </w:pPr>
            <w:r w:rsidRPr="00F707CA">
              <w:rPr>
                <w:b/>
                <w:sz w:val="20"/>
                <w:szCs w:val="20"/>
                <w:lang w:val="cs-CZ"/>
              </w:rPr>
              <w:t>Externí členové OR:</w:t>
            </w:r>
          </w:p>
        </w:tc>
      </w:tr>
      <w:tr w:rsidR="00DE47F6" w:rsidRPr="00996B6F" w14:paraId="26B5842B"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5DCF1C12" w14:textId="4A09EC35" w:rsidR="00DE47F6" w:rsidRPr="00425606" w:rsidRDefault="00DE47F6" w:rsidP="00DE47F6">
            <w:pPr>
              <w:pStyle w:val="TableParagraph"/>
              <w:spacing w:before="40" w:after="40"/>
              <w:ind w:left="0"/>
              <w:rPr>
                <w:sz w:val="20"/>
                <w:szCs w:val="20"/>
              </w:rPr>
            </w:pPr>
            <w:r w:rsidRPr="00850298">
              <w:rPr>
                <w:sz w:val="20"/>
                <w:szCs w:val="20"/>
              </w:rPr>
              <w:t>Márová</w:t>
            </w:r>
          </w:p>
        </w:tc>
        <w:tc>
          <w:tcPr>
            <w:tcW w:w="1847" w:type="dxa"/>
            <w:vAlign w:val="center"/>
          </w:tcPr>
          <w:p w14:paraId="6D74C6C3" w14:textId="79B79CD2" w:rsidR="00DE47F6" w:rsidRPr="00425606" w:rsidRDefault="00DE47F6" w:rsidP="00DE47F6">
            <w:pPr>
              <w:pStyle w:val="TableParagraph"/>
              <w:spacing w:before="40" w:after="40"/>
              <w:ind w:left="0"/>
              <w:rPr>
                <w:sz w:val="20"/>
                <w:szCs w:val="20"/>
                <w:lang w:val="cs-CZ"/>
              </w:rPr>
            </w:pPr>
            <w:r w:rsidRPr="00850298">
              <w:rPr>
                <w:sz w:val="20"/>
                <w:szCs w:val="20"/>
              </w:rPr>
              <w:t>Ivana</w:t>
            </w:r>
          </w:p>
        </w:tc>
        <w:tc>
          <w:tcPr>
            <w:tcW w:w="1843" w:type="dxa"/>
            <w:vAlign w:val="center"/>
          </w:tcPr>
          <w:p w14:paraId="33FA1A15" w14:textId="14080FE4" w:rsidR="00DE47F6" w:rsidRPr="00425606" w:rsidRDefault="00DE47F6" w:rsidP="00DE47F6">
            <w:pPr>
              <w:pStyle w:val="TableParagraph"/>
              <w:spacing w:before="40" w:after="40"/>
              <w:ind w:left="0"/>
              <w:rPr>
                <w:sz w:val="20"/>
                <w:szCs w:val="20"/>
                <w:lang w:val="cs-CZ"/>
              </w:rPr>
            </w:pPr>
            <w:r w:rsidRPr="00850298">
              <w:rPr>
                <w:sz w:val="20"/>
                <w:szCs w:val="20"/>
              </w:rPr>
              <w:t>prof. RNDr., CSc.</w:t>
            </w:r>
          </w:p>
        </w:tc>
        <w:tc>
          <w:tcPr>
            <w:tcW w:w="3402" w:type="dxa"/>
            <w:vAlign w:val="center"/>
          </w:tcPr>
          <w:p w14:paraId="1CC75932" w14:textId="14564B03" w:rsidR="00DE47F6" w:rsidRPr="00DE47F6" w:rsidRDefault="00DE47F6" w:rsidP="00DE47F6">
            <w:pPr>
              <w:pStyle w:val="TableParagraph"/>
              <w:spacing w:before="40" w:after="40"/>
              <w:ind w:left="0"/>
              <w:jc w:val="both"/>
              <w:rPr>
                <w:sz w:val="20"/>
                <w:szCs w:val="20"/>
                <w:lang w:val="cs-CZ"/>
              </w:rPr>
            </w:pPr>
            <w:r w:rsidRPr="00DE47F6">
              <w:rPr>
                <w:sz w:val="20"/>
                <w:szCs w:val="20"/>
                <w:lang w:val="cs-CZ"/>
              </w:rPr>
              <w:t>Vysoké učení technické v Brně, Fakulta chemická</w:t>
            </w:r>
          </w:p>
        </w:tc>
      </w:tr>
      <w:tr w:rsidR="00DE47F6" w:rsidRPr="001762EB" w14:paraId="54936AEB"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1C9C3785" w14:textId="4D8879DF" w:rsidR="00DE47F6" w:rsidRPr="00425606" w:rsidRDefault="00DE47F6" w:rsidP="00DE47F6">
            <w:pPr>
              <w:pStyle w:val="TableParagraph"/>
              <w:spacing w:before="40" w:after="40"/>
              <w:ind w:left="0"/>
              <w:rPr>
                <w:sz w:val="20"/>
                <w:szCs w:val="20"/>
              </w:rPr>
            </w:pPr>
            <w:r w:rsidRPr="00850298">
              <w:rPr>
                <w:sz w:val="20"/>
                <w:szCs w:val="20"/>
              </w:rPr>
              <w:lastRenderedPageBreak/>
              <w:t>Nedomová</w:t>
            </w:r>
          </w:p>
        </w:tc>
        <w:tc>
          <w:tcPr>
            <w:tcW w:w="1847" w:type="dxa"/>
            <w:vAlign w:val="center"/>
          </w:tcPr>
          <w:p w14:paraId="300AB140" w14:textId="07B83A4E" w:rsidR="00DE47F6" w:rsidRPr="00425606" w:rsidRDefault="00DE47F6" w:rsidP="00DE47F6">
            <w:pPr>
              <w:pStyle w:val="TableParagraph"/>
              <w:spacing w:before="40" w:after="40"/>
              <w:ind w:left="0"/>
              <w:rPr>
                <w:sz w:val="20"/>
                <w:szCs w:val="20"/>
                <w:lang w:val="cs-CZ"/>
              </w:rPr>
            </w:pPr>
            <w:r w:rsidRPr="00850298">
              <w:rPr>
                <w:sz w:val="20"/>
                <w:szCs w:val="20"/>
              </w:rPr>
              <w:t>Šárka</w:t>
            </w:r>
          </w:p>
        </w:tc>
        <w:tc>
          <w:tcPr>
            <w:tcW w:w="1843" w:type="dxa"/>
            <w:vAlign w:val="center"/>
          </w:tcPr>
          <w:p w14:paraId="253EA61D" w14:textId="41A17117" w:rsidR="00DE47F6" w:rsidRPr="00425606" w:rsidRDefault="00DE47F6" w:rsidP="00DE47F6">
            <w:pPr>
              <w:pStyle w:val="TableParagraph"/>
              <w:spacing w:before="40" w:after="40"/>
              <w:ind w:left="0"/>
              <w:rPr>
                <w:sz w:val="20"/>
                <w:szCs w:val="20"/>
                <w:lang w:val="cs-CZ"/>
              </w:rPr>
            </w:pPr>
            <w:r w:rsidRPr="00850298">
              <w:rPr>
                <w:sz w:val="20"/>
                <w:szCs w:val="20"/>
              </w:rPr>
              <w:t>doc. Ing., Ph.D.</w:t>
            </w:r>
          </w:p>
        </w:tc>
        <w:tc>
          <w:tcPr>
            <w:tcW w:w="3402" w:type="dxa"/>
            <w:vAlign w:val="center"/>
          </w:tcPr>
          <w:p w14:paraId="6F777369" w14:textId="697C6661" w:rsidR="00DE47F6" w:rsidRPr="00DE47F6" w:rsidRDefault="00DE47F6" w:rsidP="00DE47F6">
            <w:pPr>
              <w:pStyle w:val="TableParagraph"/>
              <w:spacing w:before="40" w:after="40"/>
              <w:ind w:left="0"/>
              <w:jc w:val="both"/>
              <w:rPr>
                <w:sz w:val="20"/>
                <w:szCs w:val="20"/>
                <w:highlight w:val="green"/>
                <w:lang w:val="cs-CZ"/>
              </w:rPr>
            </w:pPr>
            <w:r w:rsidRPr="00DE47F6">
              <w:rPr>
                <w:sz w:val="20"/>
                <w:szCs w:val="20"/>
                <w:lang w:val="cs-CZ"/>
              </w:rPr>
              <w:t>Mendelova univerzita v Brně, Fakulta agronomická</w:t>
            </w:r>
          </w:p>
        </w:tc>
      </w:tr>
      <w:tr w:rsidR="00DE47F6" w14:paraId="324A6E24"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3679A93D" w14:textId="64708E13" w:rsidR="00DE47F6" w:rsidRDefault="00DE47F6" w:rsidP="00DE47F6">
            <w:pPr>
              <w:pStyle w:val="TableParagraph"/>
              <w:spacing w:before="40" w:after="40"/>
              <w:ind w:left="0"/>
              <w:rPr>
                <w:sz w:val="20"/>
                <w:szCs w:val="20"/>
              </w:rPr>
            </w:pPr>
            <w:r>
              <w:rPr>
                <w:sz w:val="20"/>
                <w:szCs w:val="20"/>
              </w:rPr>
              <w:t>Tremlová</w:t>
            </w:r>
          </w:p>
        </w:tc>
        <w:tc>
          <w:tcPr>
            <w:tcW w:w="1847" w:type="dxa"/>
            <w:vAlign w:val="center"/>
          </w:tcPr>
          <w:p w14:paraId="745E6A44" w14:textId="4D074BE3" w:rsidR="00DE47F6" w:rsidRDefault="00DE47F6" w:rsidP="00DE47F6">
            <w:pPr>
              <w:pStyle w:val="TableParagraph"/>
              <w:spacing w:before="40" w:after="40"/>
              <w:ind w:left="0"/>
              <w:rPr>
                <w:sz w:val="20"/>
                <w:szCs w:val="20"/>
                <w:lang w:val="cs-CZ"/>
              </w:rPr>
            </w:pPr>
            <w:r>
              <w:rPr>
                <w:sz w:val="20"/>
                <w:szCs w:val="20"/>
              </w:rPr>
              <w:t>Bohuslava</w:t>
            </w:r>
          </w:p>
        </w:tc>
        <w:tc>
          <w:tcPr>
            <w:tcW w:w="1843" w:type="dxa"/>
            <w:vAlign w:val="center"/>
          </w:tcPr>
          <w:p w14:paraId="651F9C20" w14:textId="2BF72D44" w:rsidR="00DE47F6" w:rsidRDefault="00DE47F6" w:rsidP="00DE47F6">
            <w:pPr>
              <w:pStyle w:val="TableParagraph"/>
              <w:spacing w:before="40" w:after="40"/>
              <w:ind w:left="0"/>
              <w:rPr>
                <w:sz w:val="20"/>
                <w:szCs w:val="20"/>
                <w:lang w:val="cs-CZ"/>
              </w:rPr>
            </w:pPr>
            <w:r w:rsidRPr="00850298">
              <w:rPr>
                <w:color w:val="000000"/>
                <w:sz w:val="20"/>
                <w:szCs w:val="20"/>
              </w:rPr>
              <w:t>doc. MVDr., Ph.D.</w:t>
            </w:r>
          </w:p>
        </w:tc>
        <w:tc>
          <w:tcPr>
            <w:tcW w:w="3402" w:type="dxa"/>
            <w:vAlign w:val="center"/>
          </w:tcPr>
          <w:p w14:paraId="08B56759" w14:textId="00C3E92A" w:rsidR="00DE47F6" w:rsidRPr="00DE47F6" w:rsidRDefault="00DE47F6" w:rsidP="00DE47F6">
            <w:pPr>
              <w:pStyle w:val="TableParagraph"/>
              <w:spacing w:before="40" w:after="40"/>
              <w:ind w:left="0"/>
              <w:jc w:val="both"/>
              <w:rPr>
                <w:sz w:val="20"/>
                <w:szCs w:val="20"/>
                <w:lang w:val="cs-CZ"/>
              </w:rPr>
            </w:pPr>
            <w:r w:rsidRPr="00DE47F6">
              <w:rPr>
                <w:color w:val="000000"/>
                <w:sz w:val="20"/>
                <w:szCs w:val="20"/>
                <w:lang w:val="cs-CZ"/>
              </w:rPr>
              <w:t>Veterinární a farmaceutická univerzita Brno, Fakulta veterinární hygieny a ekologie</w:t>
            </w:r>
          </w:p>
        </w:tc>
      </w:tr>
      <w:tr w:rsidR="00DE47F6" w:rsidRPr="002711A0" w14:paraId="106FF223" w14:textId="77777777" w:rsidTr="00C33A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0FCEED3D" w14:textId="77777777" w:rsidR="00DE47F6" w:rsidRPr="00F707CA" w:rsidRDefault="00DE47F6" w:rsidP="00DE47F6">
            <w:pPr>
              <w:pStyle w:val="TableParagraph"/>
              <w:spacing w:before="20" w:after="20" w:line="264" w:lineRule="auto"/>
              <w:ind w:left="0"/>
              <w:rPr>
                <w:b/>
                <w:sz w:val="20"/>
                <w:szCs w:val="20"/>
                <w:highlight w:val="cyan"/>
                <w:lang w:val="cs-CZ"/>
              </w:rPr>
            </w:pPr>
            <w:r w:rsidRPr="00F707CA">
              <w:rPr>
                <w:b/>
                <w:sz w:val="20"/>
                <w:szCs w:val="20"/>
                <w:lang w:val="cs-CZ"/>
              </w:rPr>
              <w:t>Interní členové OR:</w:t>
            </w:r>
          </w:p>
        </w:tc>
      </w:tr>
      <w:tr w:rsidR="00DE47F6" w:rsidRPr="0017246C" w14:paraId="75566B5A"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3E8E27F9" w14:textId="7E75D884" w:rsidR="00DE47F6" w:rsidRPr="00DE47F6" w:rsidRDefault="00DE47F6" w:rsidP="00DE47F6">
            <w:pPr>
              <w:spacing w:before="40" w:after="40"/>
            </w:pPr>
            <w:r w:rsidRPr="00DE47F6">
              <w:t>Burešová</w:t>
            </w:r>
          </w:p>
        </w:tc>
        <w:tc>
          <w:tcPr>
            <w:tcW w:w="1847" w:type="dxa"/>
            <w:vAlign w:val="center"/>
          </w:tcPr>
          <w:p w14:paraId="6EA0573E" w14:textId="0A00493A" w:rsidR="00DE47F6" w:rsidRPr="00DE47F6" w:rsidRDefault="00DE47F6" w:rsidP="00DE47F6">
            <w:pPr>
              <w:pStyle w:val="TableParagraph"/>
              <w:spacing w:before="40" w:after="40"/>
              <w:ind w:left="0"/>
              <w:rPr>
                <w:sz w:val="20"/>
                <w:szCs w:val="20"/>
              </w:rPr>
            </w:pPr>
            <w:r w:rsidRPr="00DE47F6">
              <w:rPr>
                <w:sz w:val="20"/>
                <w:szCs w:val="20"/>
              </w:rPr>
              <w:t>Iva</w:t>
            </w:r>
          </w:p>
        </w:tc>
        <w:tc>
          <w:tcPr>
            <w:tcW w:w="1843" w:type="dxa"/>
            <w:vAlign w:val="center"/>
          </w:tcPr>
          <w:p w14:paraId="183FD2EC" w14:textId="4805E08E" w:rsidR="00DE47F6" w:rsidRPr="00DE47F6" w:rsidRDefault="00DE47F6" w:rsidP="00DE47F6">
            <w:pPr>
              <w:pStyle w:val="TableParagraph"/>
              <w:spacing w:before="40" w:after="40"/>
              <w:ind w:left="0"/>
              <w:rPr>
                <w:sz w:val="20"/>
                <w:szCs w:val="20"/>
              </w:rPr>
            </w:pPr>
            <w:r w:rsidRPr="00DE47F6">
              <w:rPr>
                <w:sz w:val="20"/>
                <w:szCs w:val="20"/>
              </w:rPr>
              <w:t>doc. RNDr., Ph.D.</w:t>
            </w:r>
          </w:p>
        </w:tc>
        <w:tc>
          <w:tcPr>
            <w:tcW w:w="3402" w:type="dxa"/>
            <w:vAlign w:val="center"/>
          </w:tcPr>
          <w:p w14:paraId="638B62B3" w14:textId="77777777" w:rsidR="00DE47F6" w:rsidRPr="00DE47F6" w:rsidRDefault="00DE47F6" w:rsidP="00DE47F6">
            <w:pPr>
              <w:pStyle w:val="TableParagraph"/>
              <w:spacing w:before="40" w:after="40"/>
              <w:ind w:left="0"/>
              <w:rPr>
                <w:sz w:val="20"/>
                <w:szCs w:val="20"/>
                <w:lang w:val="cs-CZ"/>
              </w:rPr>
            </w:pPr>
          </w:p>
        </w:tc>
      </w:tr>
      <w:tr w:rsidR="00DE47F6" w:rsidRPr="0017246C" w14:paraId="3DB00BF5"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3625E33E" w14:textId="2484810D" w:rsidR="00DE47F6" w:rsidRPr="00DE47F6" w:rsidRDefault="00DE47F6" w:rsidP="00DE47F6">
            <w:pPr>
              <w:spacing w:before="40" w:after="40"/>
            </w:pPr>
            <w:r w:rsidRPr="00DE47F6">
              <w:t>Lapčík</w:t>
            </w:r>
          </w:p>
        </w:tc>
        <w:tc>
          <w:tcPr>
            <w:tcW w:w="1847" w:type="dxa"/>
            <w:vAlign w:val="center"/>
          </w:tcPr>
          <w:p w14:paraId="668B8974" w14:textId="0A57A4EB" w:rsidR="00DE47F6" w:rsidRPr="00DE47F6" w:rsidRDefault="00DE47F6" w:rsidP="00DE47F6">
            <w:pPr>
              <w:pStyle w:val="TableParagraph"/>
              <w:spacing w:before="40" w:after="40"/>
              <w:ind w:left="0"/>
              <w:rPr>
                <w:sz w:val="20"/>
                <w:szCs w:val="20"/>
              </w:rPr>
            </w:pPr>
            <w:r w:rsidRPr="00DE47F6">
              <w:rPr>
                <w:sz w:val="20"/>
                <w:szCs w:val="20"/>
              </w:rPr>
              <w:t>Lubomír</w:t>
            </w:r>
          </w:p>
        </w:tc>
        <w:tc>
          <w:tcPr>
            <w:tcW w:w="1843" w:type="dxa"/>
            <w:vAlign w:val="center"/>
          </w:tcPr>
          <w:p w14:paraId="12250F5E" w14:textId="5F5E9300" w:rsidR="00DE47F6" w:rsidRPr="00DE47F6" w:rsidRDefault="00DE47F6" w:rsidP="00DE47F6">
            <w:pPr>
              <w:pStyle w:val="TableParagraph"/>
              <w:spacing w:before="40" w:after="40"/>
              <w:ind w:left="0"/>
              <w:rPr>
                <w:sz w:val="20"/>
                <w:szCs w:val="20"/>
              </w:rPr>
            </w:pPr>
            <w:r w:rsidRPr="00DE47F6">
              <w:rPr>
                <w:sz w:val="20"/>
                <w:szCs w:val="20"/>
              </w:rPr>
              <w:t>prof. Ing., CSc.</w:t>
            </w:r>
          </w:p>
        </w:tc>
        <w:tc>
          <w:tcPr>
            <w:tcW w:w="3402" w:type="dxa"/>
            <w:vAlign w:val="center"/>
          </w:tcPr>
          <w:p w14:paraId="32CB5607" w14:textId="77777777" w:rsidR="00DE47F6" w:rsidRPr="00DE47F6" w:rsidRDefault="00DE47F6" w:rsidP="00DE47F6">
            <w:pPr>
              <w:pStyle w:val="TableParagraph"/>
              <w:spacing w:before="40" w:after="40"/>
              <w:ind w:left="0"/>
              <w:rPr>
                <w:sz w:val="20"/>
                <w:szCs w:val="20"/>
                <w:lang w:val="cs-CZ"/>
              </w:rPr>
            </w:pPr>
          </w:p>
        </w:tc>
      </w:tr>
      <w:tr w:rsidR="00DE47F6" w:rsidRPr="0017246C" w14:paraId="637CAA09"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31A8EC4D" w14:textId="41B6D2D8" w:rsidR="00DE47F6" w:rsidRPr="00DE47F6" w:rsidRDefault="00DE47F6" w:rsidP="00DE47F6">
            <w:pPr>
              <w:spacing w:before="40" w:after="40"/>
              <w:rPr>
                <w:color w:val="000000"/>
                <w:highlight w:val="green"/>
              </w:rPr>
            </w:pPr>
            <w:r w:rsidRPr="00DE47F6">
              <w:t>Mlček</w:t>
            </w:r>
          </w:p>
        </w:tc>
        <w:tc>
          <w:tcPr>
            <w:tcW w:w="1847" w:type="dxa"/>
            <w:vAlign w:val="center"/>
          </w:tcPr>
          <w:p w14:paraId="387E19AB" w14:textId="1DC37400" w:rsidR="00DE47F6" w:rsidRPr="00DE47F6" w:rsidRDefault="00DE47F6" w:rsidP="00DE47F6">
            <w:pPr>
              <w:pStyle w:val="TableParagraph"/>
              <w:spacing w:before="40" w:after="40"/>
              <w:ind w:left="0"/>
              <w:rPr>
                <w:sz w:val="20"/>
                <w:szCs w:val="20"/>
                <w:highlight w:val="green"/>
                <w:lang w:val="cs-CZ"/>
              </w:rPr>
            </w:pPr>
            <w:r w:rsidRPr="00DE47F6">
              <w:rPr>
                <w:sz w:val="20"/>
                <w:szCs w:val="20"/>
              </w:rPr>
              <w:t>Jiří</w:t>
            </w:r>
          </w:p>
        </w:tc>
        <w:tc>
          <w:tcPr>
            <w:tcW w:w="1843" w:type="dxa"/>
            <w:vAlign w:val="center"/>
          </w:tcPr>
          <w:p w14:paraId="58AB8AD6" w14:textId="6E45DB12" w:rsidR="00DE47F6" w:rsidRPr="00DE47F6" w:rsidRDefault="00DE47F6" w:rsidP="00DE47F6">
            <w:pPr>
              <w:pStyle w:val="TableParagraph"/>
              <w:spacing w:before="40" w:after="40"/>
              <w:ind w:left="0"/>
              <w:rPr>
                <w:sz w:val="20"/>
                <w:szCs w:val="20"/>
                <w:highlight w:val="green"/>
                <w:lang w:val="cs-CZ"/>
              </w:rPr>
            </w:pPr>
            <w:r w:rsidRPr="00DE47F6">
              <w:rPr>
                <w:sz w:val="20"/>
                <w:szCs w:val="20"/>
              </w:rPr>
              <w:t>prof. Ing., Ph.D.</w:t>
            </w:r>
          </w:p>
        </w:tc>
        <w:tc>
          <w:tcPr>
            <w:tcW w:w="3402" w:type="dxa"/>
            <w:vAlign w:val="center"/>
          </w:tcPr>
          <w:p w14:paraId="47FA2C27" w14:textId="77777777" w:rsidR="00DE47F6" w:rsidRPr="00DE47F6" w:rsidRDefault="00DE47F6" w:rsidP="00DE47F6">
            <w:pPr>
              <w:pStyle w:val="TableParagraph"/>
              <w:spacing w:before="40" w:after="40"/>
              <w:ind w:left="0"/>
              <w:rPr>
                <w:sz w:val="20"/>
                <w:szCs w:val="20"/>
                <w:highlight w:val="green"/>
                <w:lang w:val="cs-CZ"/>
              </w:rPr>
            </w:pPr>
            <w:r w:rsidRPr="00DE47F6">
              <w:rPr>
                <w:sz w:val="20"/>
                <w:szCs w:val="20"/>
                <w:lang w:val="cs-CZ"/>
              </w:rPr>
              <w:t>Předseda OR</w:t>
            </w:r>
          </w:p>
        </w:tc>
      </w:tr>
      <w:tr w:rsidR="00DE47F6" w:rsidRPr="0017246C" w14:paraId="469376F8" w14:textId="77777777" w:rsidTr="00DE47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2689" w:type="dxa"/>
            <w:vAlign w:val="center"/>
          </w:tcPr>
          <w:p w14:paraId="660EE9D3" w14:textId="4C2FBC4C" w:rsidR="00DE47F6" w:rsidRPr="00DE47F6" w:rsidRDefault="00DE47F6" w:rsidP="00DE47F6">
            <w:pPr>
              <w:spacing w:before="40" w:after="40"/>
              <w:rPr>
                <w:color w:val="FF0000"/>
                <w:highlight w:val="green"/>
              </w:rPr>
            </w:pPr>
            <w:r w:rsidRPr="00DE47F6">
              <w:t>Salek</w:t>
            </w:r>
          </w:p>
        </w:tc>
        <w:tc>
          <w:tcPr>
            <w:tcW w:w="1847" w:type="dxa"/>
            <w:vAlign w:val="center"/>
          </w:tcPr>
          <w:p w14:paraId="652D2069" w14:textId="5E5788D9" w:rsidR="00DE47F6" w:rsidRPr="00DE47F6" w:rsidRDefault="00DE47F6" w:rsidP="00DE47F6">
            <w:pPr>
              <w:spacing w:before="40" w:after="40"/>
              <w:rPr>
                <w:color w:val="000000"/>
                <w:highlight w:val="green"/>
              </w:rPr>
            </w:pPr>
            <w:r w:rsidRPr="00DE47F6">
              <w:t>Richardos Nikolaos</w:t>
            </w:r>
          </w:p>
        </w:tc>
        <w:tc>
          <w:tcPr>
            <w:tcW w:w="1843" w:type="dxa"/>
            <w:vAlign w:val="center"/>
          </w:tcPr>
          <w:p w14:paraId="0F415768" w14:textId="5F29D37B" w:rsidR="00DE47F6" w:rsidRPr="00DE47F6" w:rsidRDefault="00DE47F6" w:rsidP="00DE47F6">
            <w:pPr>
              <w:pStyle w:val="TableParagraph"/>
              <w:spacing w:before="40" w:after="40"/>
              <w:ind w:left="0"/>
              <w:rPr>
                <w:sz w:val="20"/>
                <w:szCs w:val="20"/>
                <w:highlight w:val="green"/>
                <w:lang w:val="cs-CZ"/>
              </w:rPr>
            </w:pPr>
            <w:r w:rsidRPr="00DE47F6">
              <w:rPr>
                <w:sz w:val="20"/>
                <w:szCs w:val="20"/>
              </w:rPr>
              <w:t>doc. Ing., Ph.D.</w:t>
            </w:r>
          </w:p>
        </w:tc>
        <w:tc>
          <w:tcPr>
            <w:tcW w:w="3402" w:type="dxa"/>
            <w:vAlign w:val="center"/>
          </w:tcPr>
          <w:p w14:paraId="58C2DC8A" w14:textId="77777777" w:rsidR="00DE47F6" w:rsidRPr="00DE47F6" w:rsidRDefault="00DE47F6" w:rsidP="00DE47F6">
            <w:pPr>
              <w:pStyle w:val="TableParagraph"/>
              <w:spacing w:before="40" w:after="40"/>
              <w:ind w:left="0"/>
              <w:rPr>
                <w:sz w:val="20"/>
                <w:szCs w:val="20"/>
                <w:highlight w:val="green"/>
                <w:lang w:val="cs-CZ"/>
              </w:rPr>
            </w:pPr>
          </w:p>
        </w:tc>
      </w:tr>
    </w:tbl>
    <w:p w14:paraId="65CF3F82" w14:textId="77777777" w:rsidR="00C33A9E" w:rsidRDefault="00C33A9E" w:rsidP="00C248B5">
      <w:pPr>
        <w:tabs>
          <w:tab w:val="left" w:pos="4210"/>
        </w:tabs>
        <w:spacing w:before="120" w:after="120"/>
      </w:pPr>
    </w:p>
    <w:p w14:paraId="5AC458E2" w14:textId="77777777" w:rsidR="00C33A9E" w:rsidRDefault="00C33A9E" w:rsidP="00C248B5">
      <w:pPr>
        <w:tabs>
          <w:tab w:val="left" w:pos="4210"/>
        </w:tabs>
        <w:spacing w:before="120" w:after="120"/>
        <w:rPr>
          <w:b/>
          <w:sz w:val="28"/>
        </w:rPr>
      </w:pPr>
    </w:p>
    <w:p w14:paraId="157326FA" w14:textId="77777777" w:rsidR="00CF00CE" w:rsidRDefault="00CF00CE" w:rsidP="00C248B5">
      <w:pPr>
        <w:tabs>
          <w:tab w:val="left" w:pos="4210"/>
        </w:tabs>
        <w:spacing w:before="120" w:after="120"/>
        <w:rPr>
          <w:b/>
          <w:sz w:val="28"/>
        </w:rPr>
      </w:pPr>
    </w:p>
    <w:p w14:paraId="7DAB0D7F" w14:textId="77777777" w:rsidR="00CF00CE" w:rsidRDefault="00CF00CE" w:rsidP="00C248B5">
      <w:pPr>
        <w:tabs>
          <w:tab w:val="left" w:pos="4210"/>
        </w:tabs>
        <w:spacing w:before="120" w:after="120"/>
        <w:rPr>
          <w:b/>
          <w:sz w:val="28"/>
        </w:rPr>
      </w:pPr>
    </w:p>
    <w:p w14:paraId="2631C8AF" w14:textId="77777777" w:rsidR="00CF00CE" w:rsidRDefault="00CF00CE" w:rsidP="00C248B5">
      <w:pPr>
        <w:tabs>
          <w:tab w:val="left" w:pos="4210"/>
        </w:tabs>
        <w:spacing w:before="120" w:after="120"/>
        <w:rPr>
          <w:b/>
          <w:sz w:val="28"/>
        </w:rPr>
      </w:pPr>
    </w:p>
    <w:p w14:paraId="5EECABAD" w14:textId="77777777" w:rsidR="00CF00CE" w:rsidRDefault="00CF00CE" w:rsidP="00C248B5">
      <w:pPr>
        <w:tabs>
          <w:tab w:val="left" w:pos="4210"/>
        </w:tabs>
        <w:spacing w:before="120" w:after="120"/>
        <w:rPr>
          <w:b/>
          <w:sz w:val="28"/>
        </w:rPr>
      </w:pPr>
    </w:p>
    <w:p w14:paraId="3882FE57" w14:textId="77777777" w:rsidR="00CF00CE" w:rsidRDefault="00CF00CE" w:rsidP="00C248B5">
      <w:pPr>
        <w:tabs>
          <w:tab w:val="left" w:pos="4210"/>
        </w:tabs>
        <w:spacing w:before="120" w:after="120"/>
        <w:rPr>
          <w:b/>
          <w:sz w:val="28"/>
        </w:rPr>
      </w:pPr>
    </w:p>
    <w:p w14:paraId="14641810" w14:textId="77777777" w:rsidR="00CF00CE" w:rsidRDefault="00CF00CE" w:rsidP="00C248B5">
      <w:pPr>
        <w:tabs>
          <w:tab w:val="left" w:pos="4210"/>
        </w:tabs>
        <w:spacing w:before="120" w:after="120"/>
        <w:rPr>
          <w:b/>
          <w:sz w:val="28"/>
        </w:rPr>
      </w:pPr>
    </w:p>
    <w:p w14:paraId="5EFBEA17" w14:textId="77777777" w:rsidR="00CF00CE" w:rsidRDefault="00CF00CE" w:rsidP="00C248B5">
      <w:pPr>
        <w:tabs>
          <w:tab w:val="left" w:pos="4210"/>
        </w:tabs>
        <w:spacing w:before="120" w:after="120"/>
        <w:rPr>
          <w:b/>
          <w:sz w:val="28"/>
        </w:rPr>
      </w:pPr>
    </w:p>
    <w:p w14:paraId="01504AC0" w14:textId="77777777" w:rsidR="00CF00CE" w:rsidRDefault="00CF00CE" w:rsidP="00C248B5">
      <w:pPr>
        <w:tabs>
          <w:tab w:val="left" w:pos="4210"/>
        </w:tabs>
        <w:spacing w:before="120" w:after="120"/>
        <w:rPr>
          <w:b/>
          <w:sz w:val="28"/>
        </w:rPr>
      </w:pPr>
    </w:p>
    <w:p w14:paraId="00506BCA" w14:textId="77777777" w:rsidR="00CF00CE" w:rsidRDefault="00CF00CE" w:rsidP="00C248B5">
      <w:pPr>
        <w:tabs>
          <w:tab w:val="left" w:pos="4210"/>
        </w:tabs>
        <w:spacing w:before="120" w:after="120"/>
        <w:rPr>
          <w:b/>
          <w:sz w:val="28"/>
        </w:rPr>
      </w:pPr>
    </w:p>
    <w:p w14:paraId="2843D52A" w14:textId="77777777" w:rsidR="00CF00CE" w:rsidRDefault="00CF00CE" w:rsidP="00C248B5">
      <w:pPr>
        <w:tabs>
          <w:tab w:val="left" w:pos="4210"/>
        </w:tabs>
        <w:spacing w:before="120" w:after="120"/>
        <w:rPr>
          <w:b/>
          <w:sz w:val="28"/>
        </w:rPr>
      </w:pPr>
    </w:p>
    <w:p w14:paraId="4D5574C0" w14:textId="77777777" w:rsidR="00CF00CE" w:rsidRDefault="00CF00CE" w:rsidP="00C248B5">
      <w:pPr>
        <w:tabs>
          <w:tab w:val="left" w:pos="4210"/>
        </w:tabs>
        <w:spacing w:before="120" w:after="120"/>
        <w:rPr>
          <w:b/>
          <w:sz w:val="28"/>
        </w:rPr>
      </w:pPr>
    </w:p>
    <w:p w14:paraId="626CB893" w14:textId="77777777" w:rsidR="00CF00CE" w:rsidRDefault="00CF00CE" w:rsidP="00C248B5">
      <w:pPr>
        <w:tabs>
          <w:tab w:val="left" w:pos="4210"/>
        </w:tabs>
        <w:spacing w:before="120" w:after="120"/>
        <w:rPr>
          <w:b/>
          <w:sz w:val="28"/>
        </w:rPr>
      </w:pPr>
    </w:p>
    <w:p w14:paraId="7FF1BC89" w14:textId="77777777" w:rsidR="00CF00CE" w:rsidRDefault="00CF00CE" w:rsidP="00C248B5">
      <w:pPr>
        <w:tabs>
          <w:tab w:val="left" w:pos="4210"/>
        </w:tabs>
        <w:spacing w:before="120" w:after="120"/>
        <w:rPr>
          <w:b/>
          <w:sz w:val="28"/>
        </w:rPr>
      </w:pPr>
    </w:p>
    <w:p w14:paraId="77DACB80" w14:textId="77777777" w:rsidR="00CF00CE" w:rsidRDefault="00CF00CE" w:rsidP="00C248B5">
      <w:pPr>
        <w:tabs>
          <w:tab w:val="left" w:pos="4210"/>
        </w:tabs>
        <w:spacing w:before="120" w:after="120"/>
        <w:rPr>
          <w:b/>
          <w:sz w:val="28"/>
        </w:rPr>
      </w:pPr>
    </w:p>
    <w:p w14:paraId="1FBDF7E5" w14:textId="77777777" w:rsidR="00CF00CE" w:rsidRDefault="00CF00CE" w:rsidP="00C248B5">
      <w:pPr>
        <w:tabs>
          <w:tab w:val="left" w:pos="4210"/>
        </w:tabs>
        <w:spacing w:before="120" w:after="120"/>
        <w:rPr>
          <w:b/>
          <w:sz w:val="28"/>
        </w:rPr>
      </w:pPr>
    </w:p>
    <w:tbl>
      <w:tblPr>
        <w:tblW w:w="10269" w:type="dxa"/>
        <w:tblInd w:w="-351"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2213"/>
        <w:gridCol w:w="30"/>
        <w:gridCol w:w="346"/>
        <w:gridCol w:w="699"/>
        <w:gridCol w:w="1995"/>
        <w:gridCol w:w="25"/>
        <w:gridCol w:w="992"/>
        <w:gridCol w:w="109"/>
        <w:gridCol w:w="600"/>
        <w:gridCol w:w="708"/>
        <w:gridCol w:w="130"/>
        <w:gridCol w:w="629"/>
        <w:gridCol w:w="84"/>
        <w:gridCol w:w="854"/>
        <w:gridCol w:w="855"/>
      </w:tblGrid>
      <w:tr w:rsidR="00CF00CE" w:rsidRPr="00CF00CE" w14:paraId="1D942726" w14:textId="77777777" w:rsidTr="00CF00CE">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1EB840A1" w14:textId="77777777" w:rsidR="00CF00CE" w:rsidRPr="00CF00CE" w:rsidRDefault="00CF00CE" w:rsidP="00CF00CE">
            <w:pPr>
              <w:suppressAutoHyphens/>
              <w:jc w:val="both"/>
            </w:pPr>
            <w:r w:rsidRPr="00CF00CE">
              <w:rPr>
                <w:b/>
                <w:sz w:val="28"/>
              </w:rPr>
              <w:t>C-I – Personální zabezpečení</w:t>
            </w:r>
          </w:p>
        </w:tc>
      </w:tr>
      <w:tr w:rsidR="00CF00CE" w:rsidRPr="00CF00CE" w14:paraId="6E8FCB54" w14:textId="77777777" w:rsidTr="00CF00CE">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57AE9B4B" w14:textId="77777777" w:rsidR="00CF00CE" w:rsidRPr="00CF00CE" w:rsidRDefault="00CF00CE" w:rsidP="00CF00CE">
            <w:pPr>
              <w:suppressAutoHyphens/>
              <w:jc w:val="both"/>
            </w:pPr>
            <w:r w:rsidRPr="00CF00CE">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08878D1" w14:textId="77777777" w:rsidR="00CF00CE" w:rsidRPr="00CF00CE" w:rsidRDefault="00CF00CE" w:rsidP="00CF00CE">
            <w:r w:rsidRPr="00CF00CE">
              <w:t>Univerzita Tomáše Bati ve Zlíně</w:t>
            </w:r>
          </w:p>
        </w:tc>
      </w:tr>
      <w:tr w:rsidR="00CF00CE" w:rsidRPr="00CF00CE" w14:paraId="2797B2C8" w14:textId="77777777" w:rsidTr="00CF00C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785AD1" w14:textId="77777777" w:rsidR="00CF00CE" w:rsidRPr="00CF00CE" w:rsidRDefault="00CF00CE" w:rsidP="00CF00CE">
            <w:pPr>
              <w:suppressAutoHyphens/>
              <w:jc w:val="both"/>
            </w:pPr>
            <w:r w:rsidRPr="00CF00CE">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40BCCC" w14:textId="77777777" w:rsidR="00CF00CE" w:rsidRPr="00CF00CE" w:rsidRDefault="00CF00CE" w:rsidP="00CF00CE">
            <w:pPr>
              <w:suppressAutoHyphens/>
              <w:jc w:val="both"/>
            </w:pPr>
            <w:r w:rsidRPr="00CF00CE">
              <w:t>Fakulta technologická</w:t>
            </w:r>
          </w:p>
        </w:tc>
      </w:tr>
      <w:tr w:rsidR="00CF00CE" w:rsidRPr="00CF00CE" w14:paraId="41910D5C" w14:textId="77777777" w:rsidTr="00CF00C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1B25FE0" w14:textId="77777777" w:rsidR="00CF00CE" w:rsidRPr="00CF00CE" w:rsidRDefault="00CF00CE" w:rsidP="00CF00CE">
            <w:pPr>
              <w:suppressAutoHyphens/>
              <w:jc w:val="both"/>
            </w:pPr>
            <w:r w:rsidRPr="00CF00CE">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14D736" w14:textId="39DAC364" w:rsidR="00CF00CE" w:rsidRPr="0069067B" w:rsidRDefault="000320B6" w:rsidP="00CF00CE">
            <w:pPr>
              <w:suppressAutoHyphens/>
              <w:jc w:val="both"/>
              <w:rPr>
                <w:lang w:val="en-GB"/>
              </w:rPr>
            </w:pPr>
            <w:r w:rsidRPr="0069067B">
              <w:rPr>
                <w:lang w:val="en-GB"/>
              </w:rPr>
              <w:t>Chemi</w:t>
            </w:r>
            <w:r w:rsidR="0069067B" w:rsidRPr="0069067B">
              <w:rPr>
                <w:lang w:val="en-GB"/>
              </w:rPr>
              <w:t>stry</w:t>
            </w:r>
            <w:r w:rsidRPr="0069067B">
              <w:rPr>
                <w:lang w:val="en-GB"/>
              </w:rPr>
              <w:t xml:space="preserve">, </w:t>
            </w:r>
            <w:r w:rsidR="0069067B" w:rsidRPr="0069067B">
              <w:rPr>
                <w:lang w:val="en-GB"/>
              </w:rPr>
              <w:t>T</w:t>
            </w:r>
            <w:r w:rsidRPr="0069067B">
              <w:rPr>
                <w:lang w:val="en-GB"/>
              </w:rPr>
              <w:t>echnolog</w:t>
            </w:r>
            <w:r w:rsidR="0069067B" w:rsidRPr="0069067B">
              <w:rPr>
                <w:lang w:val="en-GB"/>
              </w:rPr>
              <w:t>y and Analysis of Food</w:t>
            </w:r>
          </w:p>
        </w:tc>
      </w:tr>
      <w:tr w:rsidR="00CF00CE" w:rsidRPr="00CF00CE" w14:paraId="19FDD27C"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4BA4BA0" w14:textId="77777777" w:rsidR="00CF00CE" w:rsidRPr="00CF00CE" w:rsidRDefault="00CF00CE" w:rsidP="00CF00CE">
            <w:pPr>
              <w:suppressAutoHyphens/>
              <w:jc w:val="both"/>
            </w:pPr>
            <w:r w:rsidRPr="00CF00CE">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F424B9" w14:textId="77777777" w:rsidR="00CF00CE" w:rsidRPr="00CF00CE" w:rsidRDefault="00CF00CE" w:rsidP="00CF00CE">
            <w:pPr>
              <w:spacing w:beforeAutospacing="1"/>
              <w:jc w:val="both"/>
              <w:rPr>
                <w:b/>
              </w:rPr>
            </w:pPr>
            <w:bookmarkStart w:id="149" w:name="Bednařík"/>
            <w:bookmarkStart w:id="150" w:name="Buňková"/>
            <w:bookmarkEnd w:id="149"/>
            <w:bookmarkEnd w:id="150"/>
            <w:r w:rsidRPr="00CF00CE">
              <w:rPr>
                <w:rFonts w:eastAsia="Trebuchet MS" w:cs="Trebuchet MS"/>
                <w:b/>
                <w:szCs w:val="22"/>
                <w:lang w:eastAsia="en-US"/>
              </w:rPr>
              <w:t>Leona Buňková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631A0C1" w14:textId="77777777" w:rsidR="00CF00CE" w:rsidRPr="00CF00CE" w:rsidRDefault="00CF00CE" w:rsidP="00CF00CE">
            <w:pPr>
              <w:suppressAutoHyphens/>
              <w:jc w:val="both"/>
            </w:pPr>
            <w:r w:rsidRPr="00CF00CE">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8F0D3E6" w14:textId="2880B4EE" w:rsidR="00CF00CE" w:rsidRPr="00CF00CE" w:rsidRDefault="002D2173" w:rsidP="00CF00CE">
            <w:pPr>
              <w:suppressAutoHyphens/>
              <w:jc w:val="both"/>
            </w:pPr>
            <w:r>
              <w:t>prof</w:t>
            </w:r>
            <w:r w:rsidR="00CF00CE" w:rsidRPr="00CF00CE">
              <w:t>. RNDr., Ph.D.</w:t>
            </w:r>
          </w:p>
        </w:tc>
      </w:tr>
      <w:tr w:rsidR="00CF00CE" w:rsidRPr="00CF00CE" w14:paraId="3F416D6F"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9808DCE" w14:textId="77777777" w:rsidR="00CF00CE" w:rsidRPr="00CF00CE" w:rsidRDefault="00CF00CE" w:rsidP="00CF00CE">
            <w:pPr>
              <w:suppressAutoHyphens/>
              <w:jc w:val="both"/>
            </w:pPr>
            <w:r w:rsidRPr="00CF00CE">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CCD881" w14:textId="77777777" w:rsidR="00CF00CE" w:rsidRPr="00CF00CE" w:rsidRDefault="00CF00CE" w:rsidP="00CF00CE">
            <w:pPr>
              <w:suppressAutoHyphens/>
              <w:jc w:val="both"/>
            </w:pPr>
            <w:r w:rsidRPr="00CF00CE">
              <w:t>1974</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49A76F9" w14:textId="77777777" w:rsidR="00CF00CE" w:rsidRPr="00CF00CE" w:rsidRDefault="00CF00CE" w:rsidP="00CF00CE">
            <w:pPr>
              <w:suppressAutoHyphens/>
              <w:jc w:val="both"/>
            </w:pPr>
            <w:r w:rsidRPr="00CF00CE">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4D30B72" w14:textId="77777777" w:rsidR="00CF00CE" w:rsidRPr="00CF00CE" w:rsidRDefault="00CF00CE" w:rsidP="00CF00CE">
            <w:pPr>
              <w:suppressAutoHyphens/>
              <w:jc w:val="both"/>
            </w:pPr>
            <w:r w:rsidRPr="00CF00CE">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6AD7D9" w14:textId="77777777" w:rsidR="00CF00CE" w:rsidRPr="00CF00CE" w:rsidRDefault="00CF00CE" w:rsidP="00CF00CE">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E78BF4" w14:textId="77777777" w:rsidR="00CF00CE" w:rsidRPr="00CF00CE" w:rsidRDefault="00CF00CE" w:rsidP="00CF00CE">
            <w:pPr>
              <w:suppressAutoHyphens/>
              <w:jc w:val="both"/>
            </w:pPr>
            <w:r w:rsidRPr="00CF00CE">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DF0ED99" w14:textId="77777777" w:rsidR="00CF00CE" w:rsidRPr="00CF00CE" w:rsidRDefault="00CF00CE" w:rsidP="00CF00CE">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D7FE3D" w14:textId="77777777" w:rsidR="00CF00CE" w:rsidRPr="00CF00CE" w:rsidRDefault="00CF00CE" w:rsidP="00CF00CE">
            <w:pPr>
              <w:suppressAutoHyphens/>
              <w:jc w:val="both"/>
            </w:pPr>
            <w:r w:rsidRPr="00CF00CE">
              <w:t>N</w:t>
            </w:r>
          </w:p>
        </w:tc>
      </w:tr>
      <w:tr w:rsidR="00CF00CE" w:rsidRPr="00CF00CE" w14:paraId="53234C08"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101E27" w14:textId="77777777" w:rsidR="00CF00CE" w:rsidRPr="00CF00CE" w:rsidRDefault="00CF00CE" w:rsidP="00CF00CE">
            <w:pPr>
              <w:suppressAutoHyphens/>
              <w:jc w:val="both"/>
            </w:pPr>
            <w:r w:rsidRPr="00CF00CE">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61AE6A" w14:textId="4EA955CB" w:rsidR="00CF00CE" w:rsidRPr="00CF00CE" w:rsidRDefault="008A3328" w:rsidP="00CF00CE">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B6CCFBB" w14:textId="77777777" w:rsidR="00CF00CE" w:rsidRPr="00CF00CE" w:rsidRDefault="00CF00CE" w:rsidP="00CF00CE">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6A0DC0" w14:textId="600F61C0" w:rsidR="00CF00CE" w:rsidRPr="00CF00CE" w:rsidRDefault="00F27493" w:rsidP="00CF00CE">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79E7043" w14:textId="77777777" w:rsidR="00CF00CE" w:rsidRPr="00CF00CE" w:rsidRDefault="00CF00CE" w:rsidP="00CF00CE">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445C1AA" w14:textId="3A516F4A" w:rsidR="00CF00CE" w:rsidRPr="00CF00CE" w:rsidRDefault="008A3328" w:rsidP="00CF00CE">
            <w:pPr>
              <w:suppressAutoHyphens/>
              <w:jc w:val="both"/>
            </w:pPr>
            <w:r>
              <w:t>N</w:t>
            </w:r>
          </w:p>
        </w:tc>
      </w:tr>
      <w:tr w:rsidR="00CF00CE" w:rsidRPr="00CF00CE" w14:paraId="57963E8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28AE5E" w14:textId="77777777" w:rsidR="00CF00CE" w:rsidRPr="00CF00CE" w:rsidRDefault="00CF00CE" w:rsidP="00CF00CE">
            <w:pPr>
              <w:suppressAutoHyphens/>
              <w:jc w:val="both"/>
              <w:rPr>
                <w:b/>
              </w:rPr>
            </w:pPr>
            <w:r w:rsidRPr="00CF00CE">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FB60F5D" w14:textId="77777777" w:rsidR="00CF00CE" w:rsidRPr="00CF00CE" w:rsidRDefault="00CF00CE" w:rsidP="00CF00CE">
            <w:pPr>
              <w:suppressAutoHyphens/>
              <w:jc w:val="both"/>
              <w:rPr>
                <w:b/>
              </w:rPr>
            </w:pPr>
            <w:r w:rsidRPr="00CF00CE">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67813A3" w14:textId="77777777" w:rsidR="00CF00CE" w:rsidRPr="00CF00CE" w:rsidRDefault="00CF00CE" w:rsidP="00CF00CE">
            <w:pPr>
              <w:suppressAutoHyphens/>
              <w:jc w:val="both"/>
            </w:pPr>
            <w:r w:rsidRPr="00CF00CE">
              <w:rPr>
                <w:b/>
              </w:rPr>
              <w:t>rozsah</w:t>
            </w:r>
          </w:p>
        </w:tc>
      </w:tr>
      <w:tr w:rsidR="00CF00CE" w:rsidRPr="00CF00CE" w14:paraId="59709F4E"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9EA044F" w14:textId="77777777" w:rsidR="00CF00CE" w:rsidRPr="00CF00CE" w:rsidRDefault="00CF00CE" w:rsidP="00CF00CE">
            <w:pPr>
              <w:suppressAutoHyphens/>
              <w:jc w:val="both"/>
            </w:pPr>
            <w:r w:rsidRPr="00CF00CE">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B40BCF" w14:textId="77777777" w:rsidR="00CF00CE" w:rsidRPr="00CF00CE" w:rsidRDefault="00CF00CE" w:rsidP="00CF00CE">
            <w:pPr>
              <w:suppressAutoHyphens/>
              <w:jc w:val="both"/>
            </w:pPr>
            <w:r w:rsidRPr="00CF00CE">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335FE7B" w14:textId="77777777" w:rsidR="00CF00CE" w:rsidRPr="00CF00CE" w:rsidRDefault="00CF00CE" w:rsidP="00CF00CE">
            <w:pPr>
              <w:suppressAutoHyphens/>
              <w:jc w:val="both"/>
            </w:pPr>
            <w:r w:rsidRPr="00CF00CE">
              <w:t>---</w:t>
            </w:r>
          </w:p>
        </w:tc>
      </w:tr>
      <w:tr w:rsidR="00CF00CE" w:rsidRPr="00CF00CE" w14:paraId="5F0D06C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9C5F62" w14:textId="77777777" w:rsidR="00CF00CE" w:rsidRPr="00CF00CE" w:rsidRDefault="00CF00CE" w:rsidP="00CF00CE">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040999" w14:textId="77777777" w:rsidR="00CF00CE" w:rsidRPr="00CF00CE" w:rsidRDefault="00CF00CE" w:rsidP="00CF00CE">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F0E1A4" w14:textId="77777777" w:rsidR="00CF00CE" w:rsidRPr="00CF00CE" w:rsidRDefault="00CF00CE" w:rsidP="00CF00CE">
            <w:pPr>
              <w:suppressAutoHyphens/>
              <w:jc w:val="both"/>
            </w:pPr>
          </w:p>
        </w:tc>
      </w:tr>
      <w:tr w:rsidR="00CF00CE" w:rsidRPr="00CF00CE" w14:paraId="3DF4896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C8DA1B" w14:textId="77777777" w:rsidR="00CF00CE" w:rsidRPr="00CF00CE" w:rsidRDefault="00CF00CE" w:rsidP="00CF00CE">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63F5EE" w14:textId="77777777" w:rsidR="00CF00CE" w:rsidRPr="00CF00CE" w:rsidRDefault="00CF00CE" w:rsidP="00CF00CE">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2DE872C" w14:textId="77777777" w:rsidR="00CF00CE" w:rsidRPr="00CF00CE" w:rsidRDefault="00CF00CE" w:rsidP="00CF00CE">
            <w:pPr>
              <w:suppressAutoHyphens/>
              <w:jc w:val="both"/>
            </w:pPr>
          </w:p>
        </w:tc>
      </w:tr>
      <w:tr w:rsidR="00CF00CE" w:rsidRPr="00CF00CE" w14:paraId="389471F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486698" w14:textId="77777777" w:rsidR="00CF00CE" w:rsidRPr="00CF00CE" w:rsidRDefault="00CF00CE" w:rsidP="00CF00CE">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94D32D" w14:textId="77777777" w:rsidR="00CF00CE" w:rsidRPr="00CF00CE" w:rsidRDefault="00CF00CE" w:rsidP="00CF00CE">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7625C8" w14:textId="77777777" w:rsidR="00CF00CE" w:rsidRPr="00CF00CE" w:rsidRDefault="00CF00CE" w:rsidP="00CF00CE">
            <w:pPr>
              <w:suppressAutoHyphens/>
              <w:jc w:val="both"/>
            </w:pPr>
          </w:p>
        </w:tc>
      </w:tr>
      <w:tr w:rsidR="00CF00CE" w:rsidRPr="00CF00CE" w14:paraId="215EA2AC" w14:textId="77777777" w:rsidTr="00CF00CE">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31E460B4" w14:textId="77777777" w:rsidR="00CF00CE" w:rsidRPr="00CF00CE" w:rsidRDefault="00CF00CE" w:rsidP="00CF00CE">
            <w:pPr>
              <w:suppressAutoHyphens/>
              <w:jc w:val="both"/>
            </w:pPr>
            <w:r w:rsidRPr="00CF00CE">
              <w:rPr>
                <w:b/>
              </w:rPr>
              <w:lastRenderedPageBreak/>
              <w:t>Předměty příslušného studijního programu a způsob zapojení do jejich výuky, příp. další zapojení do uskutečňování studijního programu</w:t>
            </w:r>
          </w:p>
        </w:tc>
      </w:tr>
      <w:tr w:rsidR="00CF00CE" w:rsidRPr="00CF00CE" w14:paraId="1A79744E" w14:textId="77777777" w:rsidTr="00CF00CE">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20BD6B5D" w14:textId="49AD46C3" w:rsidR="00CF00CE" w:rsidRDefault="00247CF6" w:rsidP="00DF7E4A">
            <w:pPr>
              <w:suppressAutoHyphens/>
              <w:spacing w:before="120" w:after="120"/>
              <w:jc w:val="both"/>
              <w:rPr>
                <w:szCs w:val="21"/>
                <w:highlight w:val="magenta"/>
              </w:rPr>
            </w:pPr>
            <w:r w:rsidRPr="00247CF6">
              <w:rPr>
                <w:color w:val="000000"/>
                <w:bdr w:val="none" w:sz="0" w:space="0" w:color="auto" w:frame="1"/>
                <w:lang w:val="en-GB"/>
              </w:rPr>
              <w:t>Microbiology of the Food Chain</w:t>
            </w:r>
            <w:r w:rsidRPr="000E5C5C">
              <w:rPr>
                <w:szCs w:val="21"/>
              </w:rPr>
              <w:t xml:space="preserve"> </w:t>
            </w:r>
            <w:r w:rsidR="00CF00CE" w:rsidRPr="000E5C5C">
              <w:rPr>
                <w:szCs w:val="21"/>
              </w:rPr>
              <w:t>(garant</w:t>
            </w:r>
            <w:r w:rsidR="00DF7E4A">
              <w:rPr>
                <w:szCs w:val="21"/>
              </w:rPr>
              <w:t xml:space="preserve"> předmětu</w:t>
            </w:r>
            <w:r w:rsidR="00CF00CE" w:rsidRPr="00F37077">
              <w:rPr>
                <w:szCs w:val="21"/>
              </w:rPr>
              <w:t>, 70%)</w:t>
            </w:r>
          </w:p>
          <w:p w14:paraId="73C1438E" w14:textId="77777777" w:rsidR="00DF7E4A" w:rsidRPr="001E016F" w:rsidRDefault="00DF7E4A" w:rsidP="00DF7E4A">
            <w:pPr>
              <w:suppressAutoHyphens/>
              <w:jc w:val="both"/>
              <w:rPr>
                <w:szCs w:val="21"/>
                <w:highlight w:val="magenta"/>
              </w:rPr>
            </w:pPr>
          </w:p>
          <w:p w14:paraId="4CC77251" w14:textId="5F15268E" w:rsidR="00CF00CE" w:rsidRPr="00CF00CE" w:rsidRDefault="00CF00CE" w:rsidP="00DF7E4A">
            <w:pPr>
              <w:suppressAutoHyphens/>
              <w:spacing w:before="60" w:after="120"/>
              <w:jc w:val="both"/>
              <w:rPr>
                <w:b/>
                <w:sz w:val="21"/>
                <w:szCs w:val="21"/>
                <w:u w:val="single"/>
              </w:rPr>
            </w:pPr>
            <w:r w:rsidRPr="000E5C5C">
              <w:rPr>
                <w:b/>
                <w:szCs w:val="21"/>
                <w:u w:val="single"/>
              </w:rPr>
              <w:t>Školitel, vyučující</w:t>
            </w:r>
          </w:p>
        </w:tc>
      </w:tr>
      <w:tr w:rsidR="00CF00CE" w:rsidRPr="00CF00CE" w14:paraId="13FBCE3E" w14:textId="77777777" w:rsidTr="00CF00C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06F96DF" w14:textId="77777777" w:rsidR="00CF00CE" w:rsidRPr="00CF00CE" w:rsidRDefault="00CF00CE" w:rsidP="00CF00CE">
            <w:pPr>
              <w:suppressAutoHyphens/>
              <w:jc w:val="both"/>
            </w:pPr>
            <w:r w:rsidRPr="00CF00CE">
              <w:rPr>
                <w:b/>
              </w:rPr>
              <w:t xml:space="preserve">Údaje o vzdělání na VŠ </w:t>
            </w:r>
          </w:p>
        </w:tc>
      </w:tr>
      <w:tr w:rsidR="00CF00CE" w:rsidRPr="00CF00CE" w14:paraId="314FF8AE" w14:textId="77777777" w:rsidTr="00CF00CE">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D05B6C" w14:textId="5B1C40AA" w:rsidR="00CF00CE" w:rsidRPr="00CF00CE" w:rsidRDefault="00CF00CE" w:rsidP="00A64EC3">
            <w:pPr>
              <w:spacing w:before="120" w:after="120"/>
              <w:rPr>
                <w:sz w:val="21"/>
                <w:szCs w:val="21"/>
              </w:rPr>
            </w:pPr>
            <w:r w:rsidRPr="00CF00CE">
              <w:t>2004: MU Brno, PF, SP Biologie, obor Mikrobiologie, Ph.D.</w:t>
            </w:r>
          </w:p>
        </w:tc>
      </w:tr>
      <w:tr w:rsidR="00CF00CE" w:rsidRPr="00CF00CE" w14:paraId="076B419C" w14:textId="77777777" w:rsidTr="00CF00C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03F8C3" w14:textId="77777777" w:rsidR="00CF00CE" w:rsidRPr="00CF00CE" w:rsidRDefault="00CF00CE" w:rsidP="00CF00CE">
            <w:pPr>
              <w:suppressAutoHyphens/>
              <w:jc w:val="both"/>
            </w:pPr>
            <w:r w:rsidRPr="00CF00CE">
              <w:rPr>
                <w:b/>
              </w:rPr>
              <w:t>Údaje o odborném působení od absolvování VŠ</w:t>
            </w:r>
          </w:p>
        </w:tc>
      </w:tr>
      <w:tr w:rsidR="00CF00CE" w:rsidRPr="00CF00CE" w14:paraId="35FF97AB" w14:textId="77777777" w:rsidTr="00CF00CE">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3EDF0B" w14:textId="36931889" w:rsidR="00CF00CE" w:rsidRPr="00CF00CE" w:rsidRDefault="00CF00CE" w:rsidP="00A64EC3">
            <w:pPr>
              <w:tabs>
                <w:tab w:val="left" w:pos="4335"/>
              </w:tabs>
              <w:suppressAutoHyphens/>
              <w:spacing w:before="120" w:after="120"/>
              <w:jc w:val="both"/>
              <w:rPr>
                <w:rFonts w:eastAsia="Trebuchet MS" w:cs="Trebuchet MS"/>
                <w:lang w:eastAsia="en-US"/>
              </w:rPr>
            </w:pPr>
            <w:r w:rsidRPr="00CF00CE">
              <w:t>2004 – dosud: UTB Zlín, FT, odborný asistent, od r. 2010 docent</w:t>
            </w:r>
            <w:r w:rsidR="002D2173">
              <w:t xml:space="preserve">, od r. </w:t>
            </w:r>
            <w:r w:rsidR="00AD2B66">
              <w:t>2021</w:t>
            </w:r>
            <w:r w:rsidR="002D2173">
              <w:t xml:space="preserve"> profesor</w:t>
            </w:r>
          </w:p>
        </w:tc>
      </w:tr>
      <w:tr w:rsidR="00CF00CE" w:rsidRPr="00CF00CE" w14:paraId="6B2E225F" w14:textId="77777777" w:rsidTr="00CF00CE">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6A398A" w14:textId="77777777" w:rsidR="00CF00CE" w:rsidRPr="00CF00CE" w:rsidRDefault="00CF00CE" w:rsidP="00CF00CE">
            <w:pPr>
              <w:suppressAutoHyphens/>
              <w:jc w:val="both"/>
            </w:pPr>
            <w:r w:rsidRPr="00CF00CE">
              <w:rPr>
                <w:b/>
              </w:rPr>
              <w:t>Zkušenosti s vedením kvalifikačních a rigorózních prací</w:t>
            </w:r>
          </w:p>
        </w:tc>
      </w:tr>
      <w:tr w:rsidR="00CF00CE" w:rsidRPr="00CF00CE" w14:paraId="0F486A45" w14:textId="77777777" w:rsidTr="00CF00CE">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E97C0A" w14:textId="77777777" w:rsidR="00CF00CE" w:rsidRPr="00CF00CE" w:rsidRDefault="00CF00CE" w:rsidP="00A64EC3">
            <w:pPr>
              <w:spacing w:before="120" w:after="120"/>
              <w:ind w:right="57"/>
              <w:jc w:val="both"/>
            </w:pPr>
            <w:r w:rsidRPr="00CF00CE">
              <w:rPr>
                <w:rFonts w:eastAsia="Trebuchet MS"/>
                <w:lang w:eastAsia="en-US"/>
              </w:rPr>
              <w:t xml:space="preserve">Počet obhájených prací, které vyučující vedl v období 2016 – 2020: </w:t>
            </w:r>
            <w:r w:rsidRPr="00CF00CE">
              <w:rPr>
                <w:b/>
              </w:rPr>
              <w:t xml:space="preserve">17 </w:t>
            </w:r>
            <w:r w:rsidRPr="00CF00CE">
              <w:t xml:space="preserve">BP, </w:t>
            </w:r>
            <w:r w:rsidRPr="00CF00CE">
              <w:rPr>
                <w:b/>
              </w:rPr>
              <w:t>19</w:t>
            </w:r>
            <w:r w:rsidRPr="00CF00CE">
              <w:t xml:space="preserve"> DP, </w:t>
            </w:r>
            <w:r w:rsidRPr="00CF00CE">
              <w:rPr>
                <w:b/>
              </w:rPr>
              <w:t>1</w:t>
            </w:r>
            <w:r w:rsidRPr="00CF00CE">
              <w:t xml:space="preserve"> DisP.</w:t>
            </w:r>
          </w:p>
        </w:tc>
      </w:tr>
      <w:tr w:rsidR="00CF00CE" w:rsidRPr="00CF00CE" w14:paraId="78B57C09"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68219C5A" w14:textId="77777777" w:rsidR="00CF00CE" w:rsidRPr="00CF00CE" w:rsidRDefault="00CF00CE" w:rsidP="00CF00CE">
            <w:pPr>
              <w:suppressAutoHyphens/>
              <w:jc w:val="both"/>
              <w:rPr>
                <w:b/>
              </w:rPr>
            </w:pPr>
            <w:r w:rsidRPr="00CF00CE">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6C7806E1" w14:textId="77777777" w:rsidR="00CF00CE" w:rsidRPr="00CF00CE" w:rsidRDefault="00CF00CE" w:rsidP="00CF00CE">
            <w:pPr>
              <w:suppressAutoHyphens/>
              <w:jc w:val="both"/>
              <w:rPr>
                <w:b/>
              </w:rPr>
            </w:pPr>
            <w:r w:rsidRPr="00CF00CE">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3ACCBF1" w14:textId="77777777" w:rsidR="00CF00CE" w:rsidRPr="00CF00CE" w:rsidRDefault="00CF00CE" w:rsidP="00CF00CE">
            <w:pPr>
              <w:suppressAutoHyphens/>
              <w:jc w:val="both"/>
              <w:rPr>
                <w:b/>
              </w:rPr>
            </w:pPr>
            <w:r w:rsidRPr="00CF00CE">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2718AD1A" w14:textId="77777777" w:rsidR="00CF00CE" w:rsidRPr="00CF00CE" w:rsidRDefault="00CF00CE" w:rsidP="00CF00CE">
            <w:pPr>
              <w:suppressAutoHyphens/>
              <w:jc w:val="both"/>
            </w:pPr>
            <w:r w:rsidRPr="00CF00CE">
              <w:rPr>
                <w:b/>
              </w:rPr>
              <w:t>Ohlasy publikací</w:t>
            </w:r>
          </w:p>
        </w:tc>
      </w:tr>
      <w:tr w:rsidR="00CF00CE" w:rsidRPr="00CF00CE" w14:paraId="5EAA8D08"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644AF2" w14:textId="77777777" w:rsidR="00CF00CE" w:rsidRPr="00CF00CE" w:rsidRDefault="00CF00CE" w:rsidP="00CF00CE">
            <w:pPr>
              <w:spacing w:before="40" w:after="40"/>
              <w:jc w:val="both"/>
            </w:pPr>
            <w:r w:rsidRPr="00CF00CE">
              <w:t>Biotechnologie</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39C127C" w14:textId="77777777" w:rsidR="00CF00CE" w:rsidRPr="00CF00CE" w:rsidRDefault="00CF00CE" w:rsidP="00CF00CE">
            <w:pPr>
              <w:spacing w:before="40" w:after="40"/>
            </w:pPr>
            <w:r w:rsidRPr="00CF00CE">
              <w:t>2010</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57E0075" w14:textId="77777777" w:rsidR="00CF00CE" w:rsidRPr="00CF00CE" w:rsidRDefault="00CF00CE" w:rsidP="00CF00CE">
            <w:pPr>
              <w:spacing w:before="40" w:after="40"/>
            </w:pPr>
            <w:r w:rsidRPr="00CF00CE">
              <w:rPr>
                <w:rFonts w:eastAsia="Calibri"/>
              </w:rPr>
              <w:t>SPU Nitra, SR</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DE44113" w14:textId="77777777" w:rsidR="00CF00CE" w:rsidRPr="00CF00CE" w:rsidRDefault="00CF00CE" w:rsidP="00CF00CE">
            <w:pPr>
              <w:suppressAutoHyphens/>
              <w:jc w:val="both"/>
              <w:rPr>
                <w:b/>
              </w:rPr>
            </w:pPr>
            <w:r w:rsidRPr="00CF00CE">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8A1550F" w14:textId="77777777" w:rsidR="00CF00CE" w:rsidRPr="00CF00CE" w:rsidRDefault="00CF00CE" w:rsidP="00CF00CE">
            <w:pPr>
              <w:suppressAutoHyphens/>
              <w:jc w:val="both"/>
              <w:rPr>
                <w:b/>
              </w:rPr>
            </w:pPr>
            <w:r w:rsidRPr="00CF00CE">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04914AB" w14:textId="77777777" w:rsidR="00CF00CE" w:rsidRPr="00CF00CE" w:rsidRDefault="00CF00CE" w:rsidP="00CF00CE">
            <w:pPr>
              <w:suppressAutoHyphens/>
              <w:jc w:val="both"/>
            </w:pPr>
            <w:r w:rsidRPr="00CF00CE">
              <w:rPr>
                <w:b/>
              </w:rPr>
              <w:t>ostatní</w:t>
            </w:r>
          </w:p>
        </w:tc>
      </w:tr>
      <w:tr w:rsidR="00CF00CE" w:rsidRPr="00CF00CE" w14:paraId="3BE6A5BE"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F14C7D" w14:textId="77777777" w:rsidR="00CF00CE" w:rsidRPr="00CF00CE" w:rsidRDefault="00CF00CE" w:rsidP="00CF00CE">
            <w:pPr>
              <w:suppressAutoHyphens/>
              <w:jc w:val="both"/>
              <w:rPr>
                <w:b/>
              </w:rPr>
            </w:pPr>
            <w:r w:rsidRPr="00CF00CE">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710366B" w14:textId="77777777" w:rsidR="00CF00CE" w:rsidRPr="00CF00CE" w:rsidRDefault="00CF00CE" w:rsidP="00CF00CE">
            <w:pPr>
              <w:suppressAutoHyphens/>
              <w:jc w:val="both"/>
              <w:rPr>
                <w:b/>
              </w:rPr>
            </w:pPr>
            <w:r w:rsidRPr="00CF00CE">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44048D00" w14:textId="77777777" w:rsidR="00CF00CE" w:rsidRPr="00CF00CE" w:rsidRDefault="00CF00CE" w:rsidP="00CF00CE">
            <w:pPr>
              <w:suppressAutoHyphens/>
              <w:jc w:val="both"/>
              <w:rPr>
                <w:b/>
              </w:rPr>
            </w:pPr>
            <w:r w:rsidRPr="00CF00CE">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7DA202A7" w14:textId="39CF926D" w:rsidR="00CF00CE" w:rsidRPr="00CF00CE" w:rsidRDefault="007F477D" w:rsidP="00CF00CE">
            <w:pPr>
              <w:spacing w:beforeAutospacing="1" w:line="288" w:lineRule="auto"/>
              <w:jc w:val="both"/>
            </w:pPr>
            <w:r>
              <w:rPr>
                <w:b/>
              </w:rPr>
              <w:t>721</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4CAFB6" w14:textId="79B582BF" w:rsidR="00CF00CE" w:rsidRPr="00CF00CE" w:rsidRDefault="007F477D" w:rsidP="00CF00CE">
            <w:pPr>
              <w:spacing w:beforeAutospacing="1" w:line="288" w:lineRule="auto"/>
              <w:jc w:val="both"/>
            </w:pPr>
            <w:r>
              <w:rPr>
                <w:b/>
              </w:rPr>
              <w:t>776</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7FDBA73" w14:textId="77777777" w:rsidR="00CF00CE" w:rsidRPr="00CF00CE" w:rsidRDefault="00CF00CE" w:rsidP="00CF00CE">
            <w:pPr>
              <w:spacing w:beforeAutospacing="1" w:line="288" w:lineRule="auto"/>
              <w:jc w:val="both"/>
            </w:pPr>
            <w:r w:rsidRPr="00CF00CE">
              <w:rPr>
                <w:b/>
                <w:sz w:val="18"/>
                <w:szCs w:val="18"/>
              </w:rPr>
              <w:t>neevid.</w:t>
            </w:r>
          </w:p>
        </w:tc>
      </w:tr>
      <w:tr w:rsidR="00CF00CE" w:rsidRPr="00CF00CE" w14:paraId="169AA013"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714D4E" w14:textId="4982C4BE" w:rsidR="00CF00CE" w:rsidRPr="00AD2B66" w:rsidRDefault="00AD2B66" w:rsidP="00CF00CE">
            <w:pPr>
              <w:suppressAutoHyphens/>
              <w:spacing w:before="40" w:after="40"/>
              <w:jc w:val="both"/>
            </w:pPr>
            <w:r w:rsidRPr="00AD2B66">
              <w:t>Technologie potravin</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AF76AA" w14:textId="4CD906DA" w:rsidR="00CF00CE" w:rsidRPr="00AD2B66" w:rsidRDefault="00AD2B66" w:rsidP="00CF00CE">
            <w:pPr>
              <w:suppressAutoHyphens/>
              <w:spacing w:before="40" w:after="40"/>
              <w:jc w:val="both"/>
            </w:pPr>
            <w:r w:rsidRPr="00AD2B66">
              <w:t>2021</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71681C9D" w14:textId="2DC208F1" w:rsidR="00CF00CE" w:rsidRPr="00AD2B66" w:rsidRDefault="00AD2B66" w:rsidP="00CF00CE">
            <w:pPr>
              <w:suppressAutoHyphens/>
              <w:spacing w:before="40" w:after="40"/>
              <w:jc w:val="both"/>
            </w:pPr>
            <w:r w:rsidRPr="00AD2B66">
              <w:t>UTB Zlín</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421EB077" w14:textId="77777777" w:rsidR="00CF00CE" w:rsidRPr="00CF00CE" w:rsidRDefault="00CF00CE" w:rsidP="00CF00CE">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E64A1C5" w14:textId="77777777" w:rsidR="00CF00CE" w:rsidRPr="00CF00CE" w:rsidRDefault="00CF00CE" w:rsidP="00CF00CE">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59EC28E" w14:textId="77777777" w:rsidR="00CF00CE" w:rsidRPr="00CF00CE" w:rsidRDefault="00CF00CE" w:rsidP="00CF00CE">
            <w:pPr>
              <w:suppressAutoHyphens/>
              <w:rPr>
                <w:b/>
              </w:rPr>
            </w:pPr>
          </w:p>
        </w:tc>
      </w:tr>
      <w:tr w:rsidR="00CF00CE" w:rsidRPr="00CF00CE" w14:paraId="0658B3AE" w14:textId="77777777" w:rsidTr="00CF00C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4FBAE40" w14:textId="77777777" w:rsidR="00CF00CE" w:rsidRPr="00CF00CE" w:rsidRDefault="00CF00CE" w:rsidP="00CF00CE">
            <w:pPr>
              <w:suppressAutoHyphens/>
              <w:jc w:val="both"/>
            </w:pPr>
            <w:r w:rsidRPr="00CF00CE">
              <w:rPr>
                <w:b/>
              </w:rPr>
              <w:t xml:space="preserve">Přehled o nejvýznamnější publikační a další tvůrčí činnosti nebo další profesní činnosti u odborníků z praxe vztahující se k zabezpečovaným předmětům </w:t>
            </w:r>
          </w:p>
        </w:tc>
      </w:tr>
      <w:tr w:rsidR="00CF00CE" w:rsidRPr="00CF00CE" w14:paraId="3ACF2371" w14:textId="77777777" w:rsidTr="00CF00CE">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57C841C" w14:textId="65958870" w:rsidR="00AD2B66" w:rsidRDefault="00AD2B66" w:rsidP="00AD2B66">
            <w:pPr>
              <w:spacing w:before="120" w:after="120"/>
              <w:jc w:val="both"/>
              <w:rPr>
                <w:lang w:val="en-US"/>
              </w:rPr>
            </w:pPr>
            <w:r>
              <w:rPr>
                <w:lang w:val="en-US"/>
              </w:rPr>
              <w:t xml:space="preserve">PIŠTĚKOVÁ, H., JANČOVÁ, P., BERČÍKOVÁ, L., BUŇKA, F., SOKOLOVÁ, I., ŠOPÍK, T., MARŠÁLKOVÁ, K., PACHECO de AMARAL, O.M.R., </w:t>
            </w:r>
            <w:r>
              <w:rPr>
                <w:b/>
                <w:lang w:val="en-US"/>
              </w:rPr>
              <w:t>BUŇKOVÁ, L</w:t>
            </w:r>
            <w:r w:rsidRPr="00AD2B66">
              <w:rPr>
                <w:b/>
                <w:bCs/>
                <w:lang w:val="en-US"/>
              </w:rPr>
              <w:t>.</w:t>
            </w:r>
            <w:r>
              <w:rPr>
                <w:lang w:val="en-US"/>
              </w:rPr>
              <w:t xml:space="preserve"> </w:t>
            </w:r>
            <w:r>
              <w:rPr>
                <w:b/>
                <w:lang w:val="en-US"/>
              </w:rPr>
              <w:t>(20%)</w:t>
            </w:r>
            <w:r w:rsidRPr="00AD2B66">
              <w:rPr>
                <w:bCs/>
                <w:lang w:val="en-US"/>
              </w:rPr>
              <w:t xml:space="preserve">: </w:t>
            </w:r>
            <w:r>
              <w:rPr>
                <w:lang w:val="en-US"/>
              </w:rPr>
              <w:t xml:space="preserve">Application of qPCR for multicopper oxidase gene (MCO) in biogenic amines degradation by Lactobacillus casei. </w:t>
            </w:r>
            <w:r w:rsidRPr="00AD2B66">
              <w:rPr>
                <w:i/>
                <w:iCs/>
                <w:lang w:val="en-US"/>
              </w:rPr>
              <w:t>Food Microbiology</w:t>
            </w:r>
            <w:r>
              <w:rPr>
                <w:lang w:val="en-US"/>
              </w:rPr>
              <w:t xml:space="preserve"> 91, Article Number 103550, </w:t>
            </w:r>
            <w:r>
              <w:rPr>
                <w:b/>
                <w:lang w:val="en-US"/>
              </w:rPr>
              <w:t>2020</w:t>
            </w:r>
            <w:r>
              <w:rPr>
                <w:lang w:val="en-US"/>
              </w:rPr>
              <w:t>. ISSN 0740-0020.</w:t>
            </w:r>
          </w:p>
          <w:p w14:paraId="54E50A93" w14:textId="1D3C23F1" w:rsidR="00AD2B66" w:rsidRDefault="00AD2B66" w:rsidP="00AD2B66">
            <w:pPr>
              <w:spacing w:before="120" w:after="120"/>
              <w:jc w:val="both"/>
              <w:rPr>
                <w:lang w:val="en-US"/>
              </w:rPr>
            </w:pPr>
            <w:r>
              <w:rPr>
                <w:lang w:val="en-US"/>
              </w:rPr>
              <w:t xml:space="preserve">FUSEK, M., MICHÁLEK, J., </w:t>
            </w:r>
            <w:r>
              <w:rPr>
                <w:b/>
                <w:lang w:val="en-US"/>
              </w:rPr>
              <w:t>BUŇKOVÁ, L. (25%)</w:t>
            </w:r>
            <w:r w:rsidRPr="00AD2B66">
              <w:rPr>
                <w:bCs/>
                <w:lang w:val="en-US"/>
              </w:rPr>
              <w:t>,</w:t>
            </w:r>
            <w:r>
              <w:rPr>
                <w:lang w:val="en-US"/>
              </w:rPr>
              <w:t xml:space="preserve"> BUŇKA, F.: Modelling biogenic amines in fish meat in Central Europe using censored distributions. </w:t>
            </w:r>
            <w:r w:rsidRPr="00AD2B66">
              <w:rPr>
                <w:i/>
                <w:iCs/>
                <w:lang w:val="en-US"/>
              </w:rPr>
              <w:t>Chemosphere</w:t>
            </w:r>
            <w:r>
              <w:rPr>
                <w:lang w:val="en-US"/>
              </w:rPr>
              <w:t xml:space="preserve"> 251, 126390, </w:t>
            </w:r>
            <w:r>
              <w:rPr>
                <w:b/>
                <w:lang w:val="en-US"/>
              </w:rPr>
              <w:t>2020</w:t>
            </w:r>
            <w:r>
              <w:rPr>
                <w:lang w:val="en-US"/>
              </w:rPr>
              <w:t>. ISSN 0045-6535.</w:t>
            </w:r>
          </w:p>
          <w:p w14:paraId="13F1D94E" w14:textId="1182BC13" w:rsidR="00CF00CE" w:rsidRPr="00CF00CE" w:rsidRDefault="00CF00CE" w:rsidP="00DF7E4A">
            <w:pPr>
              <w:spacing w:before="120" w:after="120"/>
              <w:jc w:val="both"/>
              <w:rPr>
                <w:lang w:val="en-US"/>
              </w:rPr>
            </w:pPr>
            <w:r w:rsidRPr="00CF00CE">
              <w:rPr>
                <w:lang w:val="en-US"/>
              </w:rPr>
              <w:t xml:space="preserve">KUSHKEVYCH, I., KOTRSOVÁ, V., DORDEVIČ, D., </w:t>
            </w:r>
            <w:r w:rsidRPr="00CF00CE">
              <w:rPr>
                <w:b/>
                <w:lang w:val="en-US"/>
              </w:rPr>
              <w:t>BUŇKOVÁ, L. (20%)</w:t>
            </w:r>
            <w:r w:rsidRPr="00CF00CE">
              <w:rPr>
                <w:bCs/>
                <w:lang w:val="en-US"/>
              </w:rPr>
              <w:t>,</w:t>
            </w:r>
            <w:r w:rsidRPr="00CF00CE">
              <w:rPr>
                <w:lang w:val="en-US"/>
              </w:rPr>
              <w:t xml:space="preserve"> VÍTĚZOVÁ, M., AMEDEI, A. Hydrogen sulfide effects of the survival of lactobacilli with emphasis on the development of inflammatory bowel disease. </w:t>
            </w:r>
            <w:r w:rsidRPr="00CF00CE">
              <w:rPr>
                <w:i/>
                <w:lang w:val="en-US"/>
              </w:rPr>
              <w:t xml:space="preserve">Biomolecules </w:t>
            </w:r>
            <w:r w:rsidRPr="00CF00CE">
              <w:rPr>
                <w:lang w:val="en-US"/>
              </w:rPr>
              <w:t xml:space="preserve">9(12), 752, </w:t>
            </w:r>
            <w:r w:rsidRPr="00CF00CE">
              <w:rPr>
                <w:b/>
                <w:lang w:val="en-US"/>
              </w:rPr>
              <w:t>2019</w:t>
            </w:r>
            <w:r w:rsidRPr="00CF00CE">
              <w:rPr>
                <w:bCs/>
                <w:lang w:val="en-US"/>
              </w:rPr>
              <w:t>.</w:t>
            </w:r>
            <w:r w:rsidRPr="00CF00CE">
              <w:rPr>
                <w:lang w:val="en-US"/>
              </w:rPr>
              <w:t xml:space="preserve"> </w:t>
            </w:r>
            <w:r w:rsidRPr="00CF00CE">
              <w:t>ISSN 2218-273X.</w:t>
            </w:r>
          </w:p>
          <w:p w14:paraId="402A3690" w14:textId="62378CE1" w:rsidR="00CF00CE" w:rsidRPr="00CF00CE" w:rsidRDefault="00CF00CE" w:rsidP="00DF7E4A">
            <w:pPr>
              <w:spacing w:before="120" w:after="120"/>
              <w:jc w:val="both"/>
              <w:rPr>
                <w:lang w:val="en-US"/>
              </w:rPr>
            </w:pPr>
            <w:r w:rsidRPr="00CF00CE">
              <w:rPr>
                <w:lang w:val="en-US"/>
              </w:rPr>
              <w:t xml:space="preserve">PACHLOVÁ, V., </w:t>
            </w:r>
            <w:r w:rsidRPr="00CF00CE">
              <w:rPr>
                <w:b/>
                <w:lang w:val="en-US"/>
              </w:rPr>
              <w:t>BUŇKOVÁ, L. (15%)</w:t>
            </w:r>
            <w:r w:rsidRPr="00CF00CE">
              <w:rPr>
                <w:bCs/>
                <w:lang w:val="en-US"/>
              </w:rPr>
              <w:t>,</w:t>
            </w:r>
            <w:r w:rsidRPr="00CF00CE">
              <w:rPr>
                <w:b/>
                <w:lang w:val="en-US"/>
              </w:rPr>
              <w:t xml:space="preserve"> </w:t>
            </w:r>
            <w:r w:rsidRPr="00CF00CE">
              <w:rPr>
                <w:lang w:val="en-US"/>
              </w:rPr>
              <w:t>FLASAROVÁ, R., SALEK, R.</w:t>
            </w:r>
            <w:r w:rsidR="000802CB">
              <w:rPr>
                <w:lang w:val="en-US"/>
              </w:rPr>
              <w:t xml:space="preserve"> </w:t>
            </w:r>
            <w:r w:rsidRPr="00CF00CE">
              <w:rPr>
                <w:lang w:val="en-US"/>
              </w:rPr>
              <w:t xml:space="preserve">N., DLABAJOVÁ, A., BUTOR, I., BUŇKA, F. Biogenic amine production by nonstarter strains of </w:t>
            </w:r>
            <w:r w:rsidRPr="00CF00CE">
              <w:rPr>
                <w:i/>
                <w:lang w:val="en-US"/>
              </w:rPr>
              <w:t xml:space="preserve">Lactobacillus curvatus </w:t>
            </w:r>
            <w:r w:rsidRPr="00CF00CE">
              <w:rPr>
                <w:lang w:val="en-US"/>
              </w:rPr>
              <w:t xml:space="preserve">and </w:t>
            </w:r>
            <w:r w:rsidRPr="00CF00CE">
              <w:rPr>
                <w:i/>
                <w:lang w:val="en-US"/>
              </w:rPr>
              <w:t xml:space="preserve">Lactobacillus paracasei </w:t>
            </w:r>
            <w:r w:rsidRPr="00CF00CE">
              <w:rPr>
                <w:lang w:val="en-US"/>
              </w:rPr>
              <w:t xml:space="preserve">in the model system of Dutch-type cheese. </w:t>
            </w:r>
            <w:r w:rsidRPr="00CF00CE">
              <w:rPr>
                <w:i/>
                <w:lang w:val="en-US"/>
              </w:rPr>
              <w:t xml:space="preserve">LWT – Food Science and Technology </w:t>
            </w:r>
            <w:r w:rsidRPr="00CF00CE">
              <w:rPr>
                <w:lang w:val="en-US"/>
              </w:rPr>
              <w:t xml:space="preserve">97, 730-735, </w:t>
            </w:r>
            <w:r w:rsidRPr="00CF00CE">
              <w:rPr>
                <w:b/>
                <w:lang w:val="en-US"/>
              </w:rPr>
              <w:t>2018</w:t>
            </w:r>
            <w:r w:rsidRPr="00CF00CE">
              <w:rPr>
                <w:lang w:val="en-US"/>
              </w:rPr>
              <w:t>. ISSN 0023-6438.</w:t>
            </w:r>
          </w:p>
          <w:p w14:paraId="43E17194" w14:textId="3CC7EEBA" w:rsidR="00CF00CE" w:rsidRPr="00CF00CE" w:rsidRDefault="00CF00CE" w:rsidP="00AD2B66">
            <w:pPr>
              <w:spacing w:before="120" w:after="120"/>
              <w:jc w:val="both"/>
            </w:pPr>
            <w:r w:rsidRPr="00CF00CE">
              <w:rPr>
                <w:b/>
                <w:lang w:val="en-US"/>
              </w:rPr>
              <w:t>BUŇKOVÁ, L. (70%)</w:t>
            </w:r>
            <w:r w:rsidRPr="00CF00CE">
              <w:rPr>
                <w:bCs/>
                <w:lang w:val="en-US"/>
              </w:rPr>
              <w:t>,</w:t>
            </w:r>
            <w:r w:rsidRPr="00CF00CE">
              <w:rPr>
                <w:lang w:val="en-US"/>
              </w:rPr>
              <w:t xml:space="preserve"> BUŇKA, F. Microflora of processed cheese and the factors affecting it. </w:t>
            </w:r>
            <w:r w:rsidRPr="00CF00CE">
              <w:rPr>
                <w:i/>
                <w:lang w:val="en-US"/>
              </w:rPr>
              <w:t xml:space="preserve">Critical Reviews in Food Science and Technology </w:t>
            </w:r>
            <w:r w:rsidRPr="00CF00CE">
              <w:rPr>
                <w:lang w:val="en-US"/>
              </w:rPr>
              <w:t>57(11), 2392-2403</w:t>
            </w:r>
            <w:r w:rsidRPr="00CF00CE">
              <w:rPr>
                <w:bCs/>
                <w:lang w:val="en-US"/>
              </w:rPr>
              <w:t>,</w:t>
            </w:r>
            <w:r w:rsidRPr="00CF00CE">
              <w:rPr>
                <w:b/>
                <w:lang w:val="en-US"/>
              </w:rPr>
              <w:t xml:space="preserve"> 2017</w:t>
            </w:r>
            <w:r w:rsidRPr="00CF00CE">
              <w:rPr>
                <w:lang w:val="en-US"/>
              </w:rPr>
              <w:t>. ISSN 1040-8398.</w:t>
            </w:r>
            <w:r w:rsidRPr="00CF00CE">
              <w:t xml:space="preserve"> </w:t>
            </w:r>
          </w:p>
        </w:tc>
      </w:tr>
      <w:tr w:rsidR="00CF00CE" w:rsidRPr="00CF00CE" w14:paraId="15BD0FED" w14:textId="77777777" w:rsidTr="00CF00CE">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8F7660" w14:textId="4FBF4511" w:rsidR="00CF00CE" w:rsidRPr="00CF00CE" w:rsidRDefault="00557F74" w:rsidP="00CF00CE">
            <w:pPr>
              <w:suppressAutoHyphens/>
            </w:pPr>
            <w:r>
              <w:rPr>
                <w:b/>
              </w:rPr>
              <w:t>P</w:t>
            </w:r>
            <w:r w:rsidR="00CF00CE" w:rsidRPr="00CF00CE">
              <w:rPr>
                <w:b/>
              </w:rPr>
              <w:t>ůsobení v zahraničí</w:t>
            </w:r>
          </w:p>
        </w:tc>
      </w:tr>
      <w:tr w:rsidR="00CF00CE" w:rsidRPr="00CF00CE" w14:paraId="155D99F8" w14:textId="77777777" w:rsidTr="00CF00CE">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18C2C7" w14:textId="77777777" w:rsidR="00CF00CE" w:rsidRPr="00CF00CE" w:rsidRDefault="00CF00CE" w:rsidP="00CF00CE">
            <w:pPr>
              <w:suppressAutoHyphens/>
            </w:pPr>
            <w:r w:rsidRPr="00CF00CE">
              <w:t>---</w:t>
            </w:r>
          </w:p>
          <w:p w14:paraId="7DF5114C" w14:textId="77777777" w:rsidR="00CF00CE" w:rsidRPr="00CF00CE" w:rsidRDefault="00CF00CE" w:rsidP="00CF00CE">
            <w:pPr>
              <w:suppressAutoHyphens/>
            </w:pPr>
          </w:p>
          <w:p w14:paraId="6F734005" w14:textId="77777777" w:rsidR="00CF00CE" w:rsidRDefault="00CF00CE" w:rsidP="00CF00CE">
            <w:pPr>
              <w:suppressAutoHyphens/>
            </w:pPr>
          </w:p>
          <w:p w14:paraId="53A6750D" w14:textId="358DFA81" w:rsidR="008A3328" w:rsidRDefault="008A3328" w:rsidP="00CF00CE">
            <w:pPr>
              <w:suppressAutoHyphens/>
            </w:pPr>
          </w:p>
          <w:p w14:paraId="22CFEE46" w14:textId="1DF4AAE1" w:rsidR="00AB58BE" w:rsidRDefault="00AB58BE" w:rsidP="00CF00CE">
            <w:pPr>
              <w:suppressAutoHyphens/>
            </w:pPr>
          </w:p>
          <w:p w14:paraId="601408F9" w14:textId="5D1E1E8D" w:rsidR="001216E0" w:rsidRDefault="001216E0" w:rsidP="00CF00CE">
            <w:pPr>
              <w:suppressAutoHyphens/>
            </w:pPr>
          </w:p>
          <w:p w14:paraId="6786DDEA" w14:textId="3BFC39EB" w:rsidR="00AD2B66" w:rsidRDefault="00AD2B66" w:rsidP="00CF00CE">
            <w:pPr>
              <w:suppressAutoHyphens/>
            </w:pPr>
          </w:p>
          <w:p w14:paraId="3DA59BFA" w14:textId="1E09266E" w:rsidR="001216E0" w:rsidRPr="00CF00CE" w:rsidRDefault="001216E0" w:rsidP="00CF00CE">
            <w:pPr>
              <w:suppressAutoHyphens/>
            </w:pPr>
          </w:p>
        </w:tc>
      </w:tr>
      <w:tr w:rsidR="00CF00CE" w:rsidRPr="00CF00CE" w14:paraId="55CB03A5" w14:textId="77777777" w:rsidTr="00CF00CE">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2E871E5" w14:textId="77777777" w:rsidR="00CF00CE" w:rsidRPr="00CF00CE" w:rsidRDefault="00CF00CE" w:rsidP="00CF00CE">
            <w:pPr>
              <w:suppressAutoHyphens/>
              <w:jc w:val="both"/>
            </w:pPr>
            <w:r w:rsidRPr="00CF00CE">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663DDF" w14:textId="77777777" w:rsidR="00CF00CE" w:rsidRPr="00CF00CE" w:rsidRDefault="00CF00CE" w:rsidP="00CF00CE">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60927D" w14:textId="77777777" w:rsidR="00CF00CE" w:rsidRPr="00CF00CE" w:rsidRDefault="00CF00CE" w:rsidP="00CF00CE">
            <w:pPr>
              <w:suppressAutoHyphens/>
              <w:jc w:val="both"/>
            </w:pPr>
            <w:r w:rsidRPr="00CF00CE">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E0B6A0" w14:textId="77777777" w:rsidR="00CF00CE" w:rsidRPr="00CF00CE" w:rsidRDefault="00CF00CE" w:rsidP="00CF00CE">
            <w:pPr>
              <w:suppressAutoHyphens/>
              <w:jc w:val="both"/>
            </w:pPr>
          </w:p>
        </w:tc>
      </w:tr>
      <w:tr w:rsidR="00005355" w:rsidRPr="00CF00CE" w14:paraId="57C38943"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48289406" w14:textId="77777777" w:rsidR="00005355" w:rsidRPr="00CF00CE" w:rsidRDefault="00005355" w:rsidP="00005355">
            <w:pPr>
              <w:suppressAutoHyphens/>
              <w:jc w:val="both"/>
            </w:pPr>
            <w:r w:rsidRPr="00CF00CE">
              <w:rPr>
                <w:b/>
                <w:sz w:val="28"/>
              </w:rPr>
              <w:t>C-I – Personální zabezpečení</w:t>
            </w:r>
          </w:p>
        </w:tc>
      </w:tr>
      <w:tr w:rsidR="00005355" w:rsidRPr="00CF00CE" w14:paraId="3F1FA5E4"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0375BC71" w14:textId="77777777" w:rsidR="00005355" w:rsidRPr="00CF00CE" w:rsidRDefault="00005355" w:rsidP="00005355">
            <w:pPr>
              <w:suppressAutoHyphens/>
              <w:jc w:val="both"/>
            </w:pPr>
            <w:r w:rsidRPr="00CF00CE">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6CADA25" w14:textId="77777777" w:rsidR="00005355" w:rsidRPr="00CF00CE" w:rsidRDefault="00005355" w:rsidP="00005355">
            <w:r w:rsidRPr="00CF00CE">
              <w:t>Univerzita Tomáše Bati ve Zlíně</w:t>
            </w:r>
          </w:p>
        </w:tc>
      </w:tr>
      <w:tr w:rsidR="00005355" w:rsidRPr="00CF00CE" w14:paraId="5374878C"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C2BFD9C" w14:textId="77777777" w:rsidR="00005355" w:rsidRPr="00CF00CE" w:rsidRDefault="00005355" w:rsidP="00005355">
            <w:pPr>
              <w:suppressAutoHyphens/>
              <w:jc w:val="both"/>
            </w:pPr>
            <w:r w:rsidRPr="00CF00CE">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AD2515" w14:textId="77777777" w:rsidR="00005355" w:rsidRPr="00CF00CE" w:rsidRDefault="00005355" w:rsidP="00005355">
            <w:pPr>
              <w:suppressAutoHyphens/>
              <w:jc w:val="both"/>
            </w:pPr>
            <w:r w:rsidRPr="00CF00CE">
              <w:t>Fakulta technologická</w:t>
            </w:r>
          </w:p>
        </w:tc>
      </w:tr>
      <w:tr w:rsidR="00005355" w:rsidRPr="00CF00CE" w14:paraId="2850164A"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80D582" w14:textId="77777777" w:rsidR="00005355" w:rsidRPr="00CF00CE" w:rsidRDefault="00005355" w:rsidP="00005355">
            <w:pPr>
              <w:suppressAutoHyphens/>
              <w:jc w:val="both"/>
            </w:pPr>
            <w:r w:rsidRPr="00CF00CE">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8BB94A" w14:textId="0266E1E6" w:rsidR="00005355" w:rsidRPr="00CF00CE" w:rsidRDefault="0069067B" w:rsidP="00005355">
            <w:pPr>
              <w:suppressAutoHyphens/>
              <w:jc w:val="both"/>
            </w:pPr>
            <w:r w:rsidRPr="0069067B">
              <w:rPr>
                <w:lang w:val="en-GB"/>
              </w:rPr>
              <w:t>Chemistry, Technology and Analysis of Food</w:t>
            </w:r>
          </w:p>
        </w:tc>
      </w:tr>
      <w:tr w:rsidR="00005355" w:rsidRPr="00CF00CE" w14:paraId="65B6E68C"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373D686" w14:textId="77777777" w:rsidR="00005355" w:rsidRPr="00CF00CE" w:rsidRDefault="00005355" w:rsidP="00005355">
            <w:pPr>
              <w:suppressAutoHyphens/>
              <w:jc w:val="both"/>
            </w:pPr>
            <w:r w:rsidRPr="00CF00CE">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F98AA7" w14:textId="77777777" w:rsidR="00005355" w:rsidRPr="00CF00CE" w:rsidRDefault="00005355" w:rsidP="00005355">
            <w:pPr>
              <w:spacing w:beforeAutospacing="1"/>
              <w:jc w:val="both"/>
              <w:rPr>
                <w:b/>
              </w:rPr>
            </w:pPr>
            <w:bookmarkStart w:id="151" w:name="Burešová"/>
            <w:bookmarkEnd w:id="151"/>
            <w:r w:rsidRPr="00CF00CE">
              <w:rPr>
                <w:rFonts w:eastAsia="Trebuchet MS" w:cs="Trebuchet MS"/>
                <w:b/>
                <w:szCs w:val="22"/>
                <w:lang w:eastAsia="en-US"/>
              </w:rPr>
              <w:t>Iva Burešová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948F671" w14:textId="77777777" w:rsidR="00005355" w:rsidRPr="00CF00CE" w:rsidRDefault="00005355" w:rsidP="00005355">
            <w:pPr>
              <w:suppressAutoHyphens/>
              <w:jc w:val="both"/>
            </w:pPr>
            <w:r w:rsidRPr="00CF00CE">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233BB8" w14:textId="77777777" w:rsidR="00005355" w:rsidRPr="00CF00CE" w:rsidRDefault="00005355" w:rsidP="00005355">
            <w:pPr>
              <w:suppressAutoHyphens/>
              <w:jc w:val="both"/>
            </w:pPr>
            <w:r w:rsidRPr="00CF00CE">
              <w:t>doc. RNDr., Ph.D.</w:t>
            </w:r>
          </w:p>
        </w:tc>
      </w:tr>
      <w:tr w:rsidR="00005355" w:rsidRPr="00CF00CE" w14:paraId="2D8194F8"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4B7677F" w14:textId="77777777" w:rsidR="00005355" w:rsidRPr="00CF00CE" w:rsidRDefault="00005355" w:rsidP="00005355">
            <w:pPr>
              <w:suppressAutoHyphens/>
              <w:jc w:val="both"/>
            </w:pPr>
            <w:r w:rsidRPr="00CF00CE">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0A366B" w14:textId="77777777" w:rsidR="00005355" w:rsidRPr="00CF00CE" w:rsidRDefault="00005355" w:rsidP="00005355">
            <w:pPr>
              <w:suppressAutoHyphens/>
              <w:jc w:val="both"/>
            </w:pPr>
            <w:r w:rsidRPr="00CF00CE">
              <w:t>1971</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1D6AB6B" w14:textId="77777777" w:rsidR="00005355" w:rsidRPr="00CF00CE" w:rsidRDefault="00005355" w:rsidP="00005355">
            <w:pPr>
              <w:suppressAutoHyphens/>
              <w:jc w:val="both"/>
            </w:pPr>
            <w:r w:rsidRPr="00CF00CE">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7B0E26" w14:textId="77777777" w:rsidR="00005355" w:rsidRPr="00CF00CE" w:rsidRDefault="00005355" w:rsidP="00005355">
            <w:pPr>
              <w:suppressAutoHyphens/>
              <w:jc w:val="both"/>
            </w:pPr>
            <w:r w:rsidRPr="00CF00CE">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2DA9F53" w14:textId="77777777" w:rsidR="00005355" w:rsidRPr="00CF00CE" w:rsidRDefault="00005355" w:rsidP="00005355">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1EEC9F" w14:textId="77777777" w:rsidR="00005355" w:rsidRPr="00CF00CE" w:rsidRDefault="00005355" w:rsidP="00005355">
            <w:pPr>
              <w:suppressAutoHyphens/>
              <w:jc w:val="both"/>
            </w:pPr>
            <w:r w:rsidRPr="00CF00CE">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56875D1" w14:textId="77777777" w:rsidR="00005355" w:rsidRPr="00CF00CE" w:rsidRDefault="00005355" w:rsidP="00005355">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7C958A" w14:textId="77777777" w:rsidR="00005355" w:rsidRPr="00CF00CE" w:rsidRDefault="00005355" w:rsidP="00005355">
            <w:pPr>
              <w:suppressAutoHyphens/>
              <w:jc w:val="both"/>
            </w:pPr>
            <w:r w:rsidRPr="00CF00CE">
              <w:t>N</w:t>
            </w:r>
          </w:p>
        </w:tc>
      </w:tr>
      <w:tr w:rsidR="00005355" w:rsidRPr="00CF00CE" w14:paraId="2CE1663C"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F3CACA8" w14:textId="77777777" w:rsidR="00005355" w:rsidRPr="00CF00CE" w:rsidRDefault="00005355" w:rsidP="00005355">
            <w:pPr>
              <w:suppressAutoHyphens/>
              <w:jc w:val="both"/>
            </w:pPr>
            <w:r w:rsidRPr="00CF00CE">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5B89C92" w14:textId="7C516C75" w:rsidR="00005355" w:rsidRPr="00CF00CE"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65B6A54" w14:textId="77777777" w:rsidR="00005355" w:rsidRPr="00CF00CE" w:rsidRDefault="00005355" w:rsidP="00005355">
            <w:pPr>
              <w:suppressAutoHyphens/>
              <w:jc w:val="both"/>
            </w:pPr>
            <w:r w:rsidRPr="00CF00CE">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C0AD175" w14:textId="0FC8B5C1" w:rsidR="00005355" w:rsidRPr="00CF00CE" w:rsidRDefault="00F60F50"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6127781" w14:textId="77777777" w:rsidR="00005355" w:rsidRPr="00CF00CE" w:rsidRDefault="00005355" w:rsidP="00005355">
            <w:pPr>
              <w:suppressAutoHyphens/>
              <w:jc w:val="both"/>
            </w:pPr>
            <w:r w:rsidRPr="00CF00CE">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D7F6F65" w14:textId="446F4E64" w:rsidR="00005355" w:rsidRPr="00CF00CE" w:rsidRDefault="00F60F50" w:rsidP="00005355">
            <w:pPr>
              <w:suppressAutoHyphens/>
              <w:jc w:val="both"/>
            </w:pPr>
            <w:r>
              <w:t>N</w:t>
            </w:r>
          </w:p>
        </w:tc>
      </w:tr>
      <w:tr w:rsidR="00005355" w:rsidRPr="00CF00CE" w14:paraId="38A4DD9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1BDEE4" w14:textId="77777777" w:rsidR="00005355" w:rsidRPr="00CF00CE" w:rsidRDefault="00005355" w:rsidP="00005355">
            <w:pPr>
              <w:suppressAutoHyphens/>
              <w:jc w:val="both"/>
              <w:rPr>
                <w:b/>
              </w:rPr>
            </w:pPr>
            <w:r w:rsidRPr="00CF00CE">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E42BB86" w14:textId="77777777" w:rsidR="00005355" w:rsidRPr="00CF00CE" w:rsidRDefault="00005355" w:rsidP="00005355">
            <w:pPr>
              <w:suppressAutoHyphens/>
              <w:jc w:val="both"/>
              <w:rPr>
                <w:b/>
              </w:rPr>
            </w:pPr>
            <w:r w:rsidRPr="00CF00CE">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20F6B3" w14:textId="77777777" w:rsidR="00005355" w:rsidRPr="00CF00CE" w:rsidRDefault="00005355" w:rsidP="00005355">
            <w:pPr>
              <w:suppressAutoHyphens/>
              <w:jc w:val="both"/>
            </w:pPr>
            <w:r w:rsidRPr="00CF00CE">
              <w:rPr>
                <w:b/>
              </w:rPr>
              <w:t>rozsah</w:t>
            </w:r>
          </w:p>
        </w:tc>
      </w:tr>
      <w:tr w:rsidR="00005355" w:rsidRPr="00CF00CE" w14:paraId="3DB55D1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D6866F" w14:textId="77777777" w:rsidR="00005355" w:rsidRPr="00CF00CE" w:rsidRDefault="00005355" w:rsidP="00005355">
            <w:pPr>
              <w:suppressAutoHyphens/>
              <w:jc w:val="both"/>
            </w:pPr>
            <w:r w:rsidRPr="00CF00CE">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F02537" w14:textId="77777777" w:rsidR="00005355" w:rsidRPr="00CF00CE" w:rsidRDefault="00005355" w:rsidP="00005355">
            <w:pPr>
              <w:suppressAutoHyphens/>
              <w:jc w:val="both"/>
            </w:pPr>
            <w:r w:rsidRPr="00CF00CE">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D0A776" w14:textId="77777777" w:rsidR="00005355" w:rsidRPr="00CF00CE" w:rsidRDefault="00005355" w:rsidP="00005355">
            <w:pPr>
              <w:suppressAutoHyphens/>
              <w:jc w:val="both"/>
            </w:pPr>
            <w:r w:rsidRPr="00CF00CE">
              <w:t>---</w:t>
            </w:r>
          </w:p>
        </w:tc>
      </w:tr>
      <w:tr w:rsidR="00005355" w:rsidRPr="00CF00CE" w14:paraId="0053CC2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C0311C" w14:textId="77777777" w:rsidR="00005355" w:rsidRPr="00CF00CE"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28FA80" w14:textId="77777777" w:rsidR="00005355" w:rsidRPr="00CF00CE"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01F001A" w14:textId="77777777" w:rsidR="00005355" w:rsidRPr="00CF00CE" w:rsidRDefault="00005355" w:rsidP="00005355">
            <w:pPr>
              <w:suppressAutoHyphens/>
              <w:jc w:val="both"/>
            </w:pPr>
          </w:p>
        </w:tc>
      </w:tr>
      <w:tr w:rsidR="00005355" w:rsidRPr="00CF00CE" w14:paraId="728272EE"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CC8EF3" w14:textId="77777777" w:rsidR="00005355" w:rsidRPr="00CF00CE"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94C763" w14:textId="77777777" w:rsidR="00005355" w:rsidRPr="00CF00CE"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B1F14B" w14:textId="77777777" w:rsidR="00005355" w:rsidRPr="00CF00CE" w:rsidRDefault="00005355" w:rsidP="00005355">
            <w:pPr>
              <w:suppressAutoHyphens/>
              <w:jc w:val="both"/>
            </w:pPr>
          </w:p>
        </w:tc>
      </w:tr>
      <w:tr w:rsidR="00D054E0" w:rsidRPr="00CF00CE" w14:paraId="0ECA0E0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0F855A" w14:textId="77777777" w:rsidR="00D054E0" w:rsidRPr="00CF00CE" w:rsidRDefault="00D054E0"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67B7A94" w14:textId="77777777" w:rsidR="00D054E0" w:rsidRPr="00CF00CE" w:rsidRDefault="00D054E0"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1A5209" w14:textId="77777777" w:rsidR="00D054E0" w:rsidRPr="00CF00CE" w:rsidRDefault="00D054E0" w:rsidP="00005355">
            <w:pPr>
              <w:suppressAutoHyphens/>
              <w:jc w:val="both"/>
            </w:pPr>
          </w:p>
        </w:tc>
      </w:tr>
      <w:tr w:rsidR="00005355" w:rsidRPr="00CF00CE" w14:paraId="4BF9EB76"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6E54F2F7" w14:textId="77777777" w:rsidR="00005355" w:rsidRPr="00CF00CE" w:rsidRDefault="00005355" w:rsidP="00005355">
            <w:pPr>
              <w:suppressAutoHyphens/>
              <w:jc w:val="both"/>
            </w:pPr>
            <w:r w:rsidRPr="00CF00CE">
              <w:rPr>
                <w:b/>
              </w:rPr>
              <w:lastRenderedPageBreak/>
              <w:t>Předměty příslušného studijního programu a způsob zapojení do jejich výuky, příp. další zapojení do uskutečňování studijního programu</w:t>
            </w:r>
          </w:p>
        </w:tc>
      </w:tr>
      <w:tr w:rsidR="00005355" w:rsidRPr="00CF00CE" w14:paraId="7F57951E"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7AFCE9DF" w14:textId="1178EB8C" w:rsidR="00005355" w:rsidRDefault="00290E96" w:rsidP="00D15710">
            <w:pPr>
              <w:suppressAutoHyphens/>
              <w:spacing w:before="120" w:after="60"/>
              <w:jc w:val="both"/>
              <w:rPr>
                <w:bCs/>
              </w:rPr>
            </w:pPr>
            <w:r w:rsidRPr="00290E96">
              <w:rPr>
                <w:color w:val="000000"/>
                <w:bdr w:val="none" w:sz="0" w:space="0" w:color="auto" w:frame="1"/>
                <w:lang w:val="en-GB"/>
              </w:rPr>
              <w:t>Processing of Non-Traditional, Minor and Novel Food</w:t>
            </w:r>
            <w:r>
              <w:rPr>
                <w:bCs/>
              </w:rPr>
              <w:t xml:space="preserve"> </w:t>
            </w:r>
            <w:r w:rsidR="00005355">
              <w:rPr>
                <w:bCs/>
              </w:rPr>
              <w:t>(garant</w:t>
            </w:r>
            <w:r w:rsidR="00DF7E4A">
              <w:rPr>
                <w:bCs/>
              </w:rPr>
              <w:t xml:space="preserve"> předmětu</w:t>
            </w:r>
            <w:r w:rsidR="00005355">
              <w:rPr>
                <w:bCs/>
              </w:rPr>
              <w:t xml:space="preserve">, </w:t>
            </w:r>
            <w:r w:rsidR="00005355" w:rsidRPr="0006653A">
              <w:rPr>
                <w:bCs/>
              </w:rPr>
              <w:t>60%)</w:t>
            </w:r>
          </w:p>
          <w:p w14:paraId="4BE0C827" w14:textId="77777777" w:rsidR="00D15710" w:rsidRPr="00CF00CE" w:rsidRDefault="00D15710" w:rsidP="00D15710">
            <w:pPr>
              <w:suppressAutoHyphens/>
              <w:spacing w:before="60" w:after="120"/>
              <w:jc w:val="both"/>
              <w:rPr>
                <w:szCs w:val="21"/>
              </w:rPr>
            </w:pPr>
            <w:r w:rsidRPr="000B20E7">
              <w:rPr>
                <w:color w:val="000000"/>
                <w:bdr w:val="none" w:sz="0" w:space="0" w:color="auto" w:frame="1"/>
                <w:lang w:val="en-GB"/>
              </w:rPr>
              <w:t>Technology and Chemistry of Food of Plant Origin</w:t>
            </w:r>
            <w:r w:rsidRPr="00CF00CE">
              <w:rPr>
                <w:szCs w:val="21"/>
              </w:rPr>
              <w:t xml:space="preserve"> (garant</w:t>
            </w:r>
            <w:r>
              <w:rPr>
                <w:szCs w:val="21"/>
              </w:rPr>
              <w:t xml:space="preserve"> předmětu</w:t>
            </w:r>
            <w:r w:rsidRPr="00F37077">
              <w:rPr>
                <w:szCs w:val="21"/>
              </w:rPr>
              <w:t>, 70%)</w:t>
            </w:r>
          </w:p>
          <w:p w14:paraId="4FEC65EE" w14:textId="77777777" w:rsidR="00F27493" w:rsidRPr="00CF00CE" w:rsidRDefault="00F27493" w:rsidP="00F27493">
            <w:pPr>
              <w:suppressAutoHyphens/>
              <w:jc w:val="both"/>
              <w:rPr>
                <w:szCs w:val="21"/>
              </w:rPr>
            </w:pPr>
          </w:p>
          <w:p w14:paraId="53A5165B" w14:textId="77777777" w:rsidR="00005355" w:rsidRPr="00CF00CE" w:rsidRDefault="00005355" w:rsidP="00F27493">
            <w:pPr>
              <w:suppressAutoHyphens/>
              <w:spacing w:before="60" w:after="120"/>
              <w:jc w:val="both"/>
              <w:rPr>
                <w:b/>
                <w:sz w:val="21"/>
                <w:szCs w:val="21"/>
                <w:u w:val="single"/>
              </w:rPr>
            </w:pPr>
            <w:r w:rsidRPr="00CF00CE">
              <w:rPr>
                <w:b/>
                <w:szCs w:val="21"/>
                <w:u w:val="single"/>
              </w:rPr>
              <w:t>Školitel, vyučující</w:t>
            </w:r>
            <w:r w:rsidRPr="005E1D43">
              <w:rPr>
                <w:b/>
                <w:szCs w:val="21"/>
                <w:u w:val="single"/>
              </w:rPr>
              <w:t>, člen oborové rady</w:t>
            </w:r>
          </w:p>
        </w:tc>
      </w:tr>
      <w:tr w:rsidR="00005355" w:rsidRPr="00CF00CE" w14:paraId="5B1E9F31"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00ADF6" w14:textId="77777777" w:rsidR="00005355" w:rsidRPr="00CF00CE" w:rsidRDefault="00005355" w:rsidP="00005355">
            <w:pPr>
              <w:suppressAutoHyphens/>
              <w:jc w:val="both"/>
            </w:pPr>
            <w:r w:rsidRPr="00CF00CE">
              <w:rPr>
                <w:b/>
              </w:rPr>
              <w:t xml:space="preserve">Údaje o vzdělání na VŠ </w:t>
            </w:r>
          </w:p>
        </w:tc>
      </w:tr>
      <w:tr w:rsidR="00005355" w:rsidRPr="00CF00CE" w14:paraId="69BD1D30"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D8A19F" w14:textId="2E5E58E1" w:rsidR="00005355" w:rsidRPr="00CF00CE" w:rsidRDefault="00005355" w:rsidP="00AB58BE">
            <w:pPr>
              <w:spacing w:before="120" w:after="120"/>
              <w:jc w:val="both"/>
              <w:rPr>
                <w:sz w:val="21"/>
                <w:szCs w:val="21"/>
              </w:rPr>
            </w:pPr>
            <w:r w:rsidRPr="00CF00CE">
              <w:rPr>
                <w:rFonts w:eastAsia="Arial Unicode MS"/>
              </w:rPr>
              <w:t xml:space="preserve">2008: MENDELU Brno, AF, </w:t>
            </w:r>
            <w:r w:rsidRPr="00CF00CE">
              <w:rPr>
                <w:rFonts w:eastAsia="Calibri"/>
              </w:rPr>
              <w:t xml:space="preserve">SP Chemie a technologie potravin, </w:t>
            </w:r>
            <w:r w:rsidRPr="00CF00CE">
              <w:rPr>
                <w:rFonts w:eastAsia="Arial Unicode MS"/>
              </w:rPr>
              <w:t>obor Vlastnosti a zpracování zemědělských materiálů a produktů, Ph.D.</w:t>
            </w:r>
          </w:p>
        </w:tc>
      </w:tr>
      <w:tr w:rsidR="00005355" w:rsidRPr="00CF00CE" w14:paraId="3378A75C"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159EC5" w14:textId="77777777" w:rsidR="00005355" w:rsidRPr="00CF00CE" w:rsidRDefault="00005355" w:rsidP="00005355">
            <w:pPr>
              <w:suppressAutoHyphens/>
              <w:jc w:val="both"/>
            </w:pPr>
            <w:r w:rsidRPr="00CF00CE">
              <w:rPr>
                <w:b/>
              </w:rPr>
              <w:t>Údaje o odborném působení od absolvování VŠ</w:t>
            </w:r>
          </w:p>
        </w:tc>
      </w:tr>
      <w:tr w:rsidR="00005355" w:rsidRPr="00CF00CE" w14:paraId="61A728AC"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B94C50" w14:textId="77777777" w:rsidR="00005355" w:rsidRPr="00CF00CE" w:rsidRDefault="00005355" w:rsidP="00005355">
            <w:pPr>
              <w:spacing w:before="120" w:after="40"/>
              <w:jc w:val="both"/>
              <w:rPr>
                <w:rFonts w:eastAsia="Arial Unicode MS" w:cs="Cambria"/>
              </w:rPr>
            </w:pPr>
            <w:r w:rsidRPr="00CF00CE">
              <w:rPr>
                <w:rFonts w:eastAsia="Arial Unicode MS" w:cs="Cambria"/>
              </w:rPr>
              <w:t xml:space="preserve">1994 </w:t>
            </w:r>
            <w:r w:rsidRPr="00CF00CE">
              <w:rPr>
                <w:rFonts w:cs="Cambria"/>
              </w:rPr>
              <w:t xml:space="preserve">– </w:t>
            </w:r>
            <w:r w:rsidRPr="00CF00CE">
              <w:rPr>
                <w:rFonts w:eastAsia="Arial Unicode MS" w:cs="Cambria"/>
              </w:rPr>
              <w:t>2002: Mopas, a.s. Holešov, enviromentální manager</w:t>
            </w:r>
          </w:p>
          <w:p w14:paraId="7DB1755F" w14:textId="77777777" w:rsidR="00005355" w:rsidRPr="00CF00CE" w:rsidRDefault="00005355" w:rsidP="00005355">
            <w:pPr>
              <w:spacing w:before="60" w:after="60"/>
              <w:jc w:val="both"/>
              <w:rPr>
                <w:rFonts w:eastAsia="Arial Unicode MS" w:cs="Cambria"/>
              </w:rPr>
            </w:pPr>
            <w:r w:rsidRPr="00CF00CE">
              <w:rPr>
                <w:rFonts w:eastAsia="Arial Unicode MS" w:cs="Cambria"/>
              </w:rPr>
              <w:t xml:space="preserve">2002 </w:t>
            </w:r>
            <w:r w:rsidRPr="00CF00CE">
              <w:rPr>
                <w:rFonts w:cs="Cambria"/>
              </w:rPr>
              <w:t>–</w:t>
            </w:r>
            <w:r w:rsidRPr="00CF00CE">
              <w:rPr>
                <w:rFonts w:eastAsia="Arial Unicode MS" w:cs="Cambria"/>
              </w:rPr>
              <w:t xml:space="preserve"> 2006: Zemědělský výzkumný ústav Kroměříž, s.r.o., výzkumný pracovník</w:t>
            </w:r>
          </w:p>
          <w:p w14:paraId="1BF0B553" w14:textId="77777777" w:rsidR="00005355" w:rsidRPr="00CF00CE" w:rsidRDefault="00005355" w:rsidP="00005355">
            <w:pPr>
              <w:spacing w:before="60" w:after="60"/>
              <w:jc w:val="both"/>
              <w:rPr>
                <w:rFonts w:eastAsia="Arial Unicode MS" w:cs="Cambria"/>
              </w:rPr>
            </w:pPr>
            <w:r w:rsidRPr="00CF00CE">
              <w:rPr>
                <w:rFonts w:eastAsia="Arial Unicode MS" w:cs="Cambria"/>
              </w:rPr>
              <w:t xml:space="preserve">2004 </w:t>
            </w:r>
            <w:r w:rsidRPr="00CF00CE">
              <w:rPr>
                <w:rFonts w:cs="Cambria"/>
              </w:rPr>
              <w:t>–</w:t>
            </w:r>
            <w:r w:rsidRPr="00CF00CE">
              <w:rPr>
                <w:rFonts w:eastAsia="Arial Unicode MS" w:cs="Cambria"/>
              </w:rPr>
              <w:t xml:space="preserve"> 2010: Agrotest fyto, s.r.o. Kroměříž, vědecký pracovník</w:t>
            </w:r>
          </w:p>
          <w:p w14:paraId="7C68F5B5" w14:textId="77777777" w:rsidR="00005355" w:rsidRPr="00CF00CE" w:rsidRDefault="00005355" w:rsidP="00005355">
            <w:pPr>
              <w:tabs>
                <w:tab w:val="left" w:pos="4335"/>
              </w:tabs>
              <w:suppressAutoHyphens/>
              <w:spacing w:before="40" w:after="120"/>
              <w:jc w:val="both"/>
              <w:rPr>
                <w:rFonts w:eastAsia="Trebuchet MS" w:cs="Trebuchet MS"/>
                <w:lang w:eastAsia="en-US"/>
              </w:rPr>
            </w:pPr>
            <w:r w:rsidRPr="00CF00CE">
              <w:rPr>
                <w:rFonts w:eastAsia="Arial Unicode MS" w:cs="Cambria"/>
              </w:rPr>
              <w:t xml:space="preserve">2009 </w:t>
            </w:r>
            <w:r w:rsidRPr="00CF00CE">
              <w:rPr>
                <w:rFonts w:cs="Cambria"/>
              </w:rPr>
              <w:t>–</w:t>
            </w:r>
            <w:r w:rsidRPr="00CF00CE">
              <w:rPr>
                <w:rFonts w:eastAsia="Arial Unicode MS" w:cs="Cambria"/>
              </w:rPr>
              <w:t xml:space="preserve"> dosud: UTB Zlín, FT, odborný asistent, od r. 2014 docent</w:t>
            </w:r>
          </w:p>
        </w:tc>
      </w:tr>
      <w:tr w:rsidR="00005355" w:rsidRPr="00CF00CE" w14:paraId="2387A8B8"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D03B81" w14:textId="77777777" w:rsidR="00005355" w:rsidRPr="00CF00CE" w:rsidRDefault="00005355" w:rsidP="00005355">
            <w:pPr>
              <w:suppressAutoHyphens/>
              <w:jc w:val="both"/>
            </w:pPr>
            <w:r w:rsidRPr="00CF00CE">
              <w:rPr>
                <w:b/>
              </w:rPr>
              <w:t>Zkušenosti s vedením kvalifikačních a rigorózních prací</w:t>
            </w:r>
          </w:p>
        </w:tc>
      </w:tr>
      <w:tr w:rsidR="00005355" w:rsidRPr="00CF00CE" w14:paraId="5A781121"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660610E" w14:textId="0C43957D" w:rsidR="00005355" w:rsidRPr="00CF00CE" w:rsidRDefault="00557F74" w:rsidP="00005355">
            <w:pPr>
              <w:spacing w:before="120" w:after="120"/>
              <w:ind w:right="57"/>
              <w:jc w:val="both"/>
            </w:pPr>
            <w:r w:rsidRPr="00CF00CE">
              <w:rPr>
                <w:rFonts w:eastAsia="Trebuchet MS"/>
                <w:lang w:eastAsia="en-US"/>
              </w:rPr>
              <w:t>P</w:t>
            </w:r>
            <w:r w:rsidR="00005355" w:rsidRPr="00CF00CE">
              <w:rPr>
                <w:rFonts w:eastAsia="Trebuchet MS"/>
                <w:lang w:eastAsia="en-US"/>
              </w:rPr>
              <w:t xml:space="preserve">očet obhájených prací, které vyučující vedl v období 2016 – 2020: </w:t>
            </w:r>
            <w:r w:rsidR="00005355" w:rsidRPr="00CF00CE">
              <w:rPr>
                <w:b/>
              </w:rPr>
              <w:t>5</w:t>
            </w:r>
            <w:r w:rsidR="00005355" w:rsidRPr="00CF00CE">
              <w:t xml:space="preserve"> BP, </w:t>
            </w:r>
            <w:r w:rsidR="00005355" w:rsidRPr="00CF00CE">
              <w:rPr>
                <w:b/>
              </w:rPr>
              <w:t>1</w:t>
            </w:r>
            <w:r w:rsidR="00B06016">
              <w:rPr>
                <w:b/>
              </w:rPr>
              <w:t>6</w:t>
            </w:r>
            <w:r w:rsidR="00005355" w:rsidRPr="00CF00CE">
              <w:t xml:space="preserve"> DP</w:t>
            </w:r>
            <w:r w:rsidR="0059221B">
              <w:t>.</w:t>
            </w:r>
          </w:p>
        </w:tc>
      </w:tr>
      <w:tr w:rsidR="00005355" w:rsidRPr="00CF00CE" w14:paraId="65BDD4BD"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4B35FDEC" w14:textId="77777777" w:rsidR="00005355" w:rsidRPr="00CF00CE" w:rsidRDefault="00005355" w:rsidP="00005355">
            <w:pPr>
              <w:suppressAutoHyphens/>
              <w:jc w:val="both"/>
              <w:rPr>
                <w:b/>
              </w:rPr>
            </w:pPr>
            <w:r w:rsidRPr="00CF00CE">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15B25E4" w14:textId="77777777" w:rsidR="00005355" w:rsidRPr="00CF00CE" w:rsidRDefault="00005355" w:rsidP="00005355">
            <w:pPr>
              <w:suppressAutoHyphens/>
              <w:jc w:val="both"/>
              <w:rPr>
                <w:b/>
              </w:rPr>
            </w:pPr>
            <w:r w:rsidRPr="00CF00CE">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0C98FE4" w14:textId="77777777" w:rsidR="00005355" w:rsidRPr="00CF00CE" w:rsidRDefault="00005355" w:rsidP="00005355">
            <w:pPr>
              <w:suppressAutoHyphens/>
              <w:jc w:val="both"/>
              <w:rPr>
                <w:b/>
              </w:rPr>
            </w:pPr>
            <w:r w:rsidRPr="00CF00CE">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5FA2059A" w14:textId="0ED39EE0" w:rsidR="00005355" w:rsidRPr="00CF00CE" w:rsidRDefault="00557F74" w:rsidP="00005355">
            <w:pPr>
              <w:suppressAutoHyphens/>
              <w:jc w:val="both"/>
            </w:pPr>
            <w:r w:rsidRPr="00CF00CE">
              <w:rPr>
                <w:b/>
              </w:rPr>
              <w:t>O</w:t>
            </w:r>
            <w:r w:rsidR="00005355" w:rsidRPr="00CF00CE">
              <w:rPr>
                <w:b/>
              </w:rPr>
              <w:t>hlasy publikací</w:t>
            </w:r>
          </w:p>
        </w:tc>
      </w:tr>
      <w:tr w:rsidR="00005355" w:rsidRPr="00CF00CE" w14:paraId="42443DBC"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9730CD" w14:textId="77777777" w:rsidR="00005355" w:rsidRPr="00CF00CE" w:rsidRDefault="00005355" w:rsidP="00005355">
            <w:pPr>
              <w:spacing w:before="40" w:after="40"/>
              <w:jc w:val="both"/>
            </w:pPr>
            <w:r w:rsidRPr="00CF00CE">
              <w:rPr>
                <w:sz w:val="19"/>
                <w:szCs w:val="19"/>
              </w:rPr>
              <w:t>Zpracování zemědělských produktů</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937EFA8" w14:textId="77777777" w:rsidR="00005355" w:rsidRPr="00CF00CE" w:rsidRDefault="00005355" w:rsidP="00005355">
            <w:pPr>
              <w:spacing w:before="40" w:after="40"/>
            </w:pPr>
            <w:r w:rsidRPr="00CF00CE">
              <w:t>2014</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1F1C8F1" w14:textId="77777777" w:rsidR="00005355" w:rsidRPr="00CF00CE" w:rsidRDefault="00005355" w:rsidP="00005355">
            <w:pPr>
              <w:spacing w:before="40" w:after="40"/>
            </w:pPr>
            <w:r w:rsidRPr="00CF00CE">
              <w:rPr>
                <w:rFonts w:eastAsia="Calibri"/>
              </w:rPr>
              <w:t>SPU Nitra, SR</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33B66EEA" w14:textId="77777777" w:rsidR="00005355" w:rsidRPr="00CF00CE" w:rsidRDefault="00005355" w:rsidP="00005355">
            <w:pPr>
              <w:suppressAutoHyphens/>
              <w:jc w:val="both"/>
              <w:rPr>
                <w:b/>
              </w:rPr>
            </w:pPr>
            <w:r w:rsidRPr="00CF00CE">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C9C4AC" w14:textId="77777777" w:rsidR="00005355" w:rsidRPr="00CF00CE" w:rsidRDefault="00005355" w:rsidP="00005355">
            <w:pPr>
              <w:suppressAutoHyphens/>
              <w:jc w:val="both"/>
              <w:rPr>
                <w:b/>
              </w:rPr>
            </w:pPr>
            <w:r w:rsidRPr="00CF00CE">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8AFE21" w14:textId="77777777" w:rsidR="00005355" w:rsidRPr="00CF00CE" w:rsidRDefault="00005355" w:rsidP="00005355">
            <w:pPr>
              <w:suppressAutoHyphens/>
              <w:jc w:val="both"/>
            </w:pPr>
            <w:r w:rsidRPr="00CF00CE">
              <w:rPr>
                <w:b/>
              </w:rPr>
              <w:t>ostatní</w:t>
            </w:r>
          </w:p>
        </w:tc>
      </w:tr>
      <w:tr w:rsidR="00005355" w:rsidRPr="00CF00CE" w14:paraId="678F5EFB"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0137FA" w14:textId="77777777" w:rsidR="00005355" w:rsidRPr="00CF00CE" w:rsidRDefault="00005355" w:rsidP="00005355">
            <w:pPr>
              <w:suppressAutoHyphens/>
              <w:jc w:val="both"/>
              <w:rPr>
                <w:b/>
              </w:rPr>
            </w:pPr>
            <w:r w:rsidRPr="00CF00CE">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CD541F" w14:textId="77777777" w:rsidR="00005355" w:rsidRPr="00CF00CE" w:rsidRDefault="00005355" w:rsidP="00005355">
            <w:pPr>
              <w:suppressAutoHyphens/>
              <w:jc w:val="both"/>
              <w:rPr>
                <w:b/>
              </w:rPr>
            </w:pPr>
            <w:r w:rsidRPr="00CF00CE">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6C213573" w14:textId="77777777" w:rsidR="00005355" w:rsidRPr="00CF00CE" w:rsidRDefault="00005355" w:rsidP="00005355">
            <w:pPr>
              <w:suppressAutoHyphens/>
              <w:jc w:val="both"/>
              <w:rPr>
                <w:b/>
              </w:rPr>
            </w:pPr>
            <w:r w:rsidRPr="00CF00CE">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510C7749" w14:textId="018EB02E" w:rsidR="00005355" w:rsidRPr="00CF00CE" w:rsidRDefault="00D054E0" w:rsidP="00005355">
            <w:pPr>
              <w:spacing w:beforeAutospacing="1" w:line="288" w:lineRule="auto"/>
              <w:jc w:val="both"/>
            </w:pPr>
            <w:r>
              <w:rPr>
                <w:b/>
              </w:rPr>
              <w:t>238</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4904C2" w14:textId="41E78F08" w:rsidR="00005355" w:rsidRPr="00CF00CE" w:rsidRDefault="0062456A" w:rsidP="00005355">
            <w:pPr>
              <w:spacing w:beforeAutospacing="1" w:line="288" w:lineRule="auto"/>
              <w:jc w:val="both"/>
            </w:pPr>
            <w:r>
              <w:rPr>
                <w:b/>
              </w:rPr>
              <w:t>275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486D22" w14:textId="77777777" w:rsidR="00005355" w:rsidRPr="00CF00CE" w:rsidRDefault="00005355" w:rsidP="00005355">
            <w:pPr>
              <w:spacing w:beforeAutospacing="1" w:line="288" w:lineRule="auto"/>
              <w:jc w:val="both"/>
            </w:pPr>
            <w:r w:rsidRPr="00CF00CE">
              <w:rPr>
                <w:b/>
                <w:sz w:val="18"/>
                <w:szCs w:val="18"/>
              </w:rPr>
              <w:t>neevid.</w:t>
            </w:r>
          </w:p>
        </w:tc>
      </w:tr>
      <w:tr w:rsidR="00005355" w:rsidRPr="00CF00CE" w14:paraId="0C8E5D0C"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3BB4C7" w14:textId="77777777" w:rsidR="00005355" w:rsidRPr="00CF00CE" w:rsidRDefault="00005355" w:rsidP="00005355">
            <w:pPr>
              <w:suppressAutoHyphens/>
              <w:spacing w:before="40" w:after="40"/>
              <w:jc w:val="both"/>
            </w:pPr>
            <w:r w:rsidRPr="00CF00CE">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792F7DB" w14:textId="77777777" w:rsidR="00005355" w:rsidRPr="00CF00CE" w:rsidRDefault="00005355" w:rsidP="00005355">
            <w:pPr>
              <w:suppressAutoHyphens/>
              <w:spacing w:before="40" w:after="40"/>
              <w:jc w:val="both"/>
            </w:pPr>
            <w:r w:rsidRPr="00CF00CE">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6C3B63ED" w14:textId="77777777" w:rsidR="00005355" w:rsidRPr="00CF00CE" w:rsidRDefault="00005355" w:rsidP="00005355">
            <w:pPr>
              <w:suppressAutoHyphens/>
              <w:spacing w:before="40" w:after="40"/>
              <w:jc w:val="both"/>
            </w:pPr>
            <w:r w:rsidRPr="00CF00CE">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3D7563FF" w14:textId="77777777" w:rsidR="00005355" w:rsidRPr="00CF00CE"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B8A12DD" w14:textId="77777777" w:rsidR="00005355" w:rsidRPr="00CF00CE"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B029155" w14:textId="77777777" w:rsidR="00005355" w:rsidRPr="00CF00CE" w:rsidRDefault="00005355" w:rsidP="00005355">
            <w:pPr>
              <w:suppressAutoHyphens/>
              <w:rPr>
                <w:b/>
              </w:rPr>
            </w:pPr>
          </w:p>
        </w:tc>
      </w:tr>
      <w:tr w:rsidR="00005355" w:rsidRPr="00CF00CE" w14:paraId="70C65F62"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944FCE" w14:textId="7104B84A" w:rsidR="00005355" w:rsidRPr="00CF00CE" w:rsidRDefault="00B22D14" w:rsidP="00005355">
            <w:pPr>
              <w:suppressAutoHyphens/>
              <w:jc w:val="both"/>
            </w:pPr>
            <w:r w:rsidRPr="00CF00CE">
              <w:rPr>
                <w:b/>
              </w:rPr>
              <w:t>P</w:t>
            </w:r>
            <w:r w:rsidR="00005355" w:rsidRPr="00CF00CE">
              <w:rPr>
                <w:b/>
              </w:rPr>
              <w:t xml:space="preserve">řehled o nejvýznamnější publikační a další tvůrčí činnosti nebo další profesní činnosti u odborníků z praxe vztahující se k zabezpečovaným předmětům </w:t>
            </w:r>
          </w:p>
        </w:tc>
      </w:tr>
      <w:tr w:rsidR="00005355" w:rsidRPr="00CF00CE" w14:paraId="44148554"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2B004F8" w14:textId="73B96C6B" w:rsidR="00D054E0" w:rsidRPr="00D054E0" w:rsidRDefault="00D054E0" w:rsidP="00D054E0">
            <w:pPr>
              <w:tabs>
                <w:tab w:val="left" w:pos="567"/>
              </w:tabs>
              <w:spacing w:before="120" w:after="120"/>
              <w:jc w:val="both"/>
            </w:pPr>
            <w:r w:rsidRPr="00D054E0">
              <w:rPr>
                <w:caps/>
              </w:rPr>
              <w:t xml:space="preserve">Hřivna, L., Machálková, L., </w:t>
            </w:r>
            <w:r w:rsidRPr="00213912">
              <w:rPr>
                <w:b/>
                <w:bCs/>
                <w:caps/>
              </w:rPr>
              <w:t xml:space="preserve">Burešová, I. </w:t>
            </w:r>
            <w:r w:rsidRPr="00D054E0">
              <w:rPr>
                <w:b/>
                <w:caps/>
              </w:rPr>
              <w:t>(25%)</w:t>
            </w:r>
            <w:r w:rsidRPr="00D054E0">
              <w:rPr>
                <w:caps/>
              </w:rPr>
              <w:t>, Nedomová, Š., Gregor,</w:t>
            </w:r>
            <w:r w:rsidRPr="00D054E0">
              <w:t xml:space="preserve"> T.</w:t>
            </w:r>
            <w:r w:rsidR="00213912">
              <w:t>:</w:t>
            </w:r>
            <w:r w:rsidRPr="00D054E0">
              <w:t xml:space="preserve"> Texture, color, and sensory changes occurring in chocolate bars with filling during storage. </w:t>
            </w:r>
            <w:r w:rsidRPr="00213912">
              <w:rPr>
                <w:i/>
                <w:iCs/>
              </w:rPr>
              <w:t>Food Science &amp; Nutrition</w:t>
            </w:r>
            <w:r w:rsidR="00213912">
              <w:t xml:space="preserve"> </w:t>
            </w:r>
            <w:r w:rsidRPr="00D054E0">
              <w:t xml:space="preserve">9(9), 4863-4873, </w:t>
            </w:r>
            <w:r w:rsidRPr="00D054E0">
              <w:rPr>
                <w:b/>
              </w:rPr>
              <w:t>2021</w:t>
            </w:r>
            <w:r w:rsidRPr="00D054E0">
              <w:t>.</w:t>
            </w:r>
          </w:p>
          <w:p w14:paraId="15BB9B01" w14:textId="77777777" w:rsidR="00D054E0" w:rsidRPr="00D054E0" w:rsidRDefault="00D054E0" w:rsidP="00D054E0">
            <w:pPr>
              <w:tabs>
                <w:tab w:val="left" w:pos="567"/>
              </w:tabs>
              <w:spacing w:before="120" w:after="120"/>
              <w:jc w:val="both"/>
            </w:pPr>
            <w:r w:rsidRPr="00D054E0">
              <w:t xml:space="preserve">LAPČÍKOVÁ, B., </w:t>
            </w:r>
            <w:r w:rsidRPr="00D054E0">
              <w:rPr>
                <w:b/>
                <w:bCs/>
              </w:rPr>
              <w:t>BUREŠOVÁ, I. (25%)</w:t>
            </w:r>
            <w:r w:rsidRPr="00D054E0">
              <w:t xml:space="preserve">, LAPČÍK, L., DABASH, V., VALENTA, T.: Impact of particle size on wheat dough and bread characteristics. </w:t>
            </w:r>
            <w:r w:rsidRPr="00D054E0">
              <w:rPr>
                <w:i/>
                <w:iCs/>
              </w:rPr>
              <w:t>Food Chemistry</w:t>
            </w:r>
            <w:r w:rsidRPr="00D054E0">
              <w:t xml:space="preserve"> 297, Article Number 124938, </w:t>
            </w:r>
            <w:r w:rsidRPr="00D054E0">
              <w:rPr>
                <w:b/>
              </w:rPr>
              <w:t>2019</w:t>
            </w:r>
            <w:r w:rsidRPr="00D054E0">
              <w:t>.</w:t>
            </w:r>
          </w:p>
          <w:p w14:paraId="593620F8" w14:textId="7340BDCE" w:rsidR="00D054E0" w:rsidRPr="00D054E0" w:rsidRDefault="00D054E0" w:rsidP="00D054E0">
            <w:pPr>
              <w:spacing w:before="120" w:after="120"/>
              <w:jc w:val="both"/>
            </w:pPr>
            <w:r w:rsidRPr="00D054E0">
              <w:rPr>
                <w:b/>
              </w:rPr>
              <w:t>BUREŠOVÁ, I. (55%)</w:t>
            </w:r>
            <w:r w:rsidRPr="00D054E0">
              <w:t>, SALEK, R.</w:t>
            </w:r>
            <w:r w:rsidR="00213912">
              <w:t xml:space="preserve"> </w:t>
            </w:r>
            <w:r w:rsidRPr="00D054E0">
              <w:t xml:space="preserve">N., VARGA, E., MASAŘÍKOVÁ, L., BUREŠ, D.: The effect of Chios mastic gum addition on the characteristics of rice dough and bread. </w:t>
            </w:r>
            <w:r w:rsidR="004310C3" w:rsidRPr="00D054E0">
              <w:rPr>
                <w:i/>
                <w:iCs/>
              </w:rPr>
              <w:t>LWT</w:t>
            </w:r>
            <w:r w:rsidR="004310C3">
              <w:rPr>
                <w:i/>
                <w:iCs/>
              </w:rPr>
              <w:t xml:space="preserve"> – Food</w:t>
            </w:r>
            <w:r w:rsidRPr="00D054E0">
              <w:rPr>
                <w:i/>
                <w:iCs/>
              </w:rPr>
              <w:t xml:space="preserve"> Science and Technology</w:t>
            </w:r>
            <w:r w:rsidRPr="00D054E0">
              <w:t xml:space="preserve"> 81, 299-305, </w:t>
            </w:r>
            <w:r w:rsidRPr="00D054E0">
              <w:rPr>
                <w:b/>
              </w:rPr>
              <w:t>2017</w:t>
            </w:r>
            <w:r w:rsidRPr="00D054E0">
              <w:t>.</w:t>
            </w:r>
          </w:p>
          <w:p w14:paraId="28C99BA9" w14:textId="7CD7B53E" w:rsidR="00213912" w:rsidRDefault="00D054E0" w:rsidP="00213912">
            <w:pPr>
              <w:tabs>
                <w:tab w:val="left" w:pos="567"/>
              </w:tabs>
              <w:spacing w:before="120" w:after="120"/>
              <w:jc w:val="both"/>
              <w:rPr>
                <w:rFonts w:eastAsia="Arial Unicode MS" w:cs="Cambria"/>
                <w:b/>
                <w:caps/>
              </w:rPr>
            </w:pPr>
            <w:r w:rsidRPr="00D054E0">
              <w:rPr>
                <w:rFonts w:eastAsia="Arial Unicode MS" w:cs="Cambria"/>
                <w:b/>
                <w:caps/>
              </w:rPr>
              <w:t>Burešová</w:t>
            </w:r>
            <w:r w:rsidRPr="00D054E0">
              <w:rPr>
                <w:rFonts w:eastAsia="Arial Unicode MS" w:cs="Cambria"/>
                <w:b/>
              </w:rPr>
              <w:t>, I.</w:t>
            </w:r>
            <w:r w:rsidR="00213912">
              <w:rPr>
                <w:rFonts w:eastAsia="Arial Unicode MS" w:cs="Cambria"/>
                <w:b/>
              </w:rPr>
              <w:t xml:space="preserve"> </w:t>
            </w:r>
            <w:r w:rsidRPr="00D054E0">
              <w:rPr>
                <w:rFonts w:eastAsia="Arial Unicode MS" w:cs="Cambria"/>
                <w:b/>
              </w:rPr>
              <w:t>(40%)</w:t>
            </w:r>
            <w:r w:rsidRPr="00D054E0">
              <w:rPr>
                <w:rFonts w:eastAsia="Arial Unicode MS" w:cs="Cambria"/>
              </w:rPr>
              <w:t xml:space="preserve">, </w:t>
            </w:r>
            <w:r w:rsidRPr="00D054E0">
              <w:rPr>
                <w:rFonts w:eastAsia="Arial Unicode MS" w:cs="Cambria"/>
                <w:caps/>
              </w:rPr>
              <w:t>Tokár, M., Mareček, J., Hřivna, L., Faměra, O., Šottníková</w:t>
            </w:r>
            <w:r w:rsidRPr="00D054E0">
              <w:rPr>
                <w:rFonts w:eastAsia="Arial Unicode MS" w:cs="Cambria"/>
              </w:rPr>
              <w:t>, V.</w:t>
            </w:r>
            <w:r w:rsidR="00213912">
              <w:rPr>
                <w:rFonts w:eastAsia="Arial Unicode MS" w:cs="Cambria"/>
              </w:rPr>
              <w:t>:</w:t>
            </w:r>
            <w:r w:rsidRPr="00D054E0">
              <w:rPr>
                <w:rFonts w:eastAsia="Arial Unicode MS" w:cs="Cambria"/>
              </w:rPr>
              <w:t xml:space="preserve"> The comparison of the effect of added amaranth, buckwheat, chickpea, corn, millet and quinoa flour on rice dough rheological characteristics, textural and sensory quality of bread. </w:t>
            </w:r>
            <w:r w:rsidRPr="00213912">
              <w:rPr>
                <w:rFonts w:eastAsia="Arial Unicode MS" w:cs="Cambria"/>
                <w:i/>
                <w:iCs/>
              </w:rPr>
              <w:t>Journal of Cereal Science</w:t>
            </w:r>
            <w:r w:rsidR="00213912">
              <w:rPr>
                <w:rFonts w:eastAsia="Arial Unicode MS" w:cs="Cambria"/>
                <w:i/>
                <w:iCs/>
              </w:rPr>
              <w:t xml:space="preserve"> </w:t>
            </w:r>
            <w:r w:rsidRPr="00D054E0">
              <w:rPr>
                <w:rFonts w:eastAsia="Arial Unicode MS" w:cs="Cambria"/>
              </w:rPr>
              <w:t xml:space="preserve">75, 158-164, </w:t>
            </w:r>
            <w:r w:rsidRPr="00D054E0">
              <w:rPr>
                <w:rFonts w:eastAsia="Arial Unicode MS" w:cs="Cambria"/>
                <w:b/>
              </w:rPr>
              <w:t>2017</w:t>
            </w:r>
            <w:r w:rsidRPr="00D054E0">
              <w:rPr>
                <w:rFonts w:eastAsia="Arial Unicode MS" w:cs="Cambria"/>
              </w:rPr>
              <w:t>.</w:t>
            </w:r>
            <w:r w:rsidR="00213912" w:rsidRPr="00D054E0">
              <w:rPr>
                <w:rFonts w:eastAsia="Arial Unicode MS" w:cs="Cambria"/>
                <w:b/>
                <w:caps/>
              </w:rPr>
              <w:t xml:space="preserve"> </w:t>
            </w:r>
          </w:p>
          <w:p w14:paraId="3DD233A8" w14:textId="5965611C" w:rsidR="00D054E0" w:rsidRPr="00CF00CE" w:rsidRDefault="00213912" w:rsidP="00213912">
            <w:pPr>
              <w:tabs>
                <w:tab w:val="left" w:pos="567"/>
              </w:tabs>
              <w:spacing w:before="120" w:after="120"/>
              <w:jc w:val="both"/>
            </w:pPr>
            <w:r w:rsidRPr="00D054E0">
              <w:rPr>
                <w:rFonts w:eastAsia="Arial Unicode MS" w:cs="Cambria"/>
                <w:b/>
                <w:caps/>
              </w:rPr>
              <w:t>BUREŠOVÁ, I. (60%)</w:t>
            </w:r>
            <w:r w:rsidRPr="00D054E0">
              <w:rPr>
                <w:rFonts w:eastAsia="Arial Unicode MS" w:cs="Cambria"/>
                <w:caps/>
              </w:rPr>
              <w:t>, KubÍnek, R.:</w:t>
            </w:r>
            <w:r w:rsidRPr="00D054E0">
              <w:rPr>
                <w:rFonts w:eastAsia="Arial Unicode MS" w:cs="Cambria"/>
              </w:rPr>
              <w:t xml:space="preserve"> The behavior of amaranth, chickpea, millet, corn, quinoa, buckwheat and rice doughs under shear oscillatory and uniaxial elongational tests simulating proving and baking. </w:t>
            </w:r>
            <w:r w:rsidRPr="00D054E0">
              <w:rPr>
                <w:rFonts w:eastAsia="Arial Unicode MS" w:cs="Cambria"/>
                <w:i/>
              </w:rPr>
              <w:t>Journal of Texture Studies</w:t>
            </w:r>
            <w:r w:rsidRPr="00D054E0">
              <w:rPr>
                <w:rFonts w:eastAsia="Arial Unicode MS" w:cs="Cambria"/>
              </w:rPr>
              <w:t xml:space="preserve"> 47(5), 423-431, </w:t>
            </w:r>
            <w:r w:rsidRPr="00D054E0">
              <w:rPr>
                <w:rFonts w:eastAsia="Arial Unicode MS" w:cs="Cambria"/>
                <w:b/>
              </w:rPr>
              <w:t>2016</w:t>
            </w:r>
            <w:r w:rsidRPr="00D054E0">
              <w:rPr>
                <w:rFonts w:eastAsia="Arial Unicode MS" w:cs="Cambria"/>
              </w:rPr>
              <w:t xml:space="preserve">. </w:t>
            </w:r>
          </w:p>
        </w:tc>
      </w:tr>
      <w:tr w:rsidR="00005355" w:rsidRPr="00CF00CE" w14:paraId="0FBB6C6E"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24BC46D" w14:textId="0F5F8A1F" w:rsidR="00005355" w:rsidRPr="00CF00CE" w:rsidRDefault="00557F74" w:rsidP="00005355">
            <w:pPr>
              <w:suppressAutoHyphens/>
            </w:pPr>
            <w:r>
              <w:rPr>
                <w:b/>
              </w:rPr>
              <w:t>P</w:t>
            </w:r>
            <w:r w:rsidR="00005355" w:rsidRPr="00CF00CE">
              <w:rPr>
                <w:b/>
              </w:rPr>
              <w:t>ůsobení v zahraničí</w:t>
            </w:r>
          </w:p>
        </w:tc>
      </w:tr>
      <w:tr w:rsidR="00005355" w:rsidRPr="00CF00CE" w14:paraId="4B9B451F"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48B3D4" w14:textId="77777777" w:rsidR="00005355" w:rsidRDefault="00005355" w:rsidP="008A3328">
            <w:pPr>
              <w:suppressAutoHyphens/>
            </w:pPr>
            <w:r w:rsidRPr="00CF00CE">
              <w:t>---</w:t>
            </w:r>
          </w:p>
          <w:p w14:paraId="52FBF057" w14:textId="77777777" w:rsidR="00AB58BE" w:rsidRDefault="00AB58BE" w:rsidP="008A3328">
            <w:pPr>
              <w:suppressAutoHyphens/>
            </w:pPr>
          </w:p>
          <w:p w14:paraId="19F0F2B2" w14:textId="26400DE7" w:rsidR="00AB58BE" w:rsidRPr="00CF00CE" w:rsidRDefault="00AB58BE" w:rsidP="008A3328">
            <w:pPr>
              <w:suppressAutoHyphens/>
            </w:pPr>
          </w:p>
        </w:tc>
      </w:tr>
      <w:tr w:rsidR="00005355" w:rsidRPr="00CF00CE" w14:paraId="7C469119"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B7816B" w14:textId="77777777" w:rsidR="00005355" w:rsidRPr="00CF00CE" w:rsidRDefault="00005355" w:rsidP="00005355">
            <w:pPr>
              <w:suppressAutoHyphens/>
              <w:jc w:val="both"/>
            </w:pPr>
            <w:r w:rsidRPr="00CF00CE">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ECA078" w14:textId="77777777" w:rsidR="00005355" w:rsidRPr="00CF00CE"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0D4D0B9" w14:textId="77777777" w:rsidR="00005355" w:rsidRPr="00CF00CE" w:rsidRDefault="00005355" w:rsidP="00005355">
            <w:pPr>
              <w:suppressAutoHyphens/>
              <w:jc w:val="both"/>
            </w:pPr>
            <w:r w:rsidRPr="00CF00CE">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57F45E" w14:textId="77777777" w:rsidR="00005355" w:rsidRPr="00CF00CE" w:rsidRDefault="00005355" w:rsidP="00005355">
            <w:pPr>
              <w:suppressAutoHyphens/>
              <w:jc w:val="both"/>
            </w:pPr>
          </w:p>
        </w:tc>
      </w:tr>
      <w:tr w:rsidR="00005355" w:rsidRPr="00005355" w14:paraId="637F25B4"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7D9BF7D2" w14:textId="77777777" w:rsidR="00005355" w:rsidRPr="00005355" w:rsidRDefault="00005355" w:rsidP="00005355">
            <w:pPr>
              <w:suppressAutoHyphens/>
              <w:jc w:val="both"/>
            </w:pPr>
            <w:r w:rsidRPr="00005355">
              <w:rPr>
                <w:b/>
                <w:sz w:val="28"/>
              </w:rPr>
              <w:t>C-I – Personální zabezpečení</w:t>
            </w:r>
          </w:p>
        </w:tc>
      </w:tr>
      <w:tr w:rsidR="00005355" w:rsidRPr="00005355" w14:paraId="102A71A5"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1FD65252"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C20C4CA" w14:textId="77777777" w:rsidR="00005355" w:rsidRPr="00005355" w:rsidRDefault="00005355" w:rsidP="00005355">
            <w:r w:rsidRPr="00005355">
              <w:t>Univerzita Tomáše Bati ve Zlíně</w:t>
            </w:r>
          </w:p>
        </w:tc>
      </w:tr>
      <w:tr w:rsidR="00005355" w:rsidRPr="00005355" w14:paraId="254DFFEE"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7568EF3"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B6C91B" w14:textId="77777777" w:rsidR="00005355" w:rsidRPr="00005355" w:rsidRDefault="00005355" w:rsidP="00005355">
            <w:pPr>
              <w:suppressAutoHyphens/>
              <w:jc w:val="both"/>
            </w:pPr>
            <w:r w:rsidRPr="00005355">
              <w:t>Fakulta technologická</w:t>
            </w:r>
          </w:p>
        </w:tc>
      </w:tr>
      <w:tr w:rsidR="00005355" w:rsidRPr="00005355" w14:paraId="477F7A6E"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C600F40"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35D028" w14:textId="5498F636" w:rsidR="00005355" w:rsidRPr="00005355" w:rsidRDefault="0069067B" w:rsidP="00005355">
            <w:pPr>
              <w:suppressAutoHyphens/>
              <w:jc w:val="both"/>
            </w:pPr>
            <w:r w:rsidRPr="0069067B">
              <w:rPr>
                <w:lang w:val="en-GB"/>
              </w:rPr>
              <w:t>Chemistry, Technology and Analysis of Food</w:t>
            </w:r>
          </w:p>
        </w:tc>
      </w:tr>
      <w:tr w:rsidR="00005355" w:rsidRPr="00005355" w14:paraId="5885918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0889705"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16521E" w14:textId="77777777" w:rsidR="00005355" w:rsidRPr="00005355" w:rsidRDefault="00005355" w:rsidP="00005355">
            <w:pPr>
              <w:spacing w:beforeAutospacing="1"/>
              <w:jc w:val="both"/>
              <w:rPr>
                <w:b/>
              </w:rPr>
            </w:pPr>
            <w:bookmarkStart w:id="152" w:name="Fišera"/>
            <w:bookmarkEnd w:id="152"/>
            <w:r w:rsidRPr="00005355">
              <w:rPr>
                <w:rFonts w:eastAsia="Trebuchet MS" w:cs="Trebuchet MS"/>
                <w:b/>
                <w:szCs w:val="22"/>
                <w:lang w:eastAsia="en-US"/>
              </w:rPr>
              <w:t>Miroslav Fišera</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58FE52"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32188B0" w14:textId="77777777" w:rsidR="00005355" w:rsidRPr="00005355" w:rsidRDefault="00005355" w:rsidP="00005355">
            <w:pPr>
              <w:suppressAutoHyphens/>
              <w:jc w:val="both"/>
            </w:pPr>
            <w:r w:rsidRPr="00005355">
              <w:t>doc. Ing., CSc.</w:t>
            </w:r>
          </w:p>
        </w:tc>
      </w:tr>
      <w:tr w:rsidR="00005355" w:rsidRPr="00005355" w14:paraId="71E927D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2C5D08"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F9BAD9" w14:textId="77777777" w:rsidR="00005355" w:rsidRPr="00005355" w:rsidRDefault="00005355" w:rsidP="00005355">
            <w:pPr>
              <w:suppressAutoHyphens/>
              <w:jc w:val="both"/>
            </w:pPr>
            <w:r w:rsidRPr="00005355">
              <w:t>1958</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681E07C" w14:textId="77777777" w:rsidR="00005355" w:rsidRPr="00005355" w:rsidRDefault="00005355" w:rsidP="00005355">
            <w:pPr>
              <w:suppressAutoHyphens/>
              <w:jc w:val="both"/>
            </w:pPr>
            <w:r w:rsidRPr="00005355">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8DE417"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74278A"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1DA32A" w14:textId="77777777" w:rsidR="00005355" w:rsidRPr="00005355" w:rsidRDefault="00005355" w:rsidP="00005355">
            <w:pPr>
              <w:suppressAutoHyphens/>
              <w:jc w:val="both"/>
            </w:pPr>
            <w:r w:rsidRPr="00005355">
              <w:t>20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09476A"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B05A074" w14:textId="77777777" w:rsidR="00005355" w:rsidRPr="00005355" w:rsidRDefault="00005355" w:rsidP="00005355">
            <w:pPr>
              <w:suppressAutoHyphens/>
              <w:jc w:val="both"/>
            </w:pPr>
            <w:r w:rsidRPr="00005355">
              <w:t>N</w:t>
            </w:r>
          </w:p>
        </w:tc>
      </w:tr>
      <w:tr w:rsidR="00005355" w:rsidRPr="00005355" w14:paraId="526BFB38"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8A9D7DE" w14:textId="77777777" w:rsidR="00005355" w:rsidRPr="00005355" w:rsidRDefault="00005355" w:rsidP="00005355">
            <w:pPr>
              <w:suppressAutoHyphens/>
              <w:jc w:val="both"/>
            </w:pPr>
            <w:r w:rsidRPr="00005355">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6CB3032" w14:textId="2D591D0A" w:rsidR="00005355" w:rsidRPr="00005355" w:rsidRDefault="00F60F50"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04D21D"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DAE93" w14:textId="1AB4462E" w:rsidR="00005355" w:rsidRPr="00005355" w:rsidRDefault="00F60F50" w:rsidP="00005355">
            <w:pPr>
              <w:suppressAutoHyphens/>
              <w:jc w:val="both"/>
            </w:pPr>
            <w:r>
              <w:t>20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21F29FA"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9A16DE" w14:textId="251A78AB" w:rsidR="00005355" w:rsidRPr="00005355" w:rsidRDefault="00F60F50" w:rsidP="00005355">
            <w:pPr>
              <w:suppressAutoHyphens/>
              <w:jc w:val="both"/>
            </w:pPr>
            <w:r>
              <w:t>N</w:t>
            </w:r>
          </w:p>
        </w:tc>
      </w:tr>
      <w:tr w:rsidR="00005355" w:rsidRPr="00005355" w14:paraId="713853E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3917281"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DE28C90"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375804" w14:textId="77777777" w:rsidR="00005355" w:rsidRPr="00005355" w:rsidRDefault="00005355" w:rsidP="00005355">
            <w:pPr>
              <w:suppressAutoHyphens/>
              <w:jc w:val="both"/>
            </w:pPr>
            <w:r w:rsidRPr="00005355">
              <w:rPr>
                <w:b/>
              </w:rPr>
              <w:t>rozsah</w:t>
            </w:r>
          </w:p>
        </w:tc>
      </w:tr>
      <w:tr w:rsidR="00005355" w:rsidRPr="00005355" w14:paraId="21F56C96"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F81645" w14:textId="77777777" w:rsidR="00005355" w:rsidRPr="00005355" w:rsidRDefault="00005355" w:rsidP="00005355">
            <w:pPr>
              <w:suppressAutoHyphens/>
              <w:jc w:val="both"/>
            </w:pPr>
            <w:r w:rsidRPr="00005355">
              <w:rPr>
                <w:rFonts w:cs="Cambria"/>
              </w:rPr>
              <w:t>VŠOH Brno</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7B1C07" w14:textId="77777777" w:rsidR="00005355" w:rsidRPr="00005355" w:rsidRDefault="00005355" w:rsidP="00005355">
            <w:pPr>
              <w:suppressAutoHyphens/>
              <w:jc w:val="both"/>
            </w:pPr>
            <w:r w:rsidRPr="00005355">
              <w:rPr>
                <w:rFonts w:cs="Cambria"/>
              </w:rPr>
              <w:t>pp.</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EEEC8C" w14:textId="77777777" w:rsidR="00005355" w:rsidRPr="00005355" w:rsidRDefault="00005355" w:rsidP="00005355">
            <w:pPr>
              <w:suppressAutoHyphens/>
              <w:jc w:val="both"/>
            </w:pPr>
            <w:r w:rsidRPr="00005355">
              <w:rPr>
                <w:rFonts w:cs="Cambria"/>
              </w:rPr>
              <w:t>40</w:t>
            </w:r>
          </w:p>
        </w:tc>
      </w:tr>
      <w:tr w:rsidR="00005355" w:rsidRPr="00005355" w14:paraId="1E557D0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537E89"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2A2D45"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17639D" w14:textId="77777777" w:rsidR="00005355" w:rsidRPr="00005355" w:rsidRDefault="00005355" w:rsidP="00005355">
            <w:pPr>
              <w:suppressAutoHyphens/>
              <w:jc w:val="both"/>
            </w:pPr>
          </w:p>
        </w:tc>
      </w:tr>
      <w:tr w:rsidR="00005355" w:rsidRPr="00005355" w14:paraId="7DFD7397"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AABDE7"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441585"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FA578C" w14:textId="77777777" w:rsidR="00005355" w:rsidRPr="00005355" w:rsidRDefault="00005355" w:rsidP="00005355">
            <w:pPr>
              <w:suppressAutoHyphens/>
              <w:jc w:val="both"/>
            </w:pPr>
          </w:p>
        </w:tc>
      </w:tr>
      <w:tr w:rsidR="00005355" w:rsidRPr="00005355" w14:paraId="62DDD33C"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2AA6FA52"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424802D3"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72FD8E85" w14:textId="0C6A3FA4" w:rsidR="00005355" w:rsidRDefault="00AC1748" w:rsidP="00F27493">
            <w:pPr>
              <w:suppressAutoHyphens/>
              <w:spacing w:before="120" w:after="60"/>
              <w:jc w:val="both"/>
              <w:rPr>
                <w:szCs w:val="21"/>
              </w:rPr>
            </w:pPr>
            <w:r w:rsidRPr="00AC1748">
              <w:rPr>
                <w:color w:val="000000"/>
                <w:bdr w:val="none" w:sz="0" w:space="0" w:color="auto" w:frame="1"/>
                <w:lang w:val="en-GB"/>
              </w:rPr>
              <w:lastRenderedPageBreak/>
              <w:t>Instrumental Analytical Chemistry</w:t>
            </w:r>
            <w:r w:rsidRPr="00005355">
              <w:rPr>
                <w:szCs w:val="21"/>
              </w:rPr>
              <w:t xml:space="preserve"> </w:t>
            </w:r>
            <w:r w:rsidR="00005355" w:rsidRPr="00005355">
              <w:rPr>
                <w:szCs w:val="21"/>
              </w:rPr>
              <w:t>(</w:t>
            </w:r>
            <w:r w:rsidR="00005355" w:rsidRPr="00F37077">
              <w:rPr>
                <w:szCs w:val="21"/>
              </w:rPr>
              <w:t>30%)</w:t>
            </w:r>
          </w:p>
          <w:p w14:paraId="14C1BC14" w14:textId="77777777" w:rsidR="00F27493" w:rsidRPr="00005355" w:rsidRDefault="00F27493" w:rsidP="00F27493">
            <w:pPr>
              <w:suppressAutoHyphens/>
              <w:jc w:val="both"/>
              <w:rPr>
                <w:szCs w:val="21"/>
              </w:rPr>
            </w:pPr>
          </w:p>
          <w:p w14:paraId="04516979" w14:textId="77777777" w:rsidR="00005355" w:rsidRPr="00005355" w:rsidRDefault="00005355" w:rsidP="00F27493">
            <w:pPr>
              <w:suppressAutoHyphens/>
              <w:spacing w:before="60" w:after="120"/>
              <w:jc w:val="both"/>
              <w:rPr>
                <w:b/>
                <w:sz w:val="21"/>
                <w:szCs w:val="21"/>
                <w:u w:val="single"/>
              </w:rPr>
            </w:pPr>
            <w:r w:rsidRPr="00005355">
              <w:rPr>
                <w:b/>
                <w:szCs w:val="21"/>
                <w:u w:val="single"/>
              </w:rPr>
              <w:t>Školitel, vyučující</w:t>
            </w:r>
          </w:p>
        </w:tc>
      </w:tr>
      <w:tr w:rsidR="00005355" w:rsidRPr="00005355" w14:paraId="46DB74C8"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FA13783" w14:textId="77777777" w:rsidR="00005355" w:rsidRPr="00005355" w:rsidRDefault="00005355" w:rsidP="00005355">
            <w:pPr>
              <w:suppressAutoHyphens/>
              <w:jc w:val="both"/>
            </w:pPr>
            <w:r w:rsidRPr="00005355">
              <w:rPr>
                <w:b/>
              </w:rPr>
              <w:t xml:space="preserve">Údaje o vzdělání na VŠ </w:t>
            </w:r>
          </w:p>
        </w:tc>
      </w:tr>
      <w:tr w:rsidR="00005355" w:rsidRPr="00005355" w14:paraId="0698A5A6"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1BEE7A" w14:textId="77777777" w:rsidR="00005355" w:rsidRPr="00005355" w:rsidRDefault="00005355" w:rsidP="00005355">
            <w:pPr>
              <w:spacing w:before="120" w:after="120"/>
              <w:rPr>
                <w:sz w:val="21"/>
                <w:szCs w:val="21"/>
              </w:rPr>
            </w:pPr>
            <w:r w:rsidRPr="00005355">
              <w:t xml:space="preserve">1982: STU Bratislava, CHTF, </w:t>
            </w:r>
            <w:r w:rsidRPr="00005355">
              <w:rPr>
                <w:rFonts w:eastAsia="Calibri"/>
              </w:rPr>
              <w:t xml:space="preserve">SP Analytická a fyzikální chemie, </w:t>
            </w:r>
            <w:r w:rsidRPr="00005355">
              <w:t>obor Analytická chemie, CSc.</w:t>
            </w:r>
          </w:p>
        </w:tc>
      </w:tr>
      <w:tr w:rsidR="00005355" w:rsidRPr="00005355" w14:paraId="09169E42"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17975D" w14:textId="77777777" w:rsidR="00005355" w:rsidRPr="00005355" w:rsidRDefault="00005355" w:rsidP="00005355">
            <w:pPr>
              <w:suppressAutoHyphens/>
              <w:jc w:val="both"/>
            </w:pPr>
            <w:r w:rsidRPr="00005355">
              <w:rPr>
                <w:b/>
              </w:rPr>
              <w:t>Údaje o odborném působení od absolvování VŠ</w:t>
            </w:r>
          </w:p>
        </w:tc>
      </w:tr>
      <w:tr w:rsidR="00005355" w:rsidRPr="00005355" w14:paraId="52D0D264"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C20ACA" w14:textId="77777777" w:rsidR="00005355" w:rsidRPr="00005355" w:rsidRDefault="00005355" w:rsidP="00005355">
            <w:pPr>
              <w:spacing w:before="60" w:after="20"/>
              <w:jc w:val="both"/>
            </w:pPr>
            <w:r w:rsidRPr="00005355">
              <w:t>1982 – 1990: Chemické závody Juraja Dimitrova, Bratislava, vedoucí analytik odd. TK</w:t>
            </w:r>
          </w:p>
          <w:p w14:paraId="0624C5CC" w14:textId="77777777" w:rsidR="00005355" w:rsidRPr="00005355" w:rsidRDefault="00005355" w:rsidP="00657F51">
            <w:pPr>
              <w:spacing w:before="20" w:after="20"/>
              <w:jc w:val="both"/>
            </w:pPr>
            <w:r w:rsidRPr="00005355">
              <w:t>1990 – 1994: STU Bratislava, CHTF, Katedra analytické chemie, odborný asistent</w:t>
            </w:r>
          </w:p>
          <w:p w14:paraId="4BC4D17D" w14:textId="77777777" w:rsidR="00005355" w:rsidRPr="00005355" w:rsidRDefault="00005355" w:rsidP="00657F51">
            <w:pPr>
              <w:spacing w:before="20" w:after="20"/>
              <w:jc w:val="both"/>
            </w:pPr>
            <w:r w:rsidRPr="00005355">
              <w:t>1994 – 2008: VUT Brno, FCH, odborný asistent, docent</w:t>
            </w:r>
          </w:p>
          <w:p w14:paraId="58A592F5" w14:textId="77777777" w:rsidR="00005355" w:rsidRPr="00005355" w:rsidRDefault="00005355" w:rsidP="00657F51">
            <w:pPr>
              <w:spacing w:before="20" w:after="20"/>
              <w:jc w:val="both"/>
            </w:pPr>
            <w:r w:rsidRPr="00005355">
              <w:t>2000 – 2006: VUT Brno, FCH, Ústav chemie potravin a biotechnologií, ředitel</w:t>
            </w:r>
          </w:p>
          <w:p w14:paraId="6303A615" w14:textId="77777777" w:rsidR="00005355" w:rsidRPr="00005355" w:rsidRDefault="00005355" w:rsidP="00657F51">
            <w:pPr>
              <w:spacing w:before="20" w:after="20"/>
              <w:jc w:val="both"/>
            </w:pPr>
            <w:r w:rsidRPr="00005355">
              <w:t>2008 – 2011: UTB Zlín, FT, Ústav biochemie a analýzy potravin, docent a zástupce ředitele</w:t>
            </w:r>
          </w:p>
          <w:p w14:paraId="1E074EBE" w14:textId="77777777" w:rsidR="00005355" w:rsidRPr="00005355" w:rsidRDefault="00005355" w:rsidP="00657F51">
            <w:pPr>
              <w:spacing w:before="20" w:after="20"/>
              <w:jc w:val="both"/>
            </w:pPr>
            <w:r w:rsidRPr="00005355">
              <w:t>2011 – 2013: UTB Zlín, FT, Ústav analýzy a chemie potravin, ředitel</w:t>
            </w:r>
          </w:p>
          <w:p w14:paraId="1964A412" w14:textId="77777777" w:rsidR="00005355" w:rsidRPr="00005355" w:rsidRDefault="00005355" w:rsidP="00657F51">
            <w:pPr>
              <w:spacing w:before="20" w:after="20"/>
              <w:jc w:val="both"/>
            </w:pPr>
            <w:r w:rsidRPr="00005355">
              <w:t>2013 – dosud: UTB Zlín, FT, Ústav analýzy a chemie potravin, docent</w:t>
            </w:r>
          </w:p>
          <w:p w14:paraId="2ABA4E93" w14:textId="77777777" w:rsidR="00657F51" w:rsidRPr="00005355" w:rsidRDefault="00657F51" w:rsidP="00657F51">
            <w:pPr>
              <w:spacing w:before="20" w:after="20"/>
              <w:jc w:val="both"/>
            </w:pPr>
            <w:r w:rsidRPr="00005355">
              <w:t xml:space="preserve">2016 – </w:t>
            </w:r>
            <w:r>
              <w:t>2018</w:t>
            </w:r>
            <w:r w:rsidRPr="00005355">
              <w:t xml:space="preserve">: </w:t>
            </w:r>
            <w:r w:rsidRPr="00005355">
              <w:rPr>
                <w:rFonts w:cs="Cambria"/>
              </w:rPr>
              <w:t>VŠOH Brno</w:t>
            </w:r>
            <w:r w:rsidRPr="00005355">
              <w:t>, Katedra gastronomie, hotelnictví a cestovního ruchu, docent, vedoucí katedry</w:t>
            </w:r>
          </w:p>
          <w:p w14:paraId="44F7003C" w14:textId="4865190C" w:rsidR="00657F51" w:rsidRPr="00005355" w:rsidRDefault="00657F51" w:rsidP="00657F51">
            <w:pPr>
              <w:tabs>
                <w:tab w:val="left" w:pos="4335"/>
              </w:tabs>
              <w:suppressAutoHyphens/>
              <w:spacing w:before="20" w:after="60"/>
              <w:jc w:val="both"/>
              <w:rPr>
                <w:rFonts w:eastAsia="Trebuchet MS" w:cs="Trebuchet MS"/>
                <w:lang w:eastAsia="en-US"/>
              </w:rPr>
            </w:pPr>
            <w:r w:rsidRPr="00005355">
              <w:t>201</w:t>
            </w:r>
            <w:r>
              <w:t xml:space="preserve">8 </w:t>
            </w:r>
            <w:r w:rsidRPr="00005355">
              <w:t xml:space="preserve">– dosud: </w:t>
            </w:r>
            <w:r w:rsidRPr="00005355">
              <w:rPr>
                <w:rFonts w:cs="Cambria"/>
              </w:rPr>
              <w:t>VŠOH Brno</w:t>
            </w:r>
            <w:r w:rsidRPr="00005355">
              <w:t>, Katedra gastronomie, hotelnictví a cestovního ruchu, docent</w:t>
            </w:r>
          </w:p>
        </w:tc>
      </w:tr>
      <w:tr w:rsidR="00005355" w:rsidRPr="00005355" w14:paraId="755D3E81"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02422F1"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017C0C19"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533DB98" w14:textId="71AFD4E1"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rFonts w:eastAsia="Trebuchet MS"/>
                <w:b/>
                <w:bCs/>
                <w:lang w:eastAsia="en-US"/>
              </w:rPr>
              <w:t>2</w:t>
            </w:r>
            <w:r w:rsidR="00005355" w:rsidRPr="00005355">
              <w:rPr>
                <w:b/>
              </w:rPr>
              <w:t>1</w:t>
            </w:r>
            <w:r w:rsidR="00005355" w:rsidRPr="00005355">
              <w:t xml:space="preserve"> BP, </w:t>
            </w:r>
            <w:r w:rsidR="00005355" w:rsidRPr="00005355">
              <w:rPr>
                <w:b/>
              </w:rPr>
              <w:t>3</w:t>
            </w:r>
            <w:r w:rsidR="00005355" w:rsidRPr="00005355">
              <w:t xml:space="preserve"> DP, </w:t>
            </w:r>
            <w:r w:rsidR="00005355" w:rsidRPr="00005355">
              <w:rPr>
                <w:b/>
              </w:rPr>
              <w:t>2</w:t>
            </w:r>
            <w:r w:rsidR="00005355" w:rsidRPr="00005355">
              <w:t xml:space="preserve"> DisP.</w:t>
            </w:r>
          </w:p>
        </w:tc>
      </w:tr>
      <w:tr w:rsidR="00005355" w:rsidRPr="00005355" w14:paraId="494C8204"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EE8BF33" w14:textId="77777777" w:rsidR="00005355" w:rsidRPr="00005355" w:rsidRDefault="00005355" w:rsidP="00005355">
            <w:pPr>
              <w:suppressAutoHyphens/>
              <w:jc w:val="both"/>
              <w:rPr>
                <w:b/>
              </w:rPr>
            </w:pPr>
            <w:r w:rsidRPr="00005355">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11FBD023"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046C8E12"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5392FEF9" w14:textId="0FC47CEF"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26E65849"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24B6A9" w14:textId="77777777" w:rsidR="00005355" w:rsidRPr="00005355" w:rsidRDefault="00005355" w:rsidP="00005355">
            <w:pPr>
              <w:spacing w:before="40" w:after="40"/>
              <w:jc w:val="both"/>
            </w:pPr>
            <w:r w:rsidRPr="00005355">
              <w:t>Analytická chemie</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8037C0" w14:textId="77777777" w:rsidR="00005355" w:rsidRPr="00005355" w:rsidRDefault="00005355" w:rsidP="00005355">
            <w:pPr>
              <w:spacing w:before="40" w:after="40"/>
            </w:pPr>
            <w:r w:rsidRPr="00005355">
              <w:t>1998</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FE7B018" w14:textId="77777777" w:rsidR="00005355" w:rsidRPr="00005355" w:rsidRDefault="00005355" w:rsidP="00005355">
            <w:pPr>
              <w:spacing w:before="40" w:after="40"/>
            </w:pPr>
            <w:r w:rsidRPr="00005355">
              <w:rPr>
                <w:rFonts w:eastAsia="Calibri"/>
              </w:rPr>
              <w:t>VUT Brno</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65B5F8F"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6DDECB"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408F686" w14:textId="77777777" w:rsidR="00005355" w:rsidRPr="00005355" w:rsidRDefault="00005355" w:rsidP="00005355">
            <w:pPr>
              <w:suppressAutoHyphens/>
              <w:jc w:val="both"/>
            </w:pPr>
            <w:r w:rsidRPr="00005355">
              <w:rPr>
                <w:b/>
              </w:rPr>
              <w:t>ostatní</w:t>
            </w:r>
          </w:p>
        </w:tc>
      </w:tr>
      <w:tr w:rsidR="00005355" w:rsidRPr="00005355" w14:paraId="41D03AFB"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DD5A7AE" w14:textId="77777777" w:rsidR="00005355" w:rsidRPr="00005355" w:rsidRDefault="00005355" w:rsidP="00005355">
            <w:pPr>
              <w:suppressAutoHyphens/>
              <w:jc w:val="both"/>
              <w:rPr>
                <w:b/>
              </w:rPr>
            </w:pPr>
            <w:r w:rsidRPr="00005355">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8EC322"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57E0D22E"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66EC1EF4" w14:textId="6E671419" w:rsidR="00005355" w:rsidRPr="00005355" w:rsidRDefault="004D671B" w:rsidP="00005355">
            <w:pPr>
              <w:spacing w:beforeAutospacing="1" w:line="288" w:lineRule="auto"/>
              <w:jc w:val="both"/>
            </w:pPr>
            <w:r>
              <w:rPr>
                <w:b/>
              </w:rPr>
              <w:t>3</w:t>
            </w:r>
            <w:r w:rsidR="00AC7E03">
              <w:rPr>
                <w:b/>
              </w:rPr>
              <w:t>83</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B6C543B" w14:textId="1CDBABA7" w:rsidR="00005355" w:rsidRPr="00005355" w:rsidRDefault="004D671B" w:rsidP="00005355">
            <w:pPr>
              <w:spacing w:beforeAutospacing="1" w:line="288" w:lineRule="auto"/>
              <w:jc w:val="both"/>
            </w:pPr>
            <w:r>
              <w:rPr>
                <w:b/>
              </w:rPr>
              <w:t>46</w:t>
            </w:r>
            <w:r w:rsidR="00AC7E03">
              <w:rPr>
                <w:b/>
              </w:rPr>
              <w:t>1</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E809E3" w14:textId="3109AC52" w:rsidR="00005355" w:rsidRPr="00005355" w:rsidRDefault="00AC7E03" w:rsidP="00005355">
            <w:pPr>
              <w:spacing w:beforeAutospacing="1" w:line="288" w:lineRule="auto"/>
              <w:jc w:val="both"/>
            </w:pPr>
            <w:r>
              <w:rPr>
                <w:b/>
              </w:rPr>
              <w:t>neevid.</w:t>
            </w:r>
          </w:p>
        </w:tc>
      </w:tr>
      <w:tr w:rsidR="00005355" w:rsidRPr="00005355" w14:paraId="4DE26FE0"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739023" w14:textId="77777777" w:rsidR="00005355" w:rsidRPr="00005355" w:rsidRDefault="00005355" w:rsidP="00005355">
            <w:pPr>
              <w:suppressAutoHyphens/>
              <w:spacing w:before="40" w:after="40"/>
              <w:jc w:val="both"/>
            </w:pPr>
            <w:r w:rsidRPr="00005355">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6D9091" w14:textId="77777777" w:rsidR="00005355" w:rsidRPr="00005355" w:rsidRDefault="00005355" w:rsidP="00005355">
            <w:pPr>
              <w:suppressAutoHyphens/>
              <w:spacing w:before="40" w:after="40"/>
              <w:jc w:val="both"/>
            </w:pPr>
            <w:r w:rsidRPr="00005355">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E4FDC47"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28C23BDA"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E7EEC8B"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6455BE0" w14:textId="77777777" w:rsidR="00005355" w:rsidRPr="00005355" w:rsidRDefault="00005355" w:rsidP="00005355">
            <w:pPr>
              <w:suppressAutoHyphens/>
              <w:rPr>
                <w:b/>
              </w:rPr>
            </w:pPr>
          </w:p>
        </w:tc>
      </w:tr>
      <w:tr w:rsidR="00005355" w:rsidRPr="00005355" w14:paraId="00F50826"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2EAB381" w14:textId="2C4EC6D8"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15E123D4"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B5B3D5" w14:textId="2E6A530B" w:rsidR="007E40F8" w:rsidRPr="005444EA" w:rsidRDefault="007E40F8" w:rsidP="007E40F8">
            <w:pPr>
              <w:tabs>
                <w:tab w:val="left" w:pos="567"/>
              </w:tabs>
              <w:spacing w:before="100" w:after="100"/>
              <w:jc w:val="both"/>
            </w:pPr>
            <w:r w:rsidRPr="00AC7E03">
              <w:rPr>
                <w:bCs/>
                <w:caps/>
              </w:rPr>
              <w:t>Adámková</w:t>
            </w:r>
            <w:r>
              <w:rPr>
                <w:bCs/>
                <w:caps/>
              </w:rPr>
              <w:t xml:space="preserve">, </w:t>
            </w:r>
            <w:r w:rsidRPr="00AC7E03">
              <w:rPr>
                <w:bCs/>
                <w:caps/>
              </w:rPr>
              <w:t>A., Mlček</w:t>
            </w:r>
            <w:r>
              <w:rPr>
                <w:bCs/>
                <w:caps/>
              </w:rPr>
              <w:t xml:space="preserve">, </w:t>
            </w:r>
            <w:r w:rsidRPr="00AC7E03">
              <w:rPr>
                <w:bCs/>
                <w:caps/>
              </w:rPr>
              <w:t>J., Adámek</w:t>
            </w:r>
            <w:r>
              <w:rPr>
                <w:bCs/>
                <w:caps/>
              </w:rPr>
              <w:t>,</w:t>
            </w:r>
            <w:r w:rsidRPr="00AC7E03">
              <w:rPr>
                <w:bCs/>
                <w:caps/>
              </w:rPr>
              <w:t xml:space="preserve"> M., </w:t>
            </w:r>
            <w:r w:rsidRPr="00AC7E03">
              <w:rPr>
                <w:b/>
                <w:caps/>
              </w:rPr>
              <w:t>FIŠERA</w:t>
            </w:r>
            <w:r>
              <w:rPr>
                <w:b/>
                <w:caps/>
              </w:rPr>
              <w:t>,</w:t>
            </w:r>
            <w:r w:rsidRPr="00AC7E03">
              <w:rPr>
                <w:b/>
                <w:caps/>
              </w:rPr>
              <w:t xml:space="preserve"> M.</w:t>
            </w:r>
            <w:r>
              <w:rPr>
                <w:b/>
                <w:caps/>
              </w:rPr>
              <w:t xml:space="preserve"> (</w:t>
            </w:r>
            <w:r w:rsidR="00FE15E3">
              <w:rPr>
                <w:b/>
                <w:caps/>
              </w:rPr>
              <w:t>10</w:t>
            </w:r>
            <w:r>
              <w:rPr>
                <w:b/>
                <w:caps/>
              </w:rPr>
              <w:t>%)</w:t>
            </w:r>
            <w:r w:rsidRPr="00AC7E03">
              <w:rPr>
                <w:bCs/>
                <w:caps/>
              </w:rPr>
              <w:t>, Borkovcová</w:t>
            </w:r>
            <w:r>
              <w:rPr>
                <w:bCs/>
                <w:caps/>
              </w:rPr>
              <w:t>,</w:t>
            </w:r>
            <w:r w:rsidRPr="00AC7E03">
              <w:rPr>
                <w:bCs/>
                <w:caps/>
              </w:rPr>
              <w:t xml:space="preserve"> M., Bednářová</w:t>
            </w:r>
            <w:r>
              <w:rPr>
                <w:bCs/>
                <w:caps/>
              </w:rPr>
              <w:t>,</w:t>
            </w:r>
            <w:r w:rsidRPr="00AC7E03">
              <w:rPr>
                <w:bCs/>
                <w:caps/>
              </w:rPr>
              <w:t xml:space="preserve"> M., Hlobilová</w:t>
            </w:r>
            <w:r>
              <w:rPr>
                <w:bCs/>
                <w:caps/>
              </w:rPr>
              <w:t xml:space="preserve">, </w:t>
            </w:r>
            <w:r w:rsidRPr="00AC7E03">
              <w:rPr>
                <w:bCs/>
                <w:caps/>
              </w:rPr>
              <w:t>V., Vojáčková</w:t>
            </w:r>
            <w:r>
              <w:rPr>
                <w:bCs/>
                <w:caps/>
              </w:rPr>
              <w:t>,</w:t>
            </w:r>
            <w:r w:rsidRPr="00AC7E03">
              <w:rPr>
                <w:bCs/>
                <w:caps/>
              </w:rPr>
              <w:t xml:space="preserve"> K.</w:t>
            </w:r>
            <w:r>
              <w:rPr>
                <w:bCs/>
              </w:rPr>
              <w:t xml:space="preserve">: </w:t>
            </w:r>
            <w:r w:rsidRPr="005444EA">
              <w:rPr>
                <w:bCs/>
              </w:rPr>
              <w:t xml:space="preserve">Effect of temperature and feed on the mineral content and the content of selected heavy metals in mealworm. </w:t>
            </w:r>
            <w:r w:rsidRPr="00AC7E03">
              <w:rPr>
                <w:bCs/>
                <w:i/>
                <w:iCs/>
              </w:rPr>
              <w:t>Journal of Elementology</w:t>
            </w:r>
            <w:r>
              <w:rPr>
                <w:bCs/>
              </w:rPr>
              <w:t xml:space="preserve"> </w:t>
            </w:r>
            <w:r w:rsidRPr="005444EA">
              <w:rPr>
                <w:bCs/>
              </w:rPr>
              <w:t xml:space="preserve">3, </w:t>
            </w:r>
            <w:r w:rsidRPr="00AC7E03">
              <w:rPr>
                <w:b/>
              </w:rPr>
              <w:t>2020</w:t>
            </w:r>
            <w:r>
              <w:rPr>
                <w:bCs/>
              </w:rPr>
              <w:t xml:space="preserve">. </w:t>
            </w:r>
            <w:r w:rsidRPr="005444EA">
              <w:rPr>
                <w:bCs/>
              </w:rPr>
              <w:t>ISSN</w:t>
            </w:r>
            <w:r>
              <w:rPr>
                <w:bCs/>
              </w:rPr>
              <w:t xml:space="preserve"> </w:t>
            </w:r>
            <w:r w:rsidRPr="005444EA">
              <w:rPr>
                <w:bCs/>
              </w:rPr>
              <w:t>1644-2296</w:t>
            </w:r>
            <w:r>
              <w:rPr>
                <w:bCs/>
              </w:rPr>
              <w:t xml:space="preserve">. </w:t>
            </w:r>
            <w:r w:rsidRPr="005444EA">
              <w:rPr>
                <w:bCs/>
              </w:rPr>
              <w:t>DOI</w:t>
            </w:r>
            <w:r>
              <w:rPr>
                <w:bCs/>
              </w:rPr>
              <w:t xml:space="preserve"> </w:t>
            </w:r>
            <w:r w:rsidRPr="005444EA">
              <w:rPr>
                <w:bCs/>
              </w:rPr>
              <w:t>10.5601/jelem.2019.24.4.1932</w:t>
            </w:r>
            <w:r>
              <w:rPr>
                <w:bCs/>
              </w:rPr>
              <w:t>.</w:t>
            </w:r>
          </w:p>
          <w:p w14:paraId="67C6C663" w14:textId="43A8E612" w:rsidR="007E40F8" w:rsidRDefault="007E40F8" w:rsidP="007E40F8">
            <w:pPr>
              <w:spacing w:before="100" w:after="100"/>
              <w:jc w:val="both"/>
            </w:pPr>
            <w:r w:rsidRPr="00AC7E03">
              <w:rPr>
                <w:b/>
                <w:bCs/>
                <w:caps/>
              </w:rPr>
              <w:t>FIŠERA</w:t>
            </w:r>
            <w:r>
              <w:rPr>
                <w:b/>
                <w:bCs/>
                <w:caps/>
              </w:rPr>
              <w:t xml:space="preserve">, M. </w:t>
            </w:r>
            <w:r>
              <w:rPr>
                <w:b/>
                <w:caps/>
              </w:rPr>
              <w:t>(</w:t>
            </w:r>
            <w:r w:rsidR="00FE15E3">
              <w:rPr>
                <w:b/>
                <w:caps/>
              </w:rPr>
              <w:t>40</w:t>
            </w:r>
            <w:r>
              <w:rPr>
                <w:b/>
                <w:caps/>
              </w:rPr>
              <w:t>%)</w:t>
            </w:r>
            <w:r w:rsidRPr="00AC7E03">
              <w:rPr>
                <w:caps/>
              </w:rPr>
              <w:t>, Kráčmar</w:t>
            </w:r>
            <w:r>
              <w:rPr>
                <w:caps/>
              </w:rPr>
              <w:t>,</w:t>
            </w:r>
            <w:r w:rsidRPr="00AC7E03">
              <w:rPr>
                <w:caps/>
              </w:rPr>
              <w:t xml:space="preserve"> S</w:t>
            </w:r>
            <w:r>
              <w:rPr>
                <w:caps/>
              </w:rPr>
              <w:t>.</w:t>
            </w:r>
            <w:r w:rsidRPr="00AC7E03">
              <w:rPr>
                <w:caps/>
              </w:rPr>
              <w:t>, Šustová</w:t>
            </w:r>
            <w:r>
              <w:rPr>
                <w:caps/>
              </w:rPr>
              <w:t>,</w:t>
            </w:r>
            <w:r w:rsidRPr="00AC7E03">
              <w:rPr>
                <w:caps/>
              </w:rPr>
              <w:t xml:space="preserve"> K</w:t>
            </w:r>
            <w:r>
              <w:rPr>
                <w:caps/>
              </w:rPr>
              <w:t>.</w:t>
            </w:r>
            <w:r w:rsidRPr="00AC7E03">
              <w:rPr>
                <w:caps/>
              </w:rPr>
              <w:t>, Tvrzník</w:t>
            </w:r>
            <w:r>
              <w:rPr>
                <w:caps/>
              </w:rPr>
              <w:t>,</w:t>
            </w:r>
            <w:r w:rsidRPr="00AC7E03">
              <w:rPr>
                <w:caps/>
              </w:rPr>
              <w:t xml:space="preserve"> P</w:t>
            </w:r>
            <w:r>
              <w:rPr>
                <w:caps/>
              </w:rPr>
              <w:t>.</w:t>
            </w:r>
            <w:r w:rsidRPr="00AC7E03">
              <w:rPr>
                <w:caps/>
              </w:rPr>
              <w:t>, Velichová</w:t>
            </w:r>
            <w:r>
              <w:rPr>
                <w:caps/>
              </w:rPr>
              <w:t>,</w:t>
            </w:r>
            <w:r w:rsidRPr="00AC7E03">
              <w:rPr>
                <w:caps/>
              </w:rPr>
              <w:t xml:space="preserve"> H</w:t>
            </w:r>
            <w:r>
              <w:rPr>
                <w:caps/>
              </w:rPr>
              <w:t>.</w:t>
            </w:r>
            <w:r w:rsidRPr="00AC7E03">
              <w:rPr>
                <w:caps/>
              </w:rPr>
              <w:t>, Fišerová</w:t>
            </w:r>
            <w:r>
              <w:rPr>
                <w:caps/>
              </w:rPr>
              <w:t>,</w:t>
            </w:r>
            <w:r w:rsidRPr="00AC7E03">
              <w:rPr>
                <w:caps/>
              </w:rPr>
              <w:t xml:space="preserve"> L</w:t>
            </w:r>
            <w:r>
              <w:rPr>
                <w:caps/>
              </w:rPr>
              <w:t>.</w:t>
            </w:r>
            <w:r w:rsidRPr="00AC7E03">
              <w:rPr>
                <w:caps/>
              </w:rPr>
              <w:t>, Kubáň</w:t>
            </w:r>
            <w:r>
              <w:rPr>
                <w:caps/>
              </w:rPr>
              <w:t xml:space="preserve">, </w:t>
            </w:r>
            <w:r w:rsidRPr="00AC7E03">
              <w:rPr>
                <w:caps/>
              </w:rPr>
              <w:t>V.</w:t>
            </w:r>
            <w:r>
              <w:rPr>
                <w:caps/>
              </w:rPr>
              <w:t xml:space="preserve">: </w:t>
            </w:r>
            <w:r w:rsidRPr="0003085E">
              <w:t xml:space="preserve">Effects of </w:t>
            </w:r>
            <w:r>
              <w:t>t</w:t>
            </w:r>
            <w:r w:rsidRPr="0003085E">
              <w:t xml:space="preserve">he </w:t>
            </w:r>
            <w:r>
              <w:t>l</w:t>
            </w:r>
            <w:r w:rsidRPr="0003085E">
              <w:t xml:space="preserve">actation </w:t>
            </w:r>
            <w:r>
              <w:t>p</w:t>
            </w:r>
            <w:r w:rsidRPr="0003085E">
              <w:t xml:space="preserve">eriod, </w:t>
            </w:r>
            <w:r>
              <w:t>b</w:t>
            </w:r>
            <w:r w:rsidRPr="0003085E">
              <w:t xml:space="preserve">reed and </w:t>
            </w:r>
            <w:r>
              <w:t>f</w:t>
            </w:r>
            <w:r w:rsidRPr="0003085E">
              <w:t xml:space="preserve">eed on </w:t>
            </w:r>
            <w:r>
              <w:t>a</w:t>
            </w:r>
            <w:r w:rsidRPr="0003085E">
              <w:t xml:space="preserve">mino </w:t>
            </w:r>
            <w:r>
              <w:t>a</w:t>
            </w:r>
            <w:r w:rsidRPr="0003085E">
              <w:t xml:space="preserve">cids </w:t>
            </w:r>
            <w:r>
              <w:t>p</w:t>
            </w:r>
            <w:r w:rsidRPr="0003085E">
              <w:t xml:space="preserve">rofile of </w:t>
            </w:r>
            <w:r>
              <w:t>m</w:t>
            </w:r>
            <w:r w:rsidRPr="0003085E">
              <w:t xml:space="preserve">are’s </w:t>
            </w:r>
            <w:r>
              <w:t>m</w:t>
            </w:r>
            <w:r w:rsidRPr="0003085E">
              <w:t xml:space="preserve">ilk. </w:t>
            </w:r>
            <w:r w:rsidRPr="007E40F8">
              <w:rPr>
                <w:i/>
                <w:iCs/>
              </w:rPr>
              <w:t>Potravinarstvo Slovak Journal of Food</w:t>
            </w:r>
            <w:r w:rsidRPr="0003085E">
              <w:t xml:space="preserve"> </w:t>
            </w:r>
            <w:r w:rsidRPr="007E40F8">
              <w:rPr>
                <w:i/>
                <w:iCs/>
              </w:rPr>
              <w:t>Sciences</w:t>
            </w:r>
            <w:r>
              <w:rPr>
                <w:i/>
                <w:iCs/>
              </w:rPr>
              <w:t xml:space="preserve"> </w:t>
            </w:r>
            <w:r w:rsidRPr="0003085E">
              <w:t xml:space="preserve">14, </w:t>
            </w:r>
            <w:r w:rsidRPr="007E40F8">
              <w:rPr>
                <w:b/>
                <w:bCs/>
              </w:rPr>
              <w:t>2020</w:t>
            </w:r>
            <w:r>
              <w:t xml:space="preserve">. </w:t>
            </w:r>
            <w:r w:rsidRPr="0003085E">
              <w:t>https://doi.org/10.5219/1344</w:t>
            </w:r>
            <w:r>
              <w:t>.</w:t>
            </w:r>
          </w:p>
          <w:p w14:paraId="53465AB2" w14:textId="720C9541" w:rsidR="00005355" w:rsidRPr="00005355" w:rsidRDefault="00005355" w:rsidP="00AC7E03">
            <w:pPr>
              <w:spacing w:before="100" w:after="100"/>
              <w:jc w:val="both"/>
            </w:pPr>
            <w:r w:rsidRPr="00005355">
              <w:t xml:space="preserve">KRÁČMAR, S., </w:t>
            </w:r>
            <w:r w:rsidRPr="00005355">
              <w:rPr>
                <w:b/>
                <w:bCs/>
              </w:rPr>
              <w:t>FIŠERA, M. (30%)</w:t>
            </w:r>
            <w:r w:rsidRPr="00005355">
              <w:t xml:space="preserve">, PŘIKRYLOVÁ, V., FIŠEROVÁ, L., MÁLEK, Z., TVRZNÍK, P.:  Storage of extra virgin olive oil and its impact on fatty acid levels. </w:t>
            </w:r>
            <w:r w:rsidRPr="00005355">
              <w:rPr>
                <w:i/>
                <w:iCs/>
              </w:rPr>
              <w:t>Journal of Microbiology Biotechnology and Food Sciences</w:t>
            </w:r>
            <w:r w:rsidRPr="00005355">
              <w:t xml:space="preserve"> 8(5), 1228-1230, </w:t>
            </w:r>
            <w:r w:rsidRPr="00005355">
              <w:rPr>
                <w:b/>
                <w:bCs/>
              </w:rPr>
              <w:t>2019</w:t>
            </w:r>
            <w:r w:rsidRPr="00005355">
              <w:t>.</w:t>
            </w:r>
            <w:r w:rsidRPr="00005355">
              <w:rPr>
                <w:b/>
                <w:bCs/>
              </w:rPr>
              <w:t xml:space="preserve"> </w:t>
            </w:r>
            <w:r w:rsidRPr="00005355">
              <w:t>DOI 10.15414/jmbfs.2019.8.5.1228-1230.</w:t>
            </w:r>
          </w:p>
          <w:p w14:paraId="24D4E1A4" w14:textId="3F56FD25" w:rsidR="00005355" w:rsidRPr="00005355" w:rsidRDefault="00131C0B" w:rsidP="007E40F8">
            <w:pPr>
              <w:spacing w:before="100" w:after="100"/>
              <w:jc w:val="both"/>
            </w:pPr>
            <w:r w:rsidRPr="00F42504">
              <w:t xml:space="preserve">TVRZNÍK, P., JEŘÁBEK, T., KRÁČMAR, S., </w:t>
            </w:r>
            <w:r w:rsidRPr="00023114">
              <w:rPr>
                <w:b/>
              </w:rPr>
              <w:t>FIŠERA, M. (20%)</w:t>
            </w:r>
            <w:r w:rsidRPr="00F42504">
              <w:t>.</w:t>
            </w:r>
            <w:r>
              <w:t>:</w:t>
            </w:r>
            <w:r w:rsidRPr="00F42504">
              <w:t xml:space="preserve"> Changes in phenolic content in ground red pepper (capsicum annum l.) during storage. </w:t>
            </w:r>
            <w:r w:rsidRPr="00023114">
              <w:rPr>
                <w:i/>
              </w:rPr>
              <w:t>Journal of Microbiology, Biotechnology and Food Science</w:t>
            </w:r>
            <w:r w:rsidRPr="00F42504">
              <w:t>. 9(2)</w:t>
            </w:r>
            <w:r>
              <w:t>,</w:t>
            </w:r>
            <w:r w:rsidRPr="00F42504">
              <w:t xml:space="preserve"> 345-348, 2019, DOI 10.15414/jmbfs.2019.9.2.345-348</w:t>
            </w:r>
            <w:r w:rsidR="00005355" w:rsidRPr="00005355">
              <w:rPr>
                <w:caps/>
                <w:shd w:val="clear" w:color="auto" w:fill="FFFFFF"/>
              </w:rPr>
              <w:t xml:space="preserve">Sámek, D., Mišurcová, L., Machů, L., Buňková, L., Minařík, A., </w:t>
            </w:r>
            <w:r w:rsidR="00005355" w:rsidRPr="00005355">
              <w:rPr>
                <w:b/>
                <w:caps/>
                <w:shd w:val="clear" w:color="auto" w:fill="FFFFFF"/>
              </w:rPr>
              <w:t>Fišera, M. (5%)</w:t>
            </w:r>
            <w:r w:rsidR="00005355" w:rsidRPr="00005355">
              <w:rPr>
                <w:caps/>
                <w:shd w:val="clear" w:color="auto" w:fill="FFFFFF"/>
              </w:rPr>
              <w:t>:</w:t>
            </w:r>
            <w:r w:rsidR="00005355" w:rsidRPr="00005355">
              <w:rPr>
                <w:shd w:val="clear" w:color="auto" w:fill="FFFFFF"/>
              </w:rPr>
              <w:t xml:space="preserve"> Whole-cell protein profiles of disintegrated freshwater green algae and cyanobacterium. </w:t>
            </w:r>
            <w:r w:rsidR="00005355" w:rsidRPr="00005355">
              <w:rPr>
                <w:i/>
                <w:iCs/>
                <w:shd w:val="clear" w:color="auto" w:fill="FFFFFF"/>
              </w:rPr>
              <w:t>Journal of Aquatic Food Product Technology</w:t>
            </w:r>
            <w:r w:rsidR="00005355" w:rsidRPr="00005355">
              <w:rPr>
                <w:shd w:val="clear" w:color="auto" w:fill="FFFFFF"/>
              </w:rPr>
              <w:t xml:space="preserve"> </w:t>
            </w:r>
            <w:r w:rsidR="00005355" w:rsidRPr="00005355">
              <w:rPr>
                <w:iCs/>
                <w:shd w:val="clear" w:color="auto" w:fill="FFFFFF"/>
              </w:rPr>
              <w:t>25</w:t>
            </w:r>
            <w:r w:rsidR="00005355" w:rsidRPr="00005355">
              <w:rPr>
                <w:shd w:val="clear" w:color="auto" w:fill="FFFFFF"/>
              </w:rPr>
              <w:t xml:space="preserve">(1), 15-23, </w:t>
            </w:r>
            <w:r w:rsidR="00005355" w:rsidRPr="00005355">
              <w:rPr>
                <w:b/>
                <w:shd w:val="clear" w:color="auto" w:fill="FFFFFF"/>
              </w:rPr>
              <w:t>2016</w:t>
            </w:r>
            <w:r w:rsidR="00005355" w:rsidRPr="00005355">
              <w:rPr>
                <w:shd w:val="clear" w:color="auto" w:fill="FFFFFF"/>
              </w:rPr>
              <w:t>.</w:t>
            </w:r>
          </w:p>
        </w:tc>
      </w:tr>
      <w:tr w:rsidR="00005355" w:rsidRPr="00005355" w14:paraId="14907383"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92827EC" w14:textId="77777777" w:rsidR="00005355" w:rsidRPr="00005355" w:rsidRDefault="00005355" w:rsidP="00005355">
            <w:pPr>
              <w:suppressAutoHyphens/>
            </w:pPr>
            <w:r w:rsidRPr="00005355">
              <w:rPr>
                <w:b/>
              </w:rPr>
              <w:t>Působení v zahraničí</w:t>
            </w:r>
          </w:p>
        </w:tc>
      </w:tr>
      <w:tr w:rsidR="00005355" w:rsidRPr="00005355" w14:paraId="04D03831"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D1D473" w14:textId="17BFF392" w:rsidR="008A3328" w:rsidRPr="00005355" w:rsidRDefault="00005355" w:rsidP="00AC7E03">
            <w:pPr>
              <w:suppressAutoHyphens/>
            </w:pPr>
            <w:r w:rsidRPr="00005355">
              <w:t>---</w:t>
            </w:r>
          </w:p>
        </w:tc>
      </w:tr>
      <w:tr w:rsidR="00005355" w:rsidRPr="00005355" w14:paraId="0F32561C"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3085F4E"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3D1352"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91AFE6A"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9F093E" w14:textId="77777777" w:rsidR="00005355" w:rsidRPr="00005355" w:rsidRDefault="00005355" w:rsidP="00005355">
            <w:pPr>
              <w:suppressAutoHyphens/>
              <w:jc w:val="both"/>
            </w:pPr>
          </w:p>
        </w:tc>
      </w:tr>
      <w:tr w:rsidR="00005355" w:rsidRPr="00005355" w14:paraId="6E976077"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64E98B71" w14:textId="77777777" w:rsidR="00005355" w:rsidRPr="00005355" w:rsidRDefault="00005355" w:rsidP="00005355">
            <w:pPr>
              <w:suppressAutoHyphens/>
              <w:jc w:val="both"/>
            </w:pPr>
            <w:r w:rsidRPr="00005355">
              <w:rPr>
                <w:b/>
                <w:sz w:val="28"/>
              </w:rPr>
              <w:t>C-I – Personální zabezpečení</w:t>
            </w:r>
          </w:p>
        </w:tc>
      </w:tr>
      <w:tr w:rsidR="00005355" w:rsidRPr="00005355" w14:paraId="5A04454D"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05C9D15"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C02FF2D" w14:textId="77777777" w:rsidR="00005355" w:rsidRPr="00005355" w:rsidRDefault="00005355" w:rsidP="00005355">
            <w:r w:rsidRPr="00005355">
              <w:t>Univerzita Tomáše Bati ve Zlíně</w:t>
            </w:r>
          </w:p>
        </w:tc>
      </w:tr>
      <w:tr w:rsidR="00005355" w:rsidRPr="00005355" w14:paraId="2C4E2EEA"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0E380A6"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2CB4CCD" w14:textId="77777777" w:rsidR="00005355" w:rsidRPr="00005355" w:rsidRDefault="00005355" w:rsidP="00005355">
            <w:pPr>
              <w:suppressAutoHyphens/>
              <w:jc w:val="both"/>
            </w:pPr>
            <w:r w:rsidRPr="00005355">
              <w:t>Fakulta technologická</w:t>
            </w:r>
          </w:p>
        </w:tc>
      </w:tr>
      <w:tr w:rsidR="00005355" w:rsidRPr="00005355" w14:paraId="4E3524C9"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E6A83B3"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4B48CF" w14:textId="336373C6" w:rsidR="00005355" w:rsidRPr="00005355" w:rsidRDefault="0069067B" w:rsidP="00005355">
            <w:pPr>
              <w:suppressAutoHyphens/>
              <w:jc w:val="both"/>
            </w:pPr>
            <w:r w:rsidRPr="0069067B">
              <w:rPr>
                <w:lang w:val="en-GB"/>
              </w:rPr>
              <w:t>Chemistry, Technology and Analysis of Food</w:t>
            </w:r>
          </w:p>
        </w:tc>
      </w:tr>
      <w:tr w:rsidR="00005355" w:rsidRPr="00005355" w14:paraId="4F00931E"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7D108F6"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51AC51" w14:textId="77777777" w:rsidR="00005355" w:rsidRPr="00005355" w:rsidRDefault="00005355" w:rsidP="00005355">
            <w:pPr>
              <w:spacing w:beforeAutospacing="1"/>
              <w:jc w:val="both"/>
              <w:rPr>
                <w:b/>
              </w:rPr>
            </w:pPr>
            <w:bookmarkStart w:id="153" w:name="Jančová"/>
            <w:bookmarkEnd w:id="153"/>
            <w:r w:rsidRPr="00005355">
              <w:rPr>
                <w:rFonts w:eastAsia="Trebuchet MS" w:cs="Trebuchet MS"/>
                <w:b/>
                <w:szCs w:val="22"/>
                <w:lang w:eastAsia="en-US"/>
              </w:rPr>
              <w:t>Petra Jančová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D4C8F4C"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22115A" w14:textId="77777777" w:rsidR="00005355" w:rsidRPr="00005355" w:rsidRDefault="00005355" w:rsidP="00005355">
            <w:pPr>
              <w:suppressAutoHyphens/>
              <w:jc w:val="both"/>
            </w:pPr>
            <w:r w:rsidRPr="00005355">
              <w:t>Mgr., Ph.D.</w:t>
            </w:r>
          </w:p>
        </w:tc>
      </w:tr>
      <w:tr w:rsidR="00005355" w:rsidRPr="00005355" w14:paraId="759AC308"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18D59D"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C7E192" w14:textId="77777777" w:rsidR="00005355" w:rsidRPr="00005355" w:rsidRDefault="00005355" w:rsidP="00005355">
            <w:pPr>
              <w:suppressAutoHyphens/>
              <w:jc w:val="both"/>
            </w:pPr>
            <w:r w:rsidRPr="00005355">
              <w:t>1982</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A256958" w14:textId="77777777" w:rsidR="00005355" w:rsidRPr="00005355" w:rsidRDefault="00005355" w:rsidP="00005355">
            <w:pPr>
              <w:suppressAutoHyphens/>
              <w:jc w:val="both"/>
            </w:pPr>
            <w:r w:rsidRPr="00005355">
              <w:rPr>
                <w:b/>
              </w:rPr>
              <w:t>typ vztahu k VŠ</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8471D80"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B438ABE"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2E93A9"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AE37EF5"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8A3832" w14:textId="77777777" w:rsidR="00005355" w:rsidRPr="00005355" w:rsidRDefault="00005355" w:rsidP="00005355">
            <w:pPr>
              <w:suppressAutoHyphens/>
              <w:jc w:val="both"/>
            </w:pPr>
            <w:r w:rsidRPr="00005355">
              <w:t>N</w:t>
            </w:r>
          </w:p>
        </w:tc>
      </w:tr>
      <w:tr w:rsidR="00005355" w:rsidRPr="00005355" w14:paraId="227F41C3" w14:textId="77777777" w:rsidTr="008A3328">
        <w:tc>
          <w:tcPr>
            <w:tcW w:w="5308" w:type="dxa"/>
            <w:gridSpan w:val="6"/>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D390743" w14:textId="77777777" w:rsidR="00005355" w:rsidRPr="00005355" w:rsidRDefault="00005355" w:rsidP="00005355">
            <w:pPr>
              <w:suppressAutoHyphens/>
              <w:jc w:val="both"/>
            </w:pPr>
            <w:r w:rsidRPr="00005355">
              <w:rPr>
                <w:b/>
              </w:rPr>
              <w:t>Typ vztahu na součásti VŠ, která uskutečňuje st. program</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D86AD6" w14:textId="1B17EDDF"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8750E2"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36D054" w14:textId="26E17BFD" w:rsidR="00005355" w:rsidRPr="00005355" w:rsidRDefault="008A3328"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E32BBE"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11CA01" w14:textId="4518CAE7" w:rsidR="00005355" w:rsidRPr="00005355" w:rsidRDefault="008A3328" w:rsidP="00005355">
            <w:pPr>
              <w:suppressAutoHyphens/>
              <w:jc w:val="both"/>
            </w:pPr>
            <w:r>
              <w:t>N</w:t>
            </w:r>
          </w:p>
        </w:tc>
      </w:tr>
      <w:tr w:rsidR="00005355" w:rsidRPr="00005355" w14:paraId="34829EA2"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0A8E91"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B0BFC8C"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5E45AF7" w14:textId="77777777" w:rsidR="00005355" w:rsidRPr="00005355" w:rsidRDefault="00005355" w:rsidP="00005355">
            <w:pPr>
              <w:suppressAutoHyphens/>
              <w:jc w:val="both"/>
            </w:pPr>
            <w:r w:rsidRPr="00005355">
              <w:rPr>
                <w:b/>
              </w:rPr>
              <w:t>rozsah</w:t>
            </w:r>
          </w:p>
        </w:tc>
      </w:tr>
      <w:tr w:rsidR="00005355" w:rsidRPr="00005355" w14:paraId="26385C1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20C6BB8" w14:textId="77777777" w:rsidR="00005355" w:rsidRPr="00005355" w:rsidRDefault="00005355" w:rsidP="000053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18D3489" w14:textId="77777777" w:rsidR="00005355" w:rsidRPr="00005355" w:rsidRDefault="00005355" w:rsidP="000053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251236" w14:textId="77777777" w:rsidR="00005355" w:rsidRPr="00005355" w:rsidRDefault="00005355" w:rsidP="00005355">
            <w:pPr>
              <w:suppressAutoHyphens/>
              <w:jc w:val="both"/>
            </w:pPr>
            <w:r w:rsidRPr="00005355">
              <w:t>---</w:t>
            </w:r>
          </w:p>
        </w:tc>
      </w:tr>
      <w:tr w:rsidR="00005355" w:rsidRPr="00005355" w14:paraId="103D53F3"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30AADD"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17C8B2"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7B461B" w14:textId="77777777" w:rsidR="00005355" w:rsidRPr="00005355" w:rsidRDefault="00005355" w:rsidP="00005355">
            <w:pPr>
              <w:suppressAutoHyphens/>
              <w:jc w:val="both"/>
            </w:pPr>
          </w:p>
        </w:tc>
      </w:tr>
      <w:tr w:rsidR="00005355" w:rsidRPr="00005355" w14:paraId="0150C0B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CA5876"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CB06FC6"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7BCCEA7" w14:textId="77777777" w:rsidR="00005355" w:rsidRPr="00005355" w:rsidRDefault="00005355" w:rsidP="00005355">
            <w:pPr>
              <w:suppressAutoHyphens/>
              <w:jc w:val="both"/>
            </w:pPr>
          </w:p>
        </w:tc>
      </w:tr>
      <w:tr w:rsidR="00005355" w:rsidRPr="00005355" w14:paraId="7513431F"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FD5950"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581413"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1070338" w14:textId="77777777" w:rsidR="00005355" w:rsidRPr="00005355" w:rsidRDefault="00005355" w:rsidP="00005355">
            <w:pPr>
              <w:suppressAutoHyphens/>
              <w:jc w:val="both"/>
            </w:pPr>
          </w:p>
        </w:tc>
      </w:tr>
      <w:tr w:rsidR="00005355" w:rsidRPr="00005355" w14:paraId="30AD7234"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7F02FCE9"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52A14CE7"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902FC9A" w14:textId="77777777" w:rsidR="00005355" w:rsidRPr="00005355" w:rsidRDefault="00005355" w:rsidP="00005355">
            <w:pPr>
              <w:suppressAutoHyphens/>
              <w:spacing w:before="120" w:after="120"/>
              <w:jc w:val="both"/>
              <w:rPr>
                <w:b/>
                <w:sz w:val="21"/>
                <w:szCs w:val="21"/>
                <w:u w:val="single"/>
              </w:rPr>
            </w:pPr>
            <w:r w:rsidRPr="00005355">
              <w:rPr>
                <w:b/>
                <w:szCs w:val="21"/>
                <w:u w:val="single"/>
              </w:rPr>
              <w:lastRenderedPageBreak/>
              <w:t>Školitel</w:t>
            </w:r>
          </w:p>
        </w:tc>
      </w:tr>
      <w:tr w:rsidR="00005355" w:rsidRPr="00005355" w14:paraId="30BBCC2F"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101329" w14:textId="77777777" w:rsidR="00005355" w:rsidRPr="00005355" w:rsidRDefault="00005355" w:rsidP="00005355">
            <w:pPr>
              <w:suppressAutoHyphens/>
              <w:jc w:val="both"/>
            </w:pPr>
            <w:r w:rsidRPr="00005355">
              <w:rPr>
                <w:b/>
              </w:rPr>
              <w:t xml:space="preserve">Údaje o vzdělání na VŠ </w:t>
            </w:r>
          </w:p>
        </w:tc>
      </w:tr>
      <w:tr w:rsidR="00005355" w:rsidRPr="00005355" w14:paraId="0170ACC5"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F94FB12" w14:textId="77777777" w:rsidR="00005355" w:rsidRPr="00005355" w:rsidRDefault="00005355" w:rsidP="00005355">
            <w:pPr>
              <w:spacing w:before="120" w:after="120"/>
              <w:rPr>
                <w:sz w:val="21"/>
                <w:szCs w:val="21"/>
              </w:rPr>
            </w:pPr>
            <w:r w:rsidRPr="00005355">
              <w:t>2010: UP Olomouc, LF, SP Lékařská chemie a biochemie, obor Lékařská chemie a biochemie, Ph.D.</w:t>
            </w:r>
          </w:p>
        </w:tc>
      </w:tr>
      <w:tr w:rsidR="00005355" w:rsidRPr="00005355" w14:paraId="646AA05B"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A0C321" w14:textId="77777777" w:rsidR="00005355" w:rsidRPr="00005355" w:rsidRDefault="00005355" w:rsidP="00005355">
            <w:pPr>
              <w:suppressAutoHyphens/>
              <w:jc w:val="both"/>
            </w:pPr>
            <w:r w:rsidRPr="00005355">
              <w:rPr>
                <w:b/>
              </w:rPr>
              <w:t>Údaje o odborném působení od absolvování VŠ</w:t>
            </w:r>
          </w:p>
        </w:tc>
      </w:tr>
      <w:tr w:rsidR="00005355" w:rsidRPr="00005355" w14:paraId="3B72FC52"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96A06B" w14:textId="77777777" w:rsidR="00005355" w:rsidRPr="00005355" w:rsidRDefault="00005355" w:rsidP="00005355">
            <w:pPr>
              <w:spacing w:before="60" w:after="60"/>
              <w:jc w:val="both"/>
            </w:pPr>
            <w:r w:rsidRPr="00005355">
              <w:t xml:space="preserve">2008 – 2010: UP Olomouc, LF, Ústav lékařské chemie a biochemie, </w:t>
            </w:r>
            <w:r w:rsidRPr="00005355">
              <w:rPr>
                <w:color w:val="212121"/>
                <w:shd w:val="clear" w:color="auto" w:fill="FFFFFF"/>
              </w:rPr>
              <w:t xml:space="preserve">odborný pracovník (zaměření na analytické metody hodnocení interakcí biologicky aktivních látek s cytochromy P450), od 09/2009 vědecký pracovník </w:t>
            </w:r>
            <w:r w:rsidRPr="00005355">
              <w:t>(jpp. - úvazek 0,25)</w:t>
            </w:r>
          </w:p>
          <w:p w14:paraId="52950F26" w14:textId="77777777" w:rsidR="00005355" w:rsidRPr="00005355" w:rsidRDefault="00005355" w:rsidP="00005355">
            <w:pPr>
              <w:tabs>
                <w:tab w:val="left" w:pos="4335"/>
              </w:tabs>
              <w:suppressAutoHyphens/>
              <w:spacing w:before="120" w:after="120"/>
              <w:jc w:val="both"/>
              <w:rPr>
                <w:rFonts w:eastAsia="Trebuchet MS" w:cs="Trebuchet MS"/>
                <w:lang w:eastAsia="en-US"/>
              </w:rPr>
            </w:pPr>
            <w:r w:rsidRPr="00005355">
              <w:t>09/2010 – dosud: UTB Zlín, FT, odborný asistent</w:t>
            </w:r>
          </w:p>
        </w:tc>
      </w:tr>
      <w:tr w:rsidR="00005355" w:rsidRPr="00005355" w14:paraId="44B27AD0"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546B59F"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3F5081F7"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1E668A" w14:textId="0D7DB8E3"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rFonts w:eastAsia="Trebuchet MS"/>
                <w:b/>
                <w:bCs/>
                <w:lang w:eastAsia="en-US"/>
              </w:rPr>
              <w:t>5</w:t>
            </w:r>
            <w:r w:rsidR="00005355" w:rsidRPr="00005355">
              <w:rPr>
                <w:rFonts w:eastAsia="Trebuchet MS"/>
                <w:lang w:eastAsia="en-US"/>
              </w:rPr>
              <w:t xml:space="preserve"> </w:t>
            </w:r>
            <w:r w:rsidR="00005355" w:rsidRPr="00005355">
              <w:t xml:space="preserve">BP, </w:t>
            </w:r>
            <w:r w:rsidR="00005355" w:rsidRPr="00005355">
              <w:rPr>
                <w:b/>
              </w:rPr>
              <w:t>2</w:t>
            </w:r>
            <w:r w:rsidR="00005355" w:rsidRPr="00005355">
              <w:t xml:space="preserve"> DP, </w:t>
            </w:r>
            <w:r w:rsidR="00005355" w:rsidRPr="00005355">
              <w:rPr>
                <w:b/>
                <w:bCs/>
              </w:rPr>
              <w:t>1</w:t>
            </w:r>
            <w:r w:rsidR="00005355" w:rsidRPr="00005355">
              <w:t xml:space="preserve"> DisP.</w:t>
            </w:r>
          </w:p>
        </w:tc>
      </w:tr>
      <w:tr w:rsidR="00005355" w:rsidRPr="00005355" w14:paraId="4EAFE081" w14:textId="77777777" w:rsidTr="008A3328">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E96C5AA" w14:textId="77777777" w:rsidR="00005355" w:rsidRPr="00005355" w:rsidRDefault="00005355" w:rsidP="00005355">
            <w:pPr>
              <w:suppressAutoHyphens/>
              <w:jc w:val="both"/>
              <w:rPr>
                <w:b/>
              </w:rPr>
            </w:pPr>
            <w:r w:rsidRPr="00005355">
              <w:rPr>
                <w:b/>
              </w:rPr>
              <w:t xml:space="preserve">Obor habilitačního řízení </w:t>
            </w:r>
          </w:p>
        </w:tc>
        <w:tc>
          <w:tcPr>
            <w:tcW w:w="2020" w:type="dxa"/>
            <w:gridSpan w:val="2"/>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4929B192"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F8E0B53"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67554E76" w14:textId="4F7CA037"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750F837B" w14:textId="77777777" w:rsidTr="008A3328">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449452" w14:textId="77777777" w:rsidR="00005355" w:rsidRPr="00005355" w:rsidRDefault="00005355" w:rsidP="00005355">
            <w:pPr>
              <w:spacing w:before="40" w:after="40"/>
              <w:jc w:val="both"/>
            </w:pPr>
            <w:r w:rsidRPr="00005355">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FAF75C" w14:textId="77777777" w:rsidR="00005355" w:rsidRPr="00005355" w:rsidRDefault="00005355" w:rsidP="00005355">
            <w:pPr>
              <w:spacing w:before="40" w:after="40"/>
            </w:pPr>
            <w:r w:rsidRPr="00005355">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1FF08201" w14:textId="77777777" w:rsidR="00005355" w:rsidRPr="00005355" w:rsidRDefault="00005355" w:rsidP="00005355">
            <w:pPr>
              <w:spacing w:before="40" w:after="40"/>
            </w:pPr>
            <w:r w:rsidRPr="00005355">
              <w:t>---</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8B82452"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B565453"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9EDDBA1" w14:textId="77777777" w:rsidR="00005355" w:rsidRPr="00005355" w:rsidRDefault="00005355" w:rsidP="00005355">
            <w:pPr>
              <w:suppressAutoHyphens/>
              <w:jc w:val="both"/>
            </w:pPr>
            <w:r w:rsidRPr="00005355">
              <w:rPr>
                <w:b/>
              </w:rPr>
              <w:t>ostatní</w:t>
            </w:r>
          </w:p>
        </w:tc>
      </w:tr>
      <w:tr w:rsidR="00005355" w:rsidRPr="00005355" w14:paraId="057184AB" w14:textId="77777777" w:rsidTr="008A3328">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33F746" w14:textId="77777777" w:rsidR="00005355" w:rsidRPr="00005355" w:rsidRDefault="00005355" w:rsidP="00005355">
            <w:pPr>
              <w:suppressAutoHyphens/>
              <w:jc w:val="both"/>
              <w:rPr>
                <w:b/>
              </w:rPr>
            </w:pPr>
            <w:r w:rsidRPr="00005355">
              <w:rPr>
                <w:b/>
              </w:rPr>
              <w:t>Obor jmenovacího řízení</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A2205B" w14:textId="77777777" w:rsidR="00005355" w:rsidRPr="00005355" w:rsidRDefault="00005355" w:rsidP="00005355">
            <w:pPr>
              <w:suppressAutoHyphens/>
              <w:jc w:val="both"/>
              <w:rPr>
                <w:b/>
              </w:rPr>
            </w:pPr>
            <w:r w:rsidRPr="00005355">
              <w:rPr>
                <w:b/>
              </w:rPr>
              <w:t>Rok udělení hodnosti</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61C01A80"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21C5795E" w14:textId="484A4F80" w:rsidR="00005355" w:rsidRPr="00005355" w:rsidRDefault="00955E20" w:rsidP="00005355">
            <w:pPr>
              <w:spacing w:beforeAutospacing="1" w:line="288" w:lineRule="auto"/>
              <w:jc w:val="both"/>
              <w:rPr>
                <w:highlight w:val="yellow"/>
              </w:rPr>
            </w:pPr>
            <w:r>
              <w:rPr>
                <w:b/>
              </w:rPr>
              <w:t>623</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FCDCEF6" w14:textId="6E9577CA" w:rsidR="00005355" w:rsidRPr="00005355" w:rsidRDefault="00955E20" w:rsidP="00005355">
            <w:pPr>
              <w:spacing w:beforeAutospacing="1" w:line="288" w:lineRule="auto"/>
              <w:jc w:val="both"/>
            </w:pPr>
            <w:r>
              <w:rPr>
                <w:b/>
              </w:rPr>
              <w:t>6</w:t>
            </w:r>
            <w:r w:rsidR="007713F6">
              <w:rPr>
                <w:b/>
              </w:rPr>
              <w:t>55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89759C"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07705FD0" w14:textId="77777777" w:rsidTr="008A3328">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EFB40ED" w14:textId="77777777" w:rsidR="00005355" w:rsidRPr="00005355" w:rsidRDefault="00005355" w:rsidP="00005355">
            <w:pPr>
              <w:suppressAutoHyphens/>
              <w:spacing w:before="40" w:after="40"/>
              <w:jc w:val="both"/>
            </w:pPr>
            <w:r w:rsidRPr="00005355">
              <w:t>---</w:t>
            </w:r>
          </w:p>
        </w:tc>
        <w:tc>
          <w:tcPr>
            <w:tcW w:w="2020"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7F6B5C4" w14:textId="77777777" w:rsidR="00005355" w:rsidRPr="00005355" w:rsidRDefault="00005355" w:rsidP="00005355">
            <w:pPr>
              <w:suppressAutoHyphens/>
              <w:spacing w:before="40" w:after="40"/>
              <w:jc w:val="both"/>
            </w:pPr>
            <w:r w:rsidRPr="00005355">
              <w:t>---</w:t>
            </w:r>
          </w:p>
        </w:tc>
        <w:tc>
          <w:tcPr>
            <w:tcW w:w="2539" w:type="dxa"/>
            <w:gridSpan w:val="5"/>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EA7E8D0"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5A9B2769"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D43DBA9"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F4EA72D" w14:textId="77777777" w:rsidR="00005355" w:rsidRPr="00005355" w:rsidRDefault="00005355" w:rsidP="00005355">
            <w:pPr>
              <w:suppressAutoHyphens/>
              <w:rPr>
                <w:b/>
              </w:rPr>
            </w:pPr>
          </w:p>
        </w:tc>
      </w:tr>
      <w:tr w:rsidR="00005355" w:rsidRPr="00005355" w14:paraId="2C789FAB"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D1868C7" w14:textId="3D22FA0D"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25B4194F"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2A1833" w14:textId="5068129A" w:rsidR="007005AA" w:rsidRDefault="007005AA" w:rsidP="007005AA">
            <w:pPr>
              <w:spacing w:before="120" w:after="120"/>
              <w:jc w:val="both"/>
              <w:rPr>
                <w:color w:val="000000" w:themeColor="text1"/>
              </w:rPr>
            </w:pPr>
            <w:r w:rsidRPr="00743F2E">
              <w:rPr>
                <w:b/>
                <w:bCs/>
                <w:caps/>
                <w:color w:val="000000" w:themeColor="text1"/>
              </w:rPr>
              <w:t>Jančová</w:t>
            </w:r>
            <w:r w:rsidRPr="00743F2E">
              <w:rPr>
                <w:caps/>
                <w:color w:val="000000" w:themeColor="text1"/>
              </w:rPr>
              <w:t xml:space="preserve">, </w:t>
            </w:r>
            <w:r w:rsidRPr="00743F2E">
              <w:rPr>
                <w:b/>
                <w:bCs/>
                <w:caps/>
                <w:color w:val="000000" w:themeColor="text1"/>
              </w:rPr>
              <w:t>P. (35%)</w:t>
            </w:r>
            <w:r>
              <w:rPr>
                <w:caps/>
                <w:color w:val="000000" w:themeColor="text1"/>
              </w:rPr>
              <w:t>,</w:t>
            </w:r>
            <w:r w:rsidRPr="00743F2E">
              <w:rPr>
                <w:caps/>
                <w:color w:val="000000" w:themeColor="text1"/>
              </w:rPr>
              <w:t xml:space="preserve"> Pachlová, V., Čechová, E., Cedidlová, K., Šerá, J., Pištěková, H., Buňka, F., Buňková, L.:</w:t>
            </w:r>
            <w:r w:rsidRPr="00743F2E">
              <w:rPr>
                <w:color w:val="000000" w:themeColor="text1"/>
              </w:rPr>
              <w:t xml:space="preserve"> Occurrence of biogenic amines producers in the wastewater of the dairy industry. </w:t>
            </w:r>
            <w:r w:rsidRPr="00743F2E">
              <w:rPr>
                <w:i/>
                <w:iCs/>
                <w:color w:val="000000" w:themeColor="text1"/>
              </w:rPr>
              <w:t>Molecules</w:t>
            </w:r>
            <w:r w:rsidRPr="00743F2E">
              <w:rPr>
                <w:color w:val="000000" w:themeColor="text1"/>
              </w:rPr>
              <w:t xml:space="preserve"> 25(21), 5143, </w:t>
            </w:r>
            <w:r w:rsidRPr="00743F2E">
              <w:rPr>
                <w:b/>
                <w:bCs/>
                <w:color w:val="000000" w:themeColor="text1"/>
              </w:rPr>
              <w:t>2020</w:t>
            </w:r>
            <w:r w:rsidRPr="00743F2E">
              <w:rPr>
                <w:color w:val="000000" w:themeColor="text1"/>
              </w:rPr>
              <w:t>.</w:t>
            </w:r>
            <w:r w:rsidRPr="00743F2E">
              <w:rPr>
                <w:b/>
                <w:bCs/>
                <w:color w:val="000000" w:themeColor="text1"/>
              </w:rPr>
              <w:t xml:space="preserve"> </w:t>
            </w:r>
            <w:r w:rsidRPr="00743F2E">
              <w:rPr>
                <w:color w:val="000000" w:themeColor="text1"/>
              </w:rPr>
              <w:t>ISSN 1420-3049 online.</w:t>
            </w:r>
          </w:p>
          <w:p w14:paraId="6BEF5742" w14:textId="77777777" w:rsidR="007005AA" w:rsidRPr="00743F2E" w:rsidRDefault="007005AA" w:rsidP="007005AA">
            <w:pPr>
              <w:spacing w:before="120" w:after="120"/>
              <w:jc w:val="both"/>
            </w:pPr>
            <w:r w:rsidRPr="00743F2E">
              <w:rPr>
                <w:caps/>
              </w:rPr>
              <w:t xml:space="preserve">Pištěková, H., </w:t>
            </w:r>
            <w:r w:rsidRPr="00743F2E">
              <w:rPr>
                <w:b/>
                <w:bCs/>
                <w:caps/>
              </w:rPr>
              <w:t>Jančová, P. (20%)</w:t>
            </w:r>
            <w:r w:rsidRPr="00743F2E">
              <w:rPr>
                <w:caps/>
              </w:rPr>
              <w:t>, Klementová, L., Buňka, F., Sokolová, I., Šopík, T., Maršálková, K., Amaral, O., M., R., P., Buňková, L.:</w:t>
            </w:r>
            <w:r w:rsidRPr="00743F2E">
              <w:t xml:space="preserve"> Application of qPCR for multicopper oxidase gene (MCO) in biogenic amines degradation by Lactobacillus casei. </w:t>
            </w:r>
            <w:r w:rsidRPr="00743F2E">
              <w:rPr>
                <w:i/>
                <w:iCs/>
              </w:rPr>
              <w:t>Food Microbiology</w:t>
            </w:r>
            <w:r w:rsidRPr="00743F2E">
              <w:t xml:space="preserve"> 91, 103550, </w:t>
            </w:r>
            <w:r w:rsidRPr="00743F2E">
              <w:rPr>
                <w:b/>
                <w:bCs/>
              </w:rPr>
              <w:t>2020</w:t>
            </w:r>
            <w:r w:rsidRPr="00743F2E">
              <w:t>.</w:t>
            </w:r>
            <w:r>
              <w:t xml:space="preserve"> </w:t>
            </w:r>
            <w:r w:rsidRPr="00743F2E">
              <w:t xml:space="preserve">ISSN 0740-0020 online. </w:t>
            </w:r>
          </w:p>
          <w:p w14:paraId="2A9222E3" w14:textId="3B4B9A93" w:rsidR="00005355" w:rsidRPr="00005355" w:rsidRDefault="00005355" w:rsidP="007005AA">
            <w:pPr>
              <w:spacing w:before="120" w:after="120"/>
              <w:jc w:val="both"/>
            </w:pPr>
            <w:r w:rsidRPr="00005355">
              <w:rPr>
                <w:caps/>
                <w:kern w:val="20"/>
              </w:rPr>
              <w:t xml:space="preserve">Maršálková, K., Purevdorj, K., </w:t>
            </w:r>
            <w:r w:rsidRPr="00005355">
              <w:rPr>
                <w:b/>
                <w:caps/>
                <w:kern w:val="20"/>
              </w:rPr>
              <w:t>Jančová, P. (30%)</w:t>
            </w:r>
            <w:r w:rsidRPr="00005355">
              <w:rPr>
                <w:caps/>
                <w:kern w:val="20"/>
              </w:rPr>
              <w:t xml:space="preserve">, Pištěková, H., Buňková, L.: </w:t>
            </w:r>
            <w:r w:rsidRPr="00005355">
              <w:rPr>
                <w:kern w:val="20"/>
              </w:rPr>
              <w:t>Quantitative Real-time PCR detection of putrescine-producing gram-negative bacteria.</w:t>
            </w:r>
            <w:r w:rsidRPr="00005355">
              <w:t xml:space="preserve"> </w:t>
            </w:r>
            <w:r w:rsidRPr="00005355">
              <w:rPr>
                <w:i/>
              </w:rPr>
              <w:t>Potravinarstvo Slovak Journal of Food Sciences</w:t>
            </w:r>
            <w:r w:rsidRPr="00005355">
              <w:t xml:space="preserve"> 11(1), 355-362, </w:t>
            </w:r>
            <w:r w:rsidRPr="00005355">
              <w:rPr>
                <w:b/>
              </w:rPr>
              <w:t>2017</w:t>
            </w:r>
            <w:r w:rsidRPr="00005355">
              <w:t xml:space="preserve">. </w:t>
            </w:r>
            <w:r w:rsidRPr="00005355">
              <w:rPr>
                <w:bCs/>
                <w:shd w:val="clear" w:color="auto" w:fill="FFFFFF"/>
              </w:rPr>
              <w:t>ISSN 1337-0960 online</w:t>
            </w:r>
            <w:r w:rsidRPr="00005355">
              <w:t xml:space="preserve">. </w:t>
            </w:r>
          </w:p>
          <w:p w14:paraId="4351280B" w14:textId="77777777" w:rsidR="00005355" w:rsidRPr="00005355" w:rsidRDefault="00005355" w:rsidP="007005AA">
            <w:pPr>
              <w:spacing w:before="120" w:after="120"/>
              <w:jc w:val="both"/>
            </w:pPr>
            <w:r w:rsidRPr="00005355">
              <w:t xml:space="preserve">BUTOR, I., PIŠTĚKOVÁ, H., PUREVDORJ, K., </w:t>
            </w:r>
            <w:r w:rsidRPr="00005355">
              <w:rPr>
                <w:b/>
              </w:rPr>
              <w:t>JANČOVÁ, P. (10%)</w:t>
            </w:r>
            <w:r w:rsidRPr="00005355">
              <w:t xml:space="preserve">, BUŇKA, F., BUŇKOVÁ, L.: Biogenic amines degradation by microorganisms isolated from cheese. </w:t>
            </w:r>
            <w:r w:rsidRPr="00005355">
              <w:rPr>
                <w:i/>
              </w:rPr>
              <w:t>Potravinarstvo Slovak Journal of Food Sciences</w:t>
            </w:r>
            <w:r w:rsidRPr="00005355">
              <w:t xml:space="preserve"> 11(1), 302-308, </w:t>
            </w:r>
            <w:r w:rsidRPr="00005355">
              <w:rPr>
                <w:b/>
              </w:rPr>
              <w:t>2017</w:t>
            </w:r>
            <w:r w:rsidRPr="00005355">
              <w:t xml:space="preserve">. ISSN </w:t>
            </w:r>
            <w:r w:rsidRPr="00005355">
              <w:rPr>
                <w:bCs/>
                <w:shd w:val="clear" w:color="auto" w:fill="FFFFFF"/>
              </w:rPr>
              <w:t>1337-0960 online</w:t>
            </w:r>
            <w:r w:rsidRPr="00005355">
              <w:t xml:space="preserve">.  </w:t>
            </w:r>
          </w:p>
          <w:p w14:paraId="5F5A491F" w14:textId="10A1511C" w:rsidR="00005355" w:rsidRPr="00005355" w:rsidRDefault="00005355" w:rsidP="004C1EFE">
            <w:pPr>
              <w:spacing w:before="120" w:after="120"/>
              <w:jc w:val="both"/>
            </w:pPr>
            <w:r w:rsidRPr="00005355">
              <w:rPr>
                <w:caps/>
                <w:kern w:val="20"/>
              </w:rPr>
              <w:t xml:space="preserve">Šerá, J., Stloukal, P., </w:t>
            </w:r>
            <w:r w:rsidRPr="00005355">
              <w:rPr>
                <w:b/>
                <w:caps/>
                <w:kern w:val="20"/>
              </w:rPr>
              <w:t>Jančová, P. (20%)</w:t>
            </w:r>
            <w:r w:rsidRPr="00005355">
              <w:rPr>
                <w:caps/>
                <w:kern w:val="20"/>
              </w:rPr>
              <w:t>, Verney, V., Pekařová, S., Koutný, M.:</w:t>
            </w:r>
            <w:r w:rsidRPr="00005355">
              <w:t xml:space="preserve"> Accelerated biodegradation of agriculture film based on aromatic</w:t>
            </w:r>
            <w:r w:rsidR="007005AA">
              <w:t>-</w:t>
            </w:r>
            <w:r w:rsidRPr="00005355">
              <w:t xml:space="preserve">aliphatic copolyester in soil under mesophilic conditions. </w:t>
            </w:r>
            <w:r w:rsidRPr="00005355">
              <w:rPr>
                <w:i/>
              </w:rPr>
              <w:t>Journal of Agricultural and Food Chemistry</w:t>
            </w:r>
            <w:r w:rsidRPr="00005355">
              <w:rPr>
                <w:b/>
                <w:bCs/>
                <w:i/>
              </w:rPr>
              <w:t xml:space="preserve"> </w:t>
            </w:r>
            <w:r w:rsidRPr="00005355">
              <w:rPr>
                <w:iCs/>
                <w:shd w:val="clear" w:color="auto" w:fill="FFFFFF"/>
              </w:rPr>
              <w:t>64</w:t>
            </w:r>
            <w:r w:rsidRPr="00005355">
              <w:rPr>
                <w:shd w:val="clear" w:color="auto" w:fill="FFFFFF"/>
              </w:rPr>
              <w:t xml:space="preserve">(28), 5653-5661, </w:t>
            </w:r>
            <w:r w:rsidRPr="00005355">
              <w:rPr>
                <w:b/>
                <w:shd w:val="clear" w:color="auto" w:fill="FFFFFF"/>
              </w:rPr>
              <w:t>2016</w:t>
            </w:r>
            <w:r w:rsidRPr="00005355">
              <w:rPr>
                <w:shd w:val="clear" w:color="auto" w:fill="FFFFFF"/>
              </w:rPr>
              <w:t>. ISSN 1520-5118</w:t>
            </w:r>
            <w:r w:rsidR="004C1EFE">
              <w:rPr>
                <w:shd w:val="clear" w:color="auto" w:fill="FFFFFF"/>
              </w:rPr>
              <w:t xml:space="preserve"> online</w:t>
            </w:r>
            <w:r w:rsidRPr="00005355">
              <w:rPr>
                <w:shd w:val="clear" w:color="auto" w:fill="FFFFFF"/>
              </w:rPr>
              <w:t xml:space="preserve">. </w:t>
            </w:r>
          </w:p>
        </w:tc>
      </w:tr>
      <w:tr w:rsidR="00005355" w:rsidRPr="00005355" w14:paraId="50700658"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93BA686" w14:textId="3C5CB85A" w:rsidR="00005355" w:rsidRPr="00005355" w:rsidRDefault="00557F74" w:rsidP="00005355">
            <w:pPr>
              <w:suppressAutoHyphens/>
            </w:pPr>
            <w:r>
              <w:rPr>
                <w:b/>
              </w:rPr>
              <w:t>P</w:t>
            </w:r>
            <w:r w:rsidR="00005355" w:rsidRPr="00005355">
              <w:rPr>
                <w:b/>
              </w:rPr>
              <w:t>ůsobení v zahraničí</w:t>
            </w:r>
          </w:p>
        </w:tc>
      </w:tr>
      <w:tr w:rsidR="00005355" w:rsidRPr="00005355" w14:paraId="354E7EA7"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00F545" w14:textId="17B158A5" w:rsidR="008A3328" w:rsidRDefault="00005355" w:rsidP="009048AD">
            <w:pPr>
              <w:spacing w:before="60" w:after="60"/>
            </w:pPr>
            <w:r w:rsidRPr="00005355">
              <w:t>2009: University of Birmingham, Institute for Cancer Studies, Velká Británie, studijní pobyt (3 měsíce)</w:t>
            </w:r>
          </w:p>
          <w:p w14:paraId="09A271A2" w14:textId="37EE1677" w:rsidR="004C1EFE" w:rsidRDefault="004C1EFE" w:rsidP="009048AD">
            <w:pPr>
              <w:spacing w:before="60" w:after="60"/>
            </w:pPr>
          </w:p>
          <w:p w14:paraId="43E09910" w14:textId="1A5CDFBE" w:rsidR="004C1EFE" w:rsidRDefault="004C1EFE" w:rsidP="009048AD">
            <w:pPr>
              <w:spacing w:before="60" w:after="60"/>
            </w:pPr>
          </w:p>
          <w:p w14:paraId="78004932" w14:textId="77777777" w:rsidR="004C1EFE" w:rsidRDefault="004C1EFE" w:rsidP="009048AD">
            <w:pPr>
              <w:spacing w:before="60" w:after="60"/>
            </w:pPr>
          </w:p>
          <w:p w14:paraId="46047279" w14:textId="77777777" w:rsidR="008A3328" w:rsidRPr="00005355" w:rsidRDefault="008A3328" w:rsidP="00005355">
            <w:pPr>
              <w:suppressAutoHyphens/>
            </w:pPr>
          </w:p>
          <w:p w14:paraId="100BF1F8" w14:textId="77777777" w:rsidR="00005355" w:rsidRPr="00005355" w:rsidRDefault="00005355" w:rsidP="00005355">
            <w:pPr>
              <w:suppressAutoHyphens/>
            </w:pPr>
          </w:p>
        </w:tc>
      </w:tr>
      <w:tr w:rsidR="00005355" w:rsidRPr="00005355" w14:paraId="1981E119"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F5D920E"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B8DE34"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63156CB"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DB84C8" w14:textId="77777777" w:rsidR="00005355" w:rsidRPr="00005355" w:rsidRDefault="00005355" w:rsidP="00005355">
            <w:pPr>
              <w:suppressAutoHyphens/>
              <w:jc w:val="both"/>
            </w:pPr>
          </w:p>
        </w:tc>
      </w:tr>
      <w:tr w:rsidR="00005355" w:rsidRPr="00005355" w14:paraId="73ACDECC"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386E1F20" w14:textId="77777777" w:rsidR="00005355" w:rsidRPr="00005355" w:rsidRDefault="00005355" w:rsidP="00005355">
            <w:pPr>
              <w:suppressAutoHyphens/>
              <w:jc w:val="both"/>
            </w:pPr>
            <w:r w:rsidRPr="00005355">
              <w:rPr>
                <w:b/>
                <w:sz w:val="28"/>
              </w:rPr>
              <w:t>C-I – Personální zabezpečení</w:t>
            </w:r>
          </w:p>
        </w:tc>
      </w:tr>
      <w:tr w:rsidR="00005355" w:rsidRPr="00005355" w14:paraId="32CE33A4"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9EC1F96"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84917E" w14:textId="77777777" w:rsidR="00005355" w:rsidRPr="00005355" w:rsidRDefault="00005355" w:rsidP="00005355">
            <w:r w:rsidRPr="00005355">
              <w:t>Univerzita Tomáše Bati ve Zlíně</w:t>
            </w:r>
          </w:p>
        </w:tc>
      </w:tr>
      <w:tr w:rsidR="00005355" w:rsidRPr="00005355" w14:paraId="1307E79C"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B9FDC25"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CD3F73" w14:textId="77777777" w:rsidR="00005355" w:rsidRPr="00005355" w:rsidRDefault="00005355" w:rsidP="00005355">
            <w:pPr>
              <w:suppressAutoHyphens/>
              <w:jc w:val="both"/>
            </w:pPr>
            <w:r w:rsidRPr="00005355">
              <w:t>Fakulta technologická</w:t>
            </w:r>
          </w:p>
        </w:tc>
      </w:tr>
      <w:tr w:rsidR="00005355" w:rsidRPr="00005355" w14:paraId="551F68A8"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14D146E"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1581BF" w14:textId="390C87EB" w:rsidR="00005355" w:rsidRPr="00005355" w:rsidRDefault="0069067B" w:rsidP="00005355">
            <w:pPr>
              <w:suppressAutoHyphens/>
              <w:jc w:val="both"/>
            </w:pPr>
            <w:r w:rsidRPr="0069067B">
              <w:rPr>
                <w:lang w:val="en-GB"/>
              </w:rPr>
              <w:t>Chemistry, Technology and Analysis of Food</w:t>
            </w:r>
          </w:p>
        </w:tc>
      </w:tr>
      <w:tr w:rsidR="00005355" w:rsidRPr="00005355" w14:paraId="1D02830E"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0FEE101"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0AB363" w14:textId="77777777" w:rsidR="00005355" w:rsidRPr="00005355" w:rsidRDefault="00005355" w:rsidP="00005355">
            <w:pPr>
              <w:spacing w:beforeAutospacing="1"/>
              <w:jc w:val="both"/>
              <w:rPr>
                <w:b/>
              </w:rPr>
            </w:pPr>
            <w:bookmarkStart w:id="154" w:name="Lapčík"/>
            <w:bookmarkEnd w:id="154"/>
            <w:r w:rsidRPr="00005355">
              <w:rPr>
                <w:rFonts w:eastAsia="Trebuchet MS" w:cs="Trebuchet MS"/>
                <w:b/>
                <w:szCs w:val="22"/>
                <w:lang w:eastAsia="en-US"/>
              </w:rPr>
              <w:t>Lubomír Lapčík</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90B681"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0B64F06" w14:textId="77777777" w:rsidR="00005355" w:rsidRPr="00005355" w:rsidRDefault="00005355" w:rsidP="00005355">
            <w:pPr>
              <w:suppressAutoHyphens/>
              <w:jc w:val="both"/>
            </w:pPr>
            <w:r w:rsidRPr="00005355">
              <w:t>prof. Ing., CSc.</w:t>
            </w:r>
          </w:p>
        </w:tc>
      </w:tr>
      <w:tr w:rsidR="00005355" w:rsidRPr="00005355" w14:paraId="30AC49A7"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46A7CE4"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45F147" w14:textId="77777777" w:rsidR="00005355" w:rsidRPr="00005355" w:rsidRDefault="00005355" w:rsidP="00005355">
            <w:pPr>
              <w:suppressAutoHyphens/>
              <w:jc w:val="both"/>
            </w:pPr>
            <w:r w:rsidRPr="00005355">
              <w:t>1963</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A45D7FC"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7B91F3"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39AE1FC"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DC37B1"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6517585"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161839" w14:textId="77777777" w:rsidR="00005355" w:rsidRPr="00005355" w:rsidRDefault="00005355" w:rsidP="00005355">
            <w:pPr>
              <w:suppressAutoHyphens/>
              <w:jc w:val="both"/>
            </w:pPr>
            <w:r w:rsidRPr="00005355">
              <w:t>N</w:t>
            </w:r>
          </w:p>
        </w:tc>
      </w:tr>
      <w:tr w:rsidR="008A3328" w:rsidRPr="00005355" w14:paraId="281B6CF5"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C926AC0" w14:textId="6A95E019" w:rsidR="008A3328" w:rsidRPr="00005355" w:rsidRDefault="008A3328" w:rsidP="008A3328">
            <w:pPr>
              <w:suppressAutoHyphens/>
              <w:jc w:val="both"/>
            </w:pPr>
            <w:r w:rsidRPr="004E796D">
              <w:t>kmenový</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81634D8" w14:textId="6171B240" w:rsidR="008A3328" w:rsidRPr="00005355" w:rsidRDefault="008A3328" w:rsidP="008A3328">
            <w:pPr>
              <w:suppressAutoHyphens/>
              <w:jc w:val="both"/>
            </w:pPr>
            <w:r w:rsidRPr="004E796D">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6F62E4B" w14:textId="77777777" w:rsidR="008A3328" w:rsidRPr="00005355" w:rsidRDefault="008A3328" w:rsidP="008A3328">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5AB569" w14:textId="77E15FC0" w:rsidR="008A3328" w:rsidRPr="00005355" w:rsidRDefault="008A3328" w:rsidP="008A3328">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BEE3F89" w14:textId="77777777" w:rsidR="008A3328" w:rsidRPr="00005355" w:rsidRDefault="008A3328" w:rsidP="008A3328">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081BB2" w14:textId="10734D3C" w:rsidR="008A3328" w:rsidRPr="00005355" w:rsidRDefault="008A3328" w:rsidP="008A3328">
            <w:pPr>
              <w:suppressAutoHyphens/>
              <w:jc w:val="both"/>
            </w:pPr>
            <w:r>
              <w:t>N</w:t>
            </w:r>
          </w:p>
        </w:tc>
      </w:tr>
      <w:tr w:rsidR="00005355" w:rsidRPr="00005355" w14:paraId="0153568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F2FBF0E"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5C163F0"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23BE97" w14:textId="77777777" w:rsidR="00005355" w:rsidRPr="00005355" w:rsidRDefault="00005355" w:rsidP="00005355">
            <w:pPr>
              <w:suppressAutoHyphens/>
              <w:jc w:val="both"/>
            </w:pPr>
            <w:r w:rsidRPr="00005355">
              <w:rPr>
                <w:b/>
              </w:rPr>
              <w:t>rozsah</w:t>
            </w:r>
          </w:p>
        </w:tc>
      </w:tr>
      <w:tr w:rsidR="00005355" w:rsidRPr="00005355" w14:paraId="5B89055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2AA725" w14:textId="77777777" w:rsidR="00005355" w:rsidRPr="00005355" w:rsidRDefault="00005355" w:rsidP="00005355">
            <w:pPr>
              <w:suppressAutoHyphens/>
              <w:jc w:val="both"/>
            </w:pPr>
            <w:r w:rsidRPr="00005355">
              <w:t>UP Olomouc, PřF</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5B2232" w14:textId="77777777" w:rsidR="00005355" w:rsidRPr="00005355" w:rsidRDefault="00005355" w:rsidP="00005355">
            <w:pPr>
              <w:suppressAutoHyphens/>
              <w:jc w:val="both"/>
            </w:pPr>
            <w:r w:rsidRPr="00005355">
              <w:t>pp.</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3B7875" w14:textId="77777777" w:rsidR="00005355" w:rsidRPr="00005355" w:rsidRDefault="00005355" w:rsidP="00005355">
            <w:pPr>
              <w:suppressAutoHyphens/>
              <w:jc w:val="both"/>
            </w:pPr>
            <w:r w:rsidRPr="00005355">
              <w:t xml:space="preserve">20 </w:t>
            </w:r>
          </w:p>
        </w:tc>
      </w:tr>
      <w:tr w:rsidR="00005355" w:rsidRPr="00005355" w14:paraId="7679EAB6"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9F6F04"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72C911"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985822" w14:textId="77777777" w:rsidR="00005355" w:rsidRPr="00005355" w:rsidRDefault="00005355" w:rsidP="00005355">
            <w:pPr>
              <w:suppressAutoHyphens/>
              <w:jc w:val="both"/>
            </w:pPr>
          </w:p>
        </w:tc>
      </w:tr>
      <w:tr w:rsidR="00005355" w:rsidRPr="00005355" w14:paraId="7A62852C"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2E4A91"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0EF7FA9"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0127D9" w14:textId="77777777" w:rsidR="00005355" w:rsidRPr="00005355" w:rsidRDefault="00005355" w:rsidP="00005355">
            <w:pPr>
              <w:suppressAutoHyphens/>
              <w:jc w:val="both"/>
            </w:pPr>
          </w:p>
        </w:tc>
      </w:tr>
      <w:tr w:rsidR="00005355" w:rsidRPr="00005355" w14:paraId="2A8541C3"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9BE4EB"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A9CFA1"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88F3F88" w14:textId="77777777" w:rsidR="00005355" w:rsidRPr="00005355" w:rsidRDefault="00005355" w:rsidP="00005355">
            <w:pPr>
              <w:suppressAutoHyphens/>
              <w:jc w:val="both"/>
            </w:pPr>
          </w:p>
        </w:tc>
      </w:tr>
      <w:tr w:rsidR="00005355" w:rsidRPr="00005355" w14:paraId="7A11BF61"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5538AB55"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1E9CD239"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15E7F4D6" w14:textId="4934186F" w:rsidR="00005355" w:rsidRDefault="008F5AD3" w:rsidP="00F27493">
            <w:pPr>
              <w:suppressAutoHyphens/>
              <w:spacing w:before="120" w:after="120"/>
              <w:jc w:val="both"/>
              <w:rPr>
                <w:szCs w:val="21"/>
              </w:rPr>
            </w:pPr>
            <w:r w:rsidRPr="008F5AD3">
              <w:rPr>
                <w:color w:val="000000"/>
                <w:bdr w:val="none" w:sz="0" w:space="0" w:color="auto" w:frame="1"/>
                <w:lang w:val="en-GB"/>
              </w:rPr>
              <w:lastRenderedPageBreak/>
              <w:t>Physical Chemistry in Food Industry</w:t>
            </w:r>
            <w:r w:rsidRPr="00005355">
              <w:rPr>
                <w:szCs w:val="21"/>
              </w:rPr>
              <w:t xml:space="preserve"> </w:t>
            </w:r>
            <w:r w:rsidR="00005355" w:rsidRPr="00005355">
              <w:rPr>
                <w:szCs w:val="21"/>
              </w:rPr>
              <w:t>(garant</w:t>
            </w:r>
            <w:r w:rsidR="009576B4">
              <w:rPr>
                <w:szCs w:val="21"/>
              </w:rPr>
              <w:t xml:space="preserve"> předmětu</w:t>
            </w:r>
            <w:r w:rsidR="00005355" w:rsidRPr="00F37077">
              <w:rPr>
                <w:szCs w:val="21"/>
              </w:rPr>
              <w:t>, 70%)</w:t>
            </w:r>
          </w:p>
          <w:p w14:paraId="742BCDEA" w14:textId="77777777" w:rsidR="00F27493" w:rsidRPr="00005355" w:rsidRDefault="00F27493" w:rsidP="00F27493">
            <w:pPr>
              <w:suppressAutoHyphens/>
              <w:jc w:val="both"/>
              <w:rPr>
                <w:szCs w:val="21"/>
              </w:rPr>
            </w:pPr>
          </w:p>
          <w:p w14:paraId="7EA86E4F" w14:textId="329F30AA" w:rsidR="00005355" w:rsidRPr="00005355" w:rsidRDefault="00005355" w:rsidP="00F27493">
            <w:pPr>
              <w:suppressAutoHyphens/>
              <w:spacing w:before="60" w:after="120"/>
              <w:jc w:val="both"/>
              <w:rPr>
                <w:b/>
                <w:sz w:val="21"/>
                <w:szCs w:val="21"/>
                <w:u w:val="single"/>
              </w:rPr>
            </w:pPr>
            <w:r w:rsidRPr="00005355">
              <w:rPr>
                <w:b/>
                <w:szCs w:val="21"/>
                <w:u w:val="single"/>
              </w:rPr>
              <w:t>Školitel, vyučující</w:t>
            </w:r>
            <w:r w:rsidR="005E1D43">
              <w:rPr>
                <w:b/>
                <w:szCs w:val="21"/>
                <w:u w:val="single"/>
              </w:rPr>
              <w:t>, člen oborové rady</w:t>
            </w:r>
          </w:p>
        </w:tc>
      </w:tr>
      <w:tr w:rsidR="00005355" w:rsidRPr="00005355" w14:paraId="1B1E173A"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139A290" w14:textId="77777777" w:rsidR="00005355" w:rsidRPr="00005355" w:rsidRDefault="00005355" w:rsidP="00005355">
            <w:pPr>
              <w:suppressAutoHyphens/>
              <w:jc w:val="both"/>
            </w:pPr>
            <w:r w:rsidRPr="00005355">
              <w:rPr>
                <w:b/>
              </w:rPr>
              <w:t xml:space="preserve">Údaje o vzdělání na VŠ </w:t>
            </w:r>
          </w:p>
        </w:tc>
      </w:tr>
      <w:tr w:rsidR="00005355" w:rsidRPr="00005355" w14:paraId="4A5CEF65"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6DC64A" w14:textId="77777777" w:rsidR="00005355" w:rsidRPr="00005355" w:rsidRDefault="00005355" w:rsidP="00005355">
            <w:pPr>
              <w:spacing w:before="120" w:after="120"/>
              <w:rPr>
                <w:sz w:val="21"/>
                <w:szCs w:val="21"/>
              </w:rPr>
            </w:pPr>
            <w:r w:rsidRPr="00005355">
              <w:t xml:space="preserve">1991: STU Bratislava, CHTF, </w:t>
            </w:r>
            <w:r w:rsidRPr="00005355">
              <w:rPr>
                <w:rFonts w:eastAsia="Calibri"/>
              </w:rPr>
              <w:t xml:space="preserve">SP Chemické vedy, </w:t>
            </w:r>
            <w:r w:rsidRPr="00005355">
              <w:t>obor Fyzikálna chémia, CSc.</w:t>
            </w:r>
          </w:p>
        </w:tc>
      </w:tr>
      <w:tr w:rsidR="00005355" w:rsidRPr="00005355" w14:paraId="6A6979BC"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A58C424" w14:textId="77777777" w:rsidR="00005355" w:rsidRPr="00005355" w:rsidRDefault="00005355" w:rsidP="00005355">
            <w:pPr>
              <w:suppressAutoHyphens/>
              <w:jc w:val="both"/>
            </w:pPr>
            <w:r w:rsidRPr="00005355">
              <w:rPr>
                <w:b/>
              </w:rPr>
              <w:t>Údaje o odborném působení od absolvování VŠ</w:t>
            </w:r>
          </w:p>
        </w:tc>
      </w:tr>
      <w:tr w:rsidR="00005355" w:rsidRPr="00005355" w14:paraId="23B43C22"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700746" w14:textId="77777777" w:rsidR="00005355" w:rsidRPr="00005355" w:rsidRDefault="00005355" w:rsidP="00005355">
            <w:pPr>
              <w:spacing w:before="120" w:after="60"/>
            </w:pPr>
            <w:r w:rsidRPr="00005355">
              <w:t>1992 – 1997: VUT Brno, FCH, odborný asistent</w:t>
            </w:r>
          </w:p>
          <w:p w14:paraId="43D3EA70" w14:textId="77777777" w:rsidR="00005355" w:rsidRPr="00005355" w:rsidRDefault="00005355" w:rsidP="00005355">
            <w:pPr>
              <w:spacing w:before="60" w:after="60"/>
            </w:pPr>
            <w:r w:rsidRPr="00005355">
              <w:t>1997 – dosud: UTB Zlín, FT, docent, od r. 2003 profesor</w:t>
            </w:r>
          </w:p>
          <w:p w14:paraId="33D594A5" w14:textId="77777777" w:rsidR="00005355" w:rsidRPr="00005355" w:rsidRDefault="00005355" w:rsidP="00005355">
            <w:pPr>
              <w:tabs>
                <w:tab w:val="left" w:pos="4335"/>
              </w:tabs>
              <w:suppressAutoHyphens/>
              <w:spacing w:before="60" w:after="120"/>
              <w:jc w:val="both"/>
              <w:rPr>
                <w:rFonts w:eastAsia="Trebuchet MS" w:cs="Trebuchet MS"/>
                <w:lang w:eastAsia="en-US"/>
              </w:rPr>
            </w:pPr>
            <w:r w:rsidRPr="00005355">
              <w:t>2012 – dosud: UP Olomouc, PřF, profesor (jpp.)</w:t>
            </w:r>
          </w:p>
        </w:tc>
      </w:tr>
      <w:tr w:rsidR="00005355" w:rsidRPr="00005355" w14:paraId="75F57F3F"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473B50C"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650B01E5"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1F97AF" w14:textId="62EFB1B4" w:rsidR="00005355" w:rsidRPr="001223D3" w:rsidRDefault="00557F74" w:rsidP="00005355">
            <w:pPr>
              <w:widowControl w:val="0"/>
              <w:spacing w:before="120" w:after="120"/>
              <w:jc w:val="both"/>
              <w:rPr>
                <w:lang w:eastAsia="en-US"/>
              </w:rPr>
            </w:pPr>
            <w:r w:rsidRPr="001223D3">
              <w:rPr>
                <w:rFonts w:eastAsia="Trebuchet MS"/>
                <w:lang w:eastAsia="en-US"/>
              </w:rPr>
              <w:t>P</w:t>
            </w:r>
            <w:r w:rsidR="00005355" w:rsidRPr="001223D3">
              <w:rPr>
                <w:rFonts w:eastAsia="Trebuchet MS"/>
                <w:lang w:eastAsia="en-US"/>
              </w:rPr>
              <w:t xml:space="preserve">očet obhájených prací, které vyučující vedl v období 2016 – 2020: </w:t>
            </w:r>
            <w:r w:rsidR="00005355" w:rsidRPr="001223D3">
              <w:rPr>
                <w:b/>
                <w:lang w:eastAsia="en-US"/>
              </w:rPr>
              <w:t xml:space="preserve">3 </w:t>
            </w:r>
            <w:r w:rsidR="00005355" w:rsidRPr="001223D3">
              <w:rPr>
                <w:lang w:eastAsia="en-US"/>
              </w:rPr>
              <w:t xml:space="preserve">BP, </w:t>
            </w:r>
            <w:r w:rsidR="00005355" w:rsidRPr="001223D3">
              <w:rPr>
                <w:b/>
                <w:lang w:eastAsia="en-US"/>
              </w:rPr>
              <w:t>3</w:t>
            </w:r>
            <w:r w:rsidR="00005355" w:rsidRPr="001223D3">
              <w:rPr>
                <w:lang w:eastAsia="en-US"/>
              </w:rPr>
              <w:t xml:space="preserve"> DP, </w:t>
            </w:r>
            <w:r w:rsidR="00005355" w:rsidRPr="001223D3">
              <w:rPr>
                <w:b/>
                <w:lang w:eastAsia="en-US"/>
              </w:rPr>
              <w:t>3</w:t>
            </w:r>
            <w:r w:rsidR="00005355" w:rsidRPr="001223D3">
              <w:rPr>
                <w:lang w:eastAsia="en-US"/>
              </w:rPr>
              <w:t xml:space="preserve"> DisP.</w:t>
            </w:r>
          </w:p>
        </w:tc>
      </w:tr>
      <w:tr w:rsidR="00005355" w:rsidRPr="00005355" w14:paraId="5BBEE2B4"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254888D"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30078BAD"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2C862877"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31CB350C" w14:textId="23C96F12"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650BC418"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50BE8F5" w14:textId="77777777" w:rsidR="00005355" w:rsidRPr="00005355" w:rsidRDefault="00005355" w:rsidP="00005355">
            <w:pPr>
              <w:spacing w:before="40" w:after="40"/>
              <w:jc w:val="both"/>
            </w:pPr>
            <w:r w:rsidRPr="00005355">
              <w:t>Fyzikální chemie</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F4E979" w14:textId="77777777" w:rsidR="00005355" w:rsidRPr="00005355" w:rsidRDefault="00005355" w:rsidP="00005355">
            <w:pPr>
              <w:spacing w:before="40" w:after="40"/>
            </w:pPr>
            <w:r w:rsidRPr="00005355">
              <w:t>1995</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72ADCB6D" w14:textId="77777777" w:rsidR="00005355" w:rsidRPr="00005355" w:rsidRDefault="00005355" w:rsidP="00005355">
            <w:pPr>
              <w:spacing w:before="40" w:after="40"/>
            </w:pPr>
            <w:r w:rsidRPr="00005355">
              <w:t>VUT Brno</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10621A33"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93C4E9"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5F5E2D5" w14:textId="77777777" w:rsidR="00005355" w:rsidRPr="00005355" w:rsidRDefault="00005355" w:rsidP="00005355">
            <w:pPr>
              <w:suppressAutoHyphens/>
              <w:jc w:val="both"/>
            </w:pPr>
            <w:r w:rsidRPr="00005355">
              <w:rPr>
                <w:b/>
              </w:rPr>
              <w:t>ostatní</w:t>
            </w:r>
          </w:p>
        </w:tc>
      </w:tr>
      <w:tr w:rsidR="00005355" w:rsidRPr="00005355" w14:paraId="3DA13ED6"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F6EA7D6"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3296B6D"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070AEE4C"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496487D7" w14:textId="7FF8B16F" w:rsidR="00005355" w:rsidRPr="00005355" w:rsidRDefault="00005355" w:rsidP="00005355">
            <w:pPr>
              <w:spacing w:beforeAutospacing="1" w:line="288" w:lineRule="auto"/>
              <w:jc w:val="both"/>
            </w:pPr>
            <w:r w:rsidRPr="00005355">
              <w:rPr>
                <w:b/>
              </w:rPr>
              <w:t>1</w:t>
            </w:r>
            <w:r w:rsidR="003C2F5F">
              <w:rPr>
                <w:b/>
              </w:rPr>
              <w:t>420</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BC1FB8" w14:textId="477D2117" w:rsidR="00005355" w:rsidRPr="00005355" w:rsidRDefault="00005355" w:rsidP="00005355">
            <w:pPr>
              <w:spacing w:beforeAutospacing="1" w:line="288" w:lineRule="auto"/>
              <w:jc w:val="both"/>
            </w:pPr>
            <w:r w:rsidRPr="00005355">
              <w:rPr>
                <w:b/>
              </w:rPr>
              <w:t>1</w:t>
            </w:r>
            <w:r w:rsidR="00955E20">
              <w:rPr>
                <w:b/>
              </w:rPr>
              <w:t>4</w:t>
            </w:r>
            <w:r w:rsidR="003C2F5F">
              <w:rPr>
                <w:b/>
              </w:rPr>
              <w:t>95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C199CCD"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2FD59461"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DF473D4" w14:textId="77777777" w:rsidR="00005355" w:rsidRPr="00005355" w:rsidRDefault="00005355" w:rsidP="00005355">
            <w:pPr>
              <w:suppressAutoHyphens/>
              <w:spacing w:before="40" w:after="40"/>
              <w:jc w:val="both"/>
            </w:pPr>
            <w:r w:rsidRPr="00005355">
              <w:t>Materiálové vědy a inženýrství</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60C6EEC" w14:textId="77777777" w:rsidR="00005355" w:rsidRPr="00005355" w:rsidRDefault="00005355" w:rsidP="00005355">
            <w:pPr>
              <w:suppressAutoHyphens/>
              <w:spacing w:before="40" w:after="40"/>
              <w:jc w:val="both"/>
            </w:pPr>
            <w:r w:rsidRPr="00005355">
              <w:t>2003</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36082495" w14:textId="77777777" w:rsidR="00005355" w:rsidRPr="00005355" w:rsidRDefault="00005355" w:rsidP="00005355">
            <w:pPr>
              <w:suppressAutoHyphens/>
              <w:spacing w:before="40" w:after="40"/>
              <w:jc w:val="both"/>
            </w:pPr>
            <w:r w:rsidRPr="00005355">
              <w:t>VUT Brno</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71704197"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A913969"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0545F37" w14:textId="77777777" w:rsidR="00005355" w:rsidRPr="00005355" w:rsidRDefault="00005355" w:rsidP="00005355">
            <w:pPr>
              <w:suppressAutoHyphens/>
              <w:rPr>
                <w:b/>
              </w:rPr>
            </w:pPr>
          </w:p>
        </w:tc>
      </w:tr>
      <w:tr w:rsidR="00005355" w:rsidRPr="00005355" w14:paraId="28DE9329"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FAA0716" w14:textId="2C66F0B9"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531B7015"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893360" w14:textId="3C84C85C" w:rsidR="003F1910" w:rsidRDefault="003F1910" w:rsidP="003F1910">
            <w:pPr>
              <w:spacing w:before="120" w:after="120"/>
              <w:jc w:val="both"/>
              <w:rPr>
                <w:b/>
              </w:rPr>
            </w:pPr>
            <w:r w:rsidRPr="003F1910">
              <w:rPr>
                <w:color w:val="212529"/>
                <w:shd w:val="clear" w:color="auto" w:fill="FFFFFF"/>
              </w:rPr>
              <w:t xml:space="preserve">LAPČÍKOVÁ, B., BUREŠOVÁ, I., </w:t>
            </w:r>
            <w:r w:rsidRPr="003F1910">
              <w:rPr>
                <w:b/>
                <w:color w:val="212529"/>
                <w:shd w:val="clear" w:color="auto" w:fill="FFFFFF"/>
              </w:rPr>
              <w:t>LAPČÍK, L. (25%)</w:t>
            </w:r>
            <w:r w:rsidRPr="003F1910">
              <w:rPr>
                <w:color w:val="212529"/>
                <w:shd w:val="clear" w:color="auto" w:fill="FFFFFF"/>
              </w:rPr>
              <w:t>, DABASH, V., VALENTA, T.</w:t>
            </w:r>
            <w:r>
              <w:rPr>
                <w:color w:val="212529"/>
                <w:shd w:val="clear" w:color="auto" w:fill="FFFFFF"/>
              </w:rPr>
              <w:t>:</w:t>
            </w:r>
            <w:r w:rsidRPr="003F1910">
              <w:rPr>
                <w:color w:val="212529"/>
                <w:shd w:val="clear" w:color="auto" w:fill="FFFFFF"/>
              </w:rPr>
              <w:t xml:space="preserve"> Impact of particle size on wheat dough and bread characteristics. </w:t>
            </w:r>
            <w:r w:rsidRPr="003F1910">
              <w:rPr>
                <w:i/>
                <w:iCs/>
                <w:color w:val="212529"/>
                <w:shd w:val="clear" w:color="auto" w:fill="FFFFFF"/>
              </w:rPr>
              <w:t>Food Chemistry</w:t>
            </w:r>
            <w:r w:rsidRPr="003F1910">
              <w:rPr>
                <w:color w:val="212529"/>
                <w:shd w:val="clear" w:color="auto" w:fill="FFFFFF"/>
              </w:rPr>
              <w:t> </w:t>
            </w:r>
            <w:r w:rsidRPr="003F1910">
              <w:rPr>
                <w:bCs/>
                <w:color w:val="212529"/>
                <w:shd w:val="clear" w:color="auto" w:fill="FFFFFF"/>
              </w:rPr>
              <w:t>297(1 Nov), 124938</w:t>
            </w:r>
            <w:r>
              <w:rPr>
                <w:bCs/>
                <w:color w:val="212529"/>
                <w:shd w:val="clear" w:color="auto" w:fill="FFFFFF"/>
              </w:rPr>
              <w:t>,</w:t>
            </w:r>
            <w:r w:rsidRPr="003F1910">
              <w:rPr>
                <w:bCs/>
                <w:color w:val="212529"/>
                <w:shd w:val="clear" w:color="auto" w:fill="FFFFFF"/>
              </w:rPr>
              <w:t xml:space="preserve"> </w:t>
            </w:r>
            <w:r w:rsidRPr="003F1910">
              <w:rPr>
                <w:b/>
                <w:bCs/>
                <w:color w:val="212529"/>
                <w:shd w:val="clear" w:color="auto" w:fill="FFFFFF"/>
              </w:rPr>
              <w:t>2019</w:t>
            </w:r>
            <w:r w:rsidRPr="003F1910">
              <w:rPr>
                <w:bCs/>
                <w:color w:val="212529"/>
                <w:shd w:val="clear" w:color="auto" w:fill="FFFFFF"/>
              </w:rPr>
              <w:t>.</w:t>
            </w:r>
          </w:p>
          <w:p w14:paraId="7DC06043" w14:textId="718FF3CF" w:rsidR="00005355" w:rsidRPr="00005355" w:rsidRDefault="00005355" w:rsidP="003F1910">
            <w:pPr>
              <w:spacing w:before="120" w:after="120"/>
              <w:jc w:val="both"/>
              <w:rPr>
                <w:b/>
                <w:highlight w:val="yellow"/>
              </w:rPr>
            </w:pPr>
            <w:r w:rsidRPr="00005355">
              <w:rPr>
                <w:b/>
              </w:rPr>
              <w:t>LAPČÍK, L. (45%)</w:t>
            </w:r>
            <w:r w:rsidRPr="00005355">
              <w:t>,</w:t>
            </w:r>
            <w:r w:rsidRPr="00005355">
              <w:rPr>
                <w:b/>
              </w:rPr>
              <w:t xml:space="preserve"> </w:t>
            </w:r>
            <w:r w:rsidRPr="00005355">
              <w:t xml:space="preserve">VAŠINA, M., LAPČÍKOVÁ, B., PLŠKOVÁ, M., GÁL, R., BRYCHTOVÁ, M.: Application of a vibration damping technique in characterizing mechanical properties of chicken meat batters modified with amaranth. </w:t>
            </w:r>
            <w:r w:rsidRPr="00005355">
              <w:rPr>
                <w:i/>
              </w:rPr>
              <w:t>Journal of Food Measurement and Characterization</w:t>
            </w:r>
            <w:r w:rsidRPr="00005355">
              <w:t xml:space="preserve"> 11(4), 1987-1994, </w:t>
            </w:r>
            <w:r w:rsidRPr="00005355">
              <w:rPr>
                <w:b/>
              </w:rPr>
              <w:t>2017</w:t>
            </w:r>
            <w:r w:rsidRPr="00005355">
              <w:t>.</w:t>
            </w:r>
          </w:p>
          <w:p w14:paraId="3E30078A" w14:textId="6F613A88" w:rsidR="00005355" w:rsidRPr="00005355" w:rsidRDefault="00F20D35" w:rsidP="003F1910">
            <w:pPr>
              <w:spacing w:before="120" w:after="120"/>
              <w:jc w:val="both"/>
            </w:pPr>
            <w:r w:rsidRPr="00023114">
              <w:t xml:space="preserve">VLČEK, J., </w:t>
            </w:r>
            <w:r w:rsidRPr="00DC7996">
              <w:rPr>
                <w:b/>
              </w:rPr>
              <w:t>LAPČÍK, L. (45%)</w:t>
            </w:r>
            <w:r w:rsidRPr="00023114">
              <w:t xml:space="preserve">, HAVRDOVÁ, M., POLÁKOVÁ, K., LAPČÍKOVÁ, B., OPLETAL, T., FRONING, J.P., OTYEPKA, M. Flow induced HeLa cell detachment kinetics show that oxygen-containing functional groups in graphene oxide are potent cell adhesion enhancers. </w:t>
            </w:r>
            <w:r w:rsidRPr="00023114">
              <w:rPr>
                <w:i/>
              </w:rPr>
              <w:t>Nanoscale</w:t>
            </w:r>
            <w:r w:rsidRPr="00DC7996">
              <w:t xml:space="preserve"> </w:t>
            </w:r>
            <w:r w:rsidRPr="00023114">
              <w:t xml:space="preserve">11(7), 3222-3228, </w:t>
            </w:r>
            <w:r w:rsidRPr="00DC7996">
              <w:rPr>
                <w:b/>
              </w:rPr>
              <w:t>2019.</w:t>
            </w:r>
            <w:r w:rsidR="00005355" w:rsidRPr="00005355">
              <w:rPr>
                <w:b/>
              </w:rPr>
              <w:t>LAPČÍK, L. (55%)</w:t>
            </w:r>
            <w:r w:rsidR="00005355" w:rsidRPr="00005355">
              <w:t>, OTYEPKA, M., OTYEPKOVÁ, E., LAPČÍKOVÁ, B., GABRIE</w:t>
            </w:r>
            <w:r w:rsidR="00005355" w:rsidRPr="00005355">
              <w:rPr>
                <w:caps/>
              </w:rPr>
              <w:t>l</w:t>
            </w:r>
            <w:r w:rsidR="00005355" w:rsidRPr="00005355">
              <w:t xml:space="preserve">, R., GAVENDA, A., PRUDILOVÁ, B.: Surface heterogenity: Information from inverse gas chromatogramy and application to model pharmaceutical substances. </w:t>
            </w:r>
            <w:r w:rsidR="00005355" w:rsidRPr="00005355">
              <w:rPr>
                <w:i/>
              </w:rPr>
              <w:t>Current Opinion in Colloid and Interface Science</w:t>
            </w:r>
            <w:r w:rsidR="00005355" w:rsidRPr="00005355">
              <w:t xml:space="preserve"> 24(1 August), 64-71, </w:t>
            </w:r>
            <w:r w:rsidR="00005355" w:rsidRPr="00005355">
              <w:rPr>
                <w:b/>
              </w:rPr>
              <w:t>2016</w:t>
            </w:r>
            <w:r w:rsidR="00005355" w:rsidRPr="00005355">
              <w:t>.</w:t>
            </w:r>
          </w:p>
          <w:p w14:paraId="733F0122" w14:textId="4D074D22" w:rsidR="00005355" w:rsidRPr="003F1910" w:rsidRDefault="00005355" w:rsidP="003F1910">
            <w:pPr>
              <w:spacing w:before="120" w:after="120"/>
              <w:jc w:val="both"/>
            </w:pPr>
            <w:r w:rsidRPr="00005355">
              <w:rPr>
                <w:b/>
              </w:rPr>
              <w:t>LAPČÍK, L. (50%)</w:t>
            </w:r>
            <w:r w:rsidRPr="00005355">
              <w:t xml:space="preserve">, VAŠINA, M., LAPČÍKOVÁ, B., VALENTA, M.: Study of bread staling by means of vibro-acoustic, tensile and thermal analysis techniques. </w:t>
            </w:r>
            <w:r w:rsidRPr="00005355">
              <w:rPr>
                <w:i/>
              </w:rPr>
              <w:t>Journal of Food Engineering</w:t>
            </w:r>
            <w:r w:rsidRPr="00005355">
              <w:t xml:space="preserve"> 178(1 June), 31-38, </w:t>
            </w:r>
            <w:r w:rsidRPr="00005355">
              <w:rPr>
                <w:b/>
              </w:rPr>
              <w:t>2016</w:t>
            </w:r>
            <w:r w:rsidRPr="00005355">
              <w:t>.</w:t>
            </w:r>
          </w:p>
        </w:tc>
      </w:tr>
      <w:tr w:rsidR="00005355" w:rsidRPr="00005355" w14:paraId="65113D16"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EA7C3D9" w14:textId="20E33E16" w:rsidR="00005355" w:rsidRPr="00005355" w:rsidRDefault="00557F74" w:rsidP="00005355">
            <w:pPr>
              <w:suppressAutoHyphens/>
            </w:pPr>
            <w:r>
              <w:rPr>
                <w:b/>
              </w:rPr>
              <w:t>P</w:t>
            </w:r>
            <w:r w:rsidR="00005355" w:rsidRPr="00005355">
              <w:rPr>
                <w:b/>
              </w:rPr>
              <w:t>ůsobení v zahraničí</w:t>
            </w:r>
          </w:p>
        </w:tc>
      </w:tr>
      <w:tr w:rsidR="00005355" w:rsidRPr="00005355" w14:paraId="6045D81B"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616C5A" w14:textId="77777777" w:rsidR="00005355" w:rsidRPr="00005355" w:rsidRDefault="00005355" w:rsidP="00005355">
            <w:pPr>
              <w:spacing w:before="60" w:after="40"/>
              <w:jc w:val="both"/>
            </w:pPr>
            <w:r w:rsidRPr="00005355">
              <w:t>1990: Univerzita v Ulmu, Německo, studijní pobyt (3 měsíce)</w:t>
            </w:r>
          </w:p>
          <w:p w14:paraId="7186A018" w14:textId="77777777" w:rsidR="00005355" w:rsidRPr="00005355" w:rsidRDefault="00005355" w:rsidP="00005355">
            <w:pPr>
              <w:spacing w:after="60"/>
              <w:jc w:val="both"/>
            </w:pPr>
            <w:r w:rsidRPr="00005355">
              <w:t>1991 – 1992: McGillova Univerzita, Ústav chemie, Montreal, Québec, Kanada, PAPRICAN, Point Claire, postdoktorální studijní pobyt (12 měsíců)</w:t>
            </w:r>
          </w:p>
          <w:p w14:paraId="382BB4D9" w14:textId="0252EA0C" w:rsidR="00005355" w:rsidRPr="00005355" w:rsidRDefault="00005355" w:rsidP="00F27493">
            <w:pPr>
              <w:jc w:val="both"/>
            </w:pPr>
            <w:r w:rsidRPr="00005355">
              <w:t>1993: Státní univerzita v Ghentu, Farmaceutická fakulta, Belgie, postdoktorální studijní pobyt (6 měsíců)</w:t>
            </w:r>
          </w:p>
          <w:p w14:paraId="0CD0C1CE" w14:textId="77777777" w:rsidR="00005355" w:rsidRDefault="00005355" w:rsidP="00005355">
            <w:pPr>
              <w:suppressAutoHyphens/>
            </w:pPr>
          </w:p>
          <w:p w14:paraId="7FC5BF39" w14:textId="377489A1" w:rsidR="00EA238A" w:rsidRPr="00005355" w:rsidRDefault="00EA238A" w:rsidP="00005355">
            <w:pPr>
              <w:suppressAutoHyphens/>
            </w:pPr>
          </w:p>
        </w:tc>
      </w:tr>
      <w:tr w:rsidR="00005355" w:rsidRPr="00005355" w14:paraId="467D17B8"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2805AF3"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2DFFA2"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CB4BE4C"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F53848" w14:textId="77777777" w:rsidR="00005355" w:rsidRPr="00005355" w:rsidRDefault="00005355" w:rsidP="00005355">
            <w:pPr>
              <w:suppressAutoHyphens/>
              <w:jc w:val="both"/>
            </w:pPr>
          </w:p>
        </w:tc>
      </w:tr>
      <w:tr w:rsidR="00005355" w:rsidRPr="00005355" w14:paraId="1F1028D5"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10336757" w14:textId="77777777" w:rsidR="00005355" w:rsidRPr="00005355" w:rsidRDefault="00005355" w:rsidP="00005355">
            <w:pPr>
              <w:suppressAutoHyphens/>
              <w:jc w:val="both"/>
            </w:pPr>
            <w:r w:rsidRPr="00005355">
              <w:rPr>
                <w:b/>
                <w:sz w:val="28"/>
              </w:rPr>
              <w:t>C-I – Personální zabezpečení</w:t>
            </w:r>
          </w:p>
        </w:tc>
      </w:tr>
      <w:tr w:rsidR="00005355" w:rsidRPr="00005355" w14:paraId="37188E0A"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9FB3E02"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4686A945" w14:textId="77777777" w:rsidR="00005355" w:rsidRPr="00005355" w:rsidRDefault="00005355" w:rsidP="00005355">
            <w:r w:rsidRPr="00005355">
              <w:t>Univerzita Tomáše Bati ve Zlíně</w:t>
            </w:r>
          </w:p>
        </w:tc>
      </w:tr>
      <w:tr w:rsidR="00005355" w:rsidRPr="00005355" w14:paraId="32B083D8"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40DE488"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4051982" w14:textId="77777777" w:rsidR="00005355" w:rsidRPr="00005355" w:rsidRDefault="00005355" w:rsidP="00005355">
            <w:pPr>
              <w:suppressAutoHyphens/>
              <w:jc w:val="both"/>
            </w:pPr>
            <w:r w:rsidRPr="00005355">
              <w:t>Fakulta technologická</w:t>
            </w:r>
          </w:p>
        </w:tc>
      </w:tr>
      <w:tr w:rsidR="00005355" w:rsidRPr="00005355" w14:paraId="4D0B5BAF"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BEB35C"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6F3AB9D" w14:textId="71631D25" w:rsidR="00005355" w:rsidRPr="00005355" w:rsidRDefault="0069067B" w:rsidP="00005355">
            <w:pPr>
              <w:suppressAutoHyphens/>
              <w:jc w:val="both"/>
            </w:pPr>
            <w:r w:rsidRPr="0069067B">
              <w:rPr>
                <w:lang w:val="en-GB"/>
              </w:rPr>
              <w:t>Chemistry, Technology and Analysis of Food</w:t>
            </w:r>
          </w:p>
        </w:tc>
      </w:tr>
      <w:tr w:rsidR="00005355" w:rsidRPr="00005355" w14:paraId="54399B91"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7C92483"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A8A8A90" w14:textId="77777777" w:rsidR="00005355" w:rsidRPr="00005355" w:rsidRDefault="00005355" w:rsidP="00005355">
            <w:pPr>
              <w:spacing w:beforeAutospacing="1"/>
              <w:jc w:val="both"/>
              <w:rPr>
                <w:b/>
              </w:rPr>
            </w:pPr>
            <w:bookmarkStart w:id="155" w:name="Lapčíková"/>
            <w:bookmarkEnd w:id="155"/>
            <w:r w:rsidRPr="00005355">
              <w:rPr>
                <w:rFonts w:eastAsia="Trebuchet MS" w:cs="Trebuchet MS"/>
                <w:b/>
                <w:szCs w:val="22"/>
                <w:lang w:eastAsia="en-US"/>
              </w:rPr>
              <w:t>Barbora Lapčíková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FF26909"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B47D5A" w14:textId="77777777" w:rsidR="00005355" w:rsidRPr="00005355" w:rsidRDefault="00005355" w:rsidP="00005355">
            <w:pPr>
              <w:suppressAutoHyphens/>
              <w:jc w:val="both"/>
            </w:pPr>
            <w:r w:rsidRPr="00005355">
              <w:t>doc. Mgr., Ph.D.</w:t>
            </w:r>
          </w:p>
        </w:tc>
      </w:tr>
      <w:tr w:rsidR="00005355" w:rsidRPr="00005355" w14:paraId="2CD4384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111FA85"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C488EB" w14:textId="77777777" w:rsidR="00005355" w:rsidRPr="00005355" w:rsidRDefault="00005355" w:rsidP="00005355">
            <w:pPr>
              <w:suppressAutoHyphens/>
              <w:jc w:val="both"/>
            </w:pPr>
            <w:r w:rsidRPr="00005355">
              <w:t>1968</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3C59FF3"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95FB6E"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7DB6FBE"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5AC27C"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E3EFA2"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6CD280" w14:textId="77777777" w:rsidR="00005355" w:rsidRPr="00005355" w:rsidRDefault="00005355" w:rsidP="00005355">
            <w:pPr>
              <w:suppressAutoHyphens/>
              <w:jc w:val="both"/>
            </w:pPr>
            <w:r w:rsidRPr="00005355">
              <w:t>N</w:t>
            </w:r>
          </w:p>
        </w:tc>
      </w:tr>
      <w:tr w:rsidR="00005355" w:rsidRPr="00005355" w14:paraId="1DF4B661"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47F5248" w14:textId="77777777" w:rsidR="00005355" w:rsidRPr="00005355" w:rsidRDefault="00005355" w:rsidP="000053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3847C3C" w14:textId="01B17341"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9EC8BD"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287C451" w14:textId="18402DA6" w:rsidR="00005355" w:rsidRPr="00005355" w:rsidRDefault="008A3328"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D83201B"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738CFD" w14:textId="0BB53585" w:rsidR="00005355" w:rsidRPr="00005355" w:rsidRDefault="008A3328" w:rsidP="00005355">
            <w:pPr>
              <w:suppressAutoHyphens/>
              <w:jc w:val="both"/>
            </w:pPr>
            <w:r>
              <w:t>N</w:t>
            </w:r>
          </w:p>
        </w:tc>
      </w:tr>
      <w:tr w:rsidR="00005355" w:rsidRPr="00005355" w14:paraId="2B0F0C0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005735D"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27A59A"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808F797" w14:textId="77777777" w:rsidR="00005355" w:rsidRPr="00005355" w:rsidRDefault="00005355" w:rsidP="00005355">
            <w:pPr>
              <w:suppressAutoHyphens/>
              <w:jc w:val="both"/>
            </w:pPr>
            <w:r w:rsidRPr="00005355">
              <w:rPr>
                <w:b/>
              </w:rPr>
              <w:t>rozsah</w:t>
            </w:r>
          </w:p>
        </w:tc>
      </w:tr>
      <w:tr w:rsidR="00005355" w:rsidRPr="00005355" w14:paraId="4048E1B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4D873D" w14:textId="77777777" w:rsidR="00005355" w:rsidRPr="00005355" w:rsidRDefault="00005355" w:rsidP="00005355">
            <w:pPr>
              <w:suppressAutoHyphens/>
              <w:jc w:val="both"/>
            </w:pPr>
            <w:r w:rsidRPr="00005355">
              <w:t>UP Olomouc, PřF</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4A246C" w14:textId="77777777" w:rsidR="00005355" w:rsidRPr="00005355" w:rsidRDefault="00005355" w:rsidP="00005355">
            <w:pPr>
              <w:suppressAutoHyphens/>
              <w:jc w:val="both"/>
            </w:pPr>
            <w:r w:rsidRPr="00005355">
              <w:t>pp.</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642769" w14:textId="77777777" w:rsidR="00005355" w:rsidRPr="00005355" w:rsidRDefault="00005355" w:rsidP="00005355">
            <w:pPr>
              <w:suppressAutoHyphens/>
              <w:jc w:val="both"/>
            </w:pPr>
            <w:r w:rsidRPr="00005355">
              <w:t xml:space="preserve">20 </w:t>
            </w:r>
          </w:p>
        </w:tc>
      </w:tr>
      <w:tr w:rsidR="00005355" w:rsidRPr="00005355" w14:paraId="6F6EE4AE"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7087CB4"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A4E0F4"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F56C921" w14:textId="77777777" w:rsidR="00005355" w:rsidRPr="00005355" w:rsidRDefault="00005355" w:rsidP="00005355">
            <w:pPr>
              <w:suppressAutoHyphens/>
              <w:jc w:val="both"/>
            </w:pPr>
          </w:p>
        </w:tc>
      </w:tr>
      <w:tr w:rsidR="00005355" w:rsidRPr="00005355" w14:paraId="5F177273"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47E46B"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12A46E"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3AD559" w14:textId="77777777" w:rsidR="00005355" w:rsidRPr="00005355" w:rsidRDefault="00005355" w:rsidP="00005355">
            <w:pPr>
              <w:suppressAutoHyphens/>
              <w:jc w:val="both"/>
            </w:pPr>
          </w:p>
        </w:tc>
      </w:tr>
      <w:tr w:rsidR="00005355" w:rsidRPr="00005355" w14:paraId="7BE19A7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8E8BAF"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916D3F"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A18FE54" w14:textId="77777777" w:rsidR="00005355" w:rsidRPr="00005355" w:rsidRDefault="00005355" w:rsidP="00005355">
            <w:pPr>
              <w:suppressAutoHyphens/>
              <w:jc w:val="both"/>
            </w:pPr>
          </w:p>
        </w:tc>
      </w:tr>
      <w:tr w:rsidR="00005355" w:rsidRPr="00005355" w14:paraId="54410A25"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18F042D8"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1D693C6A"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5E2F17B0" w14:textId="16B8964D" w:rsidR="00005355" w:rsidRDefault="008F5AD3" w:rsidP="00F27493">
            <w:pPr>
              <w:suppressAutoHyphens/>
              <w:spacing w:before="120" w:after="120"/>
              <w:jc w:val="both"/>
              <w:rPr>
                <w:szCs w:val="21"/>
              </w:rPr>
            </w:pPr>
            <w:r w:rsidRPr="008F5AD3">
              <w:rPr>
                <w:color w:val="000000"/>
                <w:bdr w:val="none" w:sz="0" w:space="0" w:color="auto" w:frame="1"/>
                <w:lang w:val="en-GB"/>
              </w:rPr>
              <w:lastRenderedPageBreak/>
              <w:t>Physical Chemistry in Food Industry</w:t>
            </w:r>
            <w:r w:rsidRPr="00005355">
              <w:rPr>
                <w:szCs w:val="21"/>
              </w:rPr>
              <w:t xml:space="preserve"> </w:t>
            </w:r>
            <w:r w:rsidR="00005355" w:rsidRPr="00005355">
              <w:rPr>
                <w:szCs w:val="21"/>
              </w:rPr>
              <w:t>(</w:t>
            </w:r>
            <w:r w:rsidR="00005355" w:rsidRPr="00F37077">
              <w:rPr>
                <w:szCs w:val="21"/>
              </w:rPr>
              <w:t>30%)</w:t>
            </w:r>
          </w:p>
          <w:p w14:paraId="0067937A" w14:textId="77777777" w:rsidR="00F27493" w:rsidRPr="00005355" w:rsidRDefault="00F27493" w:rsidP="00F27493">
            <w:pPr>
              <w:suppressAutoHyphens/>
              <w:jc w:val="both"/>
              <w:rPr>
                <w:szCs w:val="21"/>
              </w:rPr>
            </w:pPr>
          </w:p>
          <w:p w14:paraId="2E160276" w14:textId="77777777" w:rsidR="00005355" w:rsidRPr="00005355" w:rsidRDefault="00005355" w:rsidP="00F27493">
            <w:pPr>
              <w:suppressAutoHyphens/>
              <w:spacing w:before="60" w:after="120"/>
              <w:jc w:val="both"/>
              <w:rPr>
                <w:b/>
                <w:sz w:val="21"/>
                <w:szCs w:val="21"/>
                <w:u w:val="single"/>
              </w:rPr>
            </w:pPr>
            <w:r w:rsidRPr="00005355">
              <w:rPr>
                <w:b/>
                <w:szCs w:val="21"/>
                <w:u w:val="single"/>
              </w:rPr>
              <w:t>Školitel, vyučující</w:t>
            </w:r>
          </w:p>
        </w:tc>
      </w:tr>
      <w:tr w:rsidR="00005355" w:rsidRPr="00005355" w14:paraId="42A9CF2C"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93F7649" w14:textId="77777777" w:rsidR="00005355" w:rsidRPr="00005355" w:rsidRDefault="00005355" w:rsidP="00005355">
            <w:pPr>
              <w:suppressAutoHyphens/>
              <w:jc w:val="both"/>
            </w:pPr>
            <w:r w:rsidRPr="00005355">
              <w:rPr>
                <w:b/>
              </w:rPr>
              <w:t xml:space="preserve">Údaje o vzdělání na VŠ </w:t>
            </w:r>
          </w:p>
        </w:tc>
      </w:tr>
      <w:tr w:rsidR="00005355" w:rsidRPr="00005355" w14:paraId="7973EC78"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7DA01B" w14:textId="77777777" w:rsidR="00005355" w:rsidRPr="00005355" w:rsidRDefault="00005355" w:rsidP="00005355">
            <w:pPr>
              <w:spacing w:before="120" w:after="120"/>
              <w:rPr>
                <w:sz w:val="21"/>
                <w:szCs w:val="21"/>
              </w:rPr>
            </w:pPr>
            <w:r w:rsidRPr="00005355">
              <w:t xml:space="preserve">1998: VUT Brno, FCH, </w:t>
            </w:r>
            <w:r w:rsidRPr="00005355">
              <w:rPr>
                <w:rFonts w:eastAsia="Calibri"/>
              </w:rPr>
              <w:t xml:space="preserve">SP Makromolekulární chemie, </w:t>
            </w:r>
            <w:r w:rsidRPr="00005355">
              <w:t>obor Makromolekulární chemie, Ph.D.</w:t>
            </w:r>
          </w:p>
        </w:tc>
      </w:tr>
      <w:tr w:rsidR="00005355" w:rsidRPr="00005355" w14:paraId="12878F1A"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F43AE6D" w14:textId="77777777" w:rsidR="00005355" w:rsidRPr="00005355" w:rsidRDefault="00005355" w:rsidP="00005355">
            <w:pPr>
              <w:suppressAutoHyphens/>
              <w:jc w:val="both"/>
            </w:pPr>
            <w:r w:rsidRPr="00005355">
              <w:rPr>
                <w:b/>
              </w:rPr>
              <w:t>Údaje o odborném působení od absolvování VŠ</w:t>
            </w:r>
          </w:p>
        </w:tc>
      </w:tr>
      <w:tr w:rsidR="00005355" w:rsidRPr="00005355" w14:paraId="6D665190"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898387" w14:textId="77777777" w:rsidR="00005355" w:rsidRPr="00005355" w:rsidRDefault="00005355" w:rsidP="00005355">
            <w:pPr>
              <w:spacing w:before="120" w:after="60"/>
              <w:jc w:val="both"/>
            </w:pPr>
            <w:r w:rsidRPr="00005355">
              <w:t>1997 – 2012: UTB Zlín, FT, Ústav fyziky a materiálového inženýrství, odborný asistent, docent</w:t>
            </w:r>
          </w:p>
          <w:p w14:paraId="3787BCE4" w14:textId="77777777" w:rsidR="00005355" w:rsidRPr="00005355" w:rsidRDefault="00005355" w:rsidP="00005355">
            <w:pPr>
              <w:tabs>
                <w:tab w:val="left" w:pos="4335"/>
              </w:tabs>
              <w:suppressAutoHyphens/>
              <w:spacing w:before="120" w:after="120"/>
              <w:jc w:val="both"/>
              <w:rPr>
                <w:rFonts w:eastAsia="Trebuchet MS" w:cs="Trebuchet MS"/>
                <w:lang w:eastAsia="en-US"/>
              </w:rPr>
            </w:pPr>
            <w:r w:rsidRPr="00005355">
              <w:t>2012 – dosud: UTB Zlín, FT, Ústav technologie potravin, docent</w:t>
            </w:r>
          </w:p>
        </w:tc>
      </w:tr>
      <w:tr w:rsidR="00005355" w:rsidRPr="00005355" w14:paraId="769A18F8"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954003F"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3A47E3AA"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0BCE91E" w14:textId="7B5A8DEE"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b/>
              </w:rPr>
              <w:t xml:space="preserve">9 </w:t>
            </w:r>
            <w:r w:rsidR="00005355" w:rsidRPr="00005355">
              <w:t xml:space="preserve">BP, </w:t>
            </w:r>
            <w:r w:rsidR="00005355" w:rsidRPr="00005355">
              <w:rPr>
                <w:b/>
              </w:rPr>
              <w:t>1</w:t>
            </w:r>
            <w:r w:rsidR="0020217B">
              <w:rPr>
                <w:b/>
              </w:rPr>
              <w:t>1</w:t>
            </w:r>
            <w:r w:rsidR="00005355" w:rsidRPr="00005355">
              <w:t xml:space="preserve"> DP, </w:t>
            </w:r>
            <w:r w:rsidR="00005355" w:rsidRPr="00005355">
              <w:rPr>
                <w:b/>
                <w:bCs/>
              </w:rPr>
              <w:t xml:space="preserve">1 </w:t>
            </w:r>
            <w:r w:rsidR="00005355" w:rsidRPr="00005355">
              <w:t>DisP.</w:t>
            </w:r>
          </w:p>
        </w:tc>
      </w:tr>
      <w:tr w:rsidR="00005355" w:rsidRPr="00005355" w14:paraId="27121F6E"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2F5BA56"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57FA5D51"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3ADAD1CE"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77AF9C75" w14:textId="2A521CF0"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4A7703EE"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4C7A3A" w14:textId="77777777" w:rsidR="00005355" w:rsidRPr="00005355" w:rsidRDefault="00005355" w:rsidP="00005355">
            <w:pPr>
              <w:spacing w:before="40" w:after="40"/>
              <w:jc w:val="both"/>
            </w:pPr>
            <w:r w:rsidRPr="00005355">
              <w:t>Materiálové vědy a inženýrství</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9F9F6E8" w14:textId="77777777" w:rsidR="00005355" w:rsidRPr="00005355" w:rsidRDefault="00005355" w:rsidP="00005355">
            <w:pPr>
              <w:spacing w:before="40" w:after="40"/>
            </w:pPr>
            <w:r w:rsidRPr="00005355">
              <w:t>2007</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05821B98" w14:textId="77777777" w:rsidR="00005355" w:rsidRPr="00005355" w:rsidRDefault="00005355" w:rsidP="00005355">
            <w:pPr>
              <w:spacing w:before="40" w:after="40"/>
            </w:pPr>
            <w:r w:rsidRPr="00005355">
              <w:t>VUT Brno</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B694CB0"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1AFFE2A"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B65F69" w14:textId="77777777" w:rsidR="00005355" w:rsidRPr="00005355" w:rsidRDefault="00005355" w:rsidP="00005355">
            <w:pPr>
              <w:suppressAutoHyphens/>
              <w:jc w:val="both"/>
            </w:pPr>
            <w:r w:rsidRPr="00005355">
              <w:rPr>
                <w:b/>
              </w:rPr>
              <w:t>ostatní</w:t>
            </w:r>
          </w:p>
        </w:tc>
      </w:tr>
      <w:tr w:rsidR="00005355" w:rsidRPr="00005355" w14:paraId="2C362EB0"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2DE918F"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F82FB75"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1EF58F8C"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4D90B1BE" w14:textId="18E9D9C4" w:rsidR="00005355" w:rsidRPr="00005355" w:rsidRDefault="00FB15BE" w:rsidP="00005355">
            <w:pPr>
              <w:spacing w:beforeAutospacing="1" w:line="288" w:lineRule="auto"/>
              <w:jc w:val="both"/>
            </w:pPr>
            <w:r>
              <w:rPr>
                <w:b/>
              </w:rPr>
              <w:t>434</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2FFB598" w14:textId="73A91401" w:rsidR="00005355" w:rsidRPr="00005355" w:rsidRDefault="00FB15BE" w:rsidP="00005355">
            <w:pPr>
              <w:spacing w:beforeAutospacing="1" w:line="288" w:lineRule="auto"/>
              <w:jc w:val="both"/>
            </w:pPr>
            <w:r>
              <w:rPr>
                <w:b/>
              </w:rPr>
              <w:t>449</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E64D73" w14:textId="77777777" w:rsidR="00005355" w:rsidRPr="00005355" w:rsidRDefault="00005355" w:rsidP="00005355">
            <w:pPr>
              <w:spacing w:beforeAutospacing="1" w:line="288" w:lineRule="auto"/>
              <w:jc w:val="both"/>
            </w:pPr>
            <w:r w:rsidRPr="00005355">
              <w:rPr>
                <w:b/>
              </w:rPr>
              <w:t>256</w:t>
            </w:r>
          </w:p>
        </w:tc>
      </w:tr>
      <w:tr w:rsidR="00005355" w:rsidRPr="00005355" w14:paraId="441CFD32"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5A9DDB8" w14:textId="77777777" w:rsidR="00005355" w:rsidRPr="00005355" w:rsidRDefault="00005355" w:rsidP="00005355">
            <w:pPr>
              <w:suppressAutoHyphens/>
              <w:spacing w:before="40" w:after="40"/>
              <w:jc w:val="both"/>
            </w:pPr>
            <w:r w:rsidRPr="00005355">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ABB622" w14:textId="77777777" w:rsidR="00005355" w:rsidRPr="00005355" w:rsidRDefault="00005355" w:rsidP="00005355">
            <w:pPr>
              <w:suppressAutoHyphens/>
              <w:spacing w:before="40" w:after="40"/>
              <w:jc w:val="both"/>
            </w:pPr>
            <w:r w:rsidRPr="00005355">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66770B78"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7FFFE19E"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67F613D"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FC217EF" w14:textId="77777777" w:rsidR="00005355" w:rsidRPr="00005355" w:rsidRDefault="00005355" w:rsidP="00005355">
            <w:pPr>
              <w:suppressAutoHyphens/>
              <w:rPr>
                <w:b/>
              </w:rPr>
            </w:pPr>
          </w:p>
        </w:tc>
      </w:tr>
      <w:tr w:rsidR="00005355" w:rsidRPr="00005355" w14:paraId="1C8DC3B5"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72A4B0C" w14:textId="3D476052"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7C71BF12"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7573CE" w14:textId="16D9FB82" w:rsidR="000A7687" w:rsidRPr="00E86C54" w:rsidRDefault="00CB5524" w:rsidP="000A7687">
            <w:pPr>
              <w:shd w:val="clear" w:color="auto" w:fill="FFFFFF"/>
              <w:spacing w:before="120" w:after="120"/>
              <w:jc w:val="both"/>
              <w:rPr>
                <w:b/>
              </w:rPr>
            </w:pPr>
            <w:r w:rsidRPr="00023114">
              <w:rPr>
                <w:b/>
                <w:caps/>
              </w:rPr>
              <w:t>Lapčíková, B. (55 %)</w:t>
            </w:r>
            <w:r w:rsidRPr="00023114">
              <w:rPr>
                <w:caps/>
              </w:rPr>
              <w:t>, Valenta, T., Lapčík,</w:t>
            </w:r>
            <w:r w:rsidRPr="00D50742">
              <w:t xml:space="preserve"> L.: Rheological properties of food hydrocolloids based on polysaccharides. </w:t>
            </w:r>
            <w:r w:rsidRPr="00023114">
              <w:rPr>
                <w:i/>
              </w:rPr>
              <w:t>Journal of Polymer Materials</w:t>
            </w:r>
            <w:r>
              <w:t xml:space="preserve"> [online] 34(</w:t>
            </w:r>
            <w:r w:rsidRPr="00D50742">
              <w:t>3</w:t>
            </w:r>
            <w:r>
              <w:t>)</w:t>
            </w:r>
            <w:r w:rsidRPr="00D50742">
              <w:t>, 631-645</w:t>
            </w:r>
            <w:r>
              <w:t xml:space="preserve">. </w:t>
            </w:r>
            <w:r w:rsidRPr="00023114">
              <w:rPr>
                <w:b/>
              </w:rPr>
              <w:t>2017</w:t>
            </w:r>
            <w:r w:rsidRPr="00D50742">
              <w:t>.</w:t>
            </w:r>
            <w:r w:rsidR="000A7687">
              <w:t>.</w:t>
            </w:r>
          </w:p>
          <w:p w14:paraId="0599C103" w14:textId="5FB7666F" w:rsidR="00005355" w:rsidRPr="00005355" w:rsidRDefault="00005355" w:rsidP="00F27493">
            <w:pPr>
              <w:shd w:val="clear" w:color="auto" w:fill="FFFFFF"/>
              <w:spacing w:before="120" w:after="120"/>
              <w:jc w:val="both"/>
            </w:pPr>
            <w:r w:rsidRPr="00005355">
              <w:rPr>
                <w:b/>
              </w:rPr>
              <w:t>LAPČÍKOVÁ, B. (40%)</w:t>
            </w:r>
            <w:r w:rsidRPr="00005355">
              <w:rPr>
                <w:bCs/>
              </w:rPr>
              <w:t>,</w:t>
            </w:r>
            <w:r w:rsidRPr="00005355">
              <w:t xml:space="preserve"> BUREŠOVÁ, I., LAPČÍK, L., DABASH, V., VALENTA, T.: Impact of particle size on wheat dough and bread characteristics. </w:t>
            </w:r>
            <w:r w:rsidRPr="00005355">
              <w:rPr>
                <w:i/>
                <w:iCs/>
              </w:rPr>
              <w:t>Food Chemistry</w:t>
            </w:r>
            <w:r w:rsidRPr="00005355">
              <w:t xml:space="preserve"> 297, Article Number 124938, </w:t>
            </w:r>
            <w:r w:rsidRPr="00005355">
              <w:rPr>
                <w:b/>
                <w:bCs/>
              </w:rPr>
              <w:t>2019</w:t>
            </w:r>
            <w:r w:rsidRPr="00005355">
              <w:t>. [cit. 2020-04-26]. ISSN 0308-8146.</w:t>
            </w:r>
          </w:p>
          <w:p w14:paraId="768E43CA" w14:textId="77777777" w:rsidR="00005355" w:rsidRPr="00005355" w:rsidRDefault="00005355" w:rsidP="00F27493">
            <w:pPr>
              <w:shd w:val="clear" w:color="auto" w:fill="FFFFFF"/>
              <w:spacing w:before="120" w:after="120"/>
              <w:jc w:val="both"/>
            </w:pPr>
            <w:r w:rsidRPr="00005355">
              <w:t xml:space="preserve">VALENTA, T., </w:t>
            </w:r>
            <w:r w:rsidRPr="00005355">
              <w:rPr>
                <w:b/>
              </w:rPr>
              <w:t>LAPČÍKOVÁ, B. (50%)</w:t>
            </w:r>
            <w:r w:rsidRPr="00005355">
              <w:rPr>
                <w:bCs/>
              </w:rPr>
              <w:t>,</w:t>
            </w:r>
            <w:r w:rsidRPr="00005355">
              <w:t xml:space="preserve"> LAPČÍK, L.: Determination of kinetic and thermodynamic parameters of food hydrocolloids/water interactions by means of thermal analysis and viscometry. </w:t>
            </w:r>
            <w:r w:rsidRPr="00005355">
              <w:rPr>
                <w:i/>
                <w:iCs/>
              </w:rPr>
              <w:t xml:space="preserve">Colloids and Surfaces A: Physicochemical and Engineering Aspects </w:t>
            </w:r>
            <w:r w:rsidRPr="00005355">
              <w:t xml:space="preserve">555, 270-279, </w:t>
            </w:r>
            <w:r w:rsidRPr="00005355">
              <w:rPr>
                <w:b/>
              </w:rPr>
              <w:t>2018</w:t>
            </w:r>
            <w:r w:rsidRPr="00005355">
              <w:t>. [cit. 2020-04-26]. ISSN 0927-7757.</w:t>
            </w:r>
          </w:p>
          <w:p w14:paraId="4ACB82F6" w14:textId="77777777" w:rsidR="00005355" w:rsidRPr="00005355" w:rsidRDefault="00005355" w:rsidP="00F27493">
            <w:pPr>
              <w:shd w:val="clear" w:color="auto" w:fill="FFFFFF"/>
              <w:spacing w:before="120" w:after="120"/>
              <w:jc w:val="both"/>
            </w:pPr>
            <w:r w:rsidRPr="00005355">
              <w:rPr>
                <w:caps/>
              </w:rPr>
              <w:t>LAPČÍK, L., OTYEPKA, M., OTYEPKOVÁ, E., </w:t>
            </w:r>
            <w:r w:rsidRPr="00005355">
              <w:rPr>
                <w:b/>
                <w:bCs/>
                <w:caps/>
              </w:rPr>
              <w:t>LAPČÍKOVÁ, B. (20%)</w:t>
            </w:r>
            <w:r w:rsidRPr="00005355">
              <w:rPr>
                <w:caps/>
              </w:rPr>
              <w:t>, GABRIEL, R., GAVENDA, A., PRUDILOVÁ, B.</w:t>
            </w:r>
            <w:r w:rsidRPr="00005355">
              <w:t>: Surface heterogenity: Information from inverse gas chromatography and application to model pharmaceutical substances. </w:t>
            </w:r>
            <w:r w:rsidRPr="00005355">
              <w:rPr>
                <w:i/>
                <w:iCs/>
              </w:rPr>
              <w:t>Current Opinion in Colloid and Interface Science</w:t>
            </w:r>
            <w:r w:rsidRPr="00005355">
              <w:t xml:space="preserve"> 24, 64-71, </w:t>
            </w:r>
            <w:r w:rsidRPr="00005355">
              <w:rPr>
                <w:b/>
                <w:bCs/>
              </w:rPr>
              <w:t>2016</w:t>
            </w:r>
            <w:r w:rsidRPr="00005355">
              <w:t>.</w:t>
            </w:r>
          </w:p>
          <w:p w14:paraId="5228A5E9" w14:textId="47CC99E2" w:rsidR="00005355" w:rsidRPr="00005355" w:rsidRDefault="00005355" w:rsidP="000A7687">
            <w:pPr>
              <w:shd w:val="clear" w:color="auto" w:fill="FFFFFF"/>
              <w:spacing w:before="120" w:after="120"/>
              <w:jc w:val="both"/>
            </w:pPr>
            <w:r w:rsidRPr="00005355">
              <w:rPr>
                <w:caps/>
              </w:rPr>
              <w:t>LAPČÍK, L., VAŠINA, M., </w:t>
            </w:r>
            <w:r w:rsidRPr="00005355">
              <w:rPr>
                <w:b/>
                <w:bCs/>
                <w:caps/>
              </w:rPr>
              <w:t>LAPČÍKOVÁ, B. (30%)</w:t>
            </w:r>
            <w:r w:rsidRPr="00005355">
              <w:rPr>
                <w:caps/>
              </w:rPr>
              <w:t>, VALENTA, T</w:t>
            </w:r>
            <w:r w:rsidRPr="00005355">
              <w:t>.: Study of bread staling by means of vibro-acustic, tensile and thermal analysis techniques. </w:t>
            </w:r>
            <w:r w:rsidRPr="00005355">
              <w:rPr>
                <w:i/>
                <w:iCs/>
              </w:rPr>
              <w:t>Journal of Food Engineering</w:t>
            </w:r>
            <w:r w:rsidRPr="00005355">
              <w:t xml:space="preserve"> 178, 31-38, </w:t>
            </w:r>
            <w:r w:rsidRPr="00005355">
              <w:rPr>
                <w:b/>
                <w:bCs/>
              </w:rPr>
              <w:t>2016</w:t>
            </w:r>
            <w:r w:rsidRPr="00005355">
              <w:t>.</w:t>
            </w:r>
          </w:p>
        </w:tc>
      </w:tr>
      <w:tr w:rsidR="00005355" w:rsidRPr="00005355" w14:paraId="74D18963"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2BC172B" w14:textId="4B744AC7" w:rsidR="00005355" w:rsidRPr="00005355" w:rsidRDefault="00557F74" w:rsidP="00005355">
            <w:pPr>
              <w:suppressAutoHyphens/>
            </w:pPr>
            <w:r>
              <w:rPr>
                <w:b/>
              </w:rPr>
              <w:t>P</w:t>
            </w:r>
            <w:r w:rsidR="00005355" w:rsidRPr="00005355">
              <w:rPr>
                <w:b/>
              </w:rPr>
              <w:t>ůsobení v zahraničí</w:t>
            </w:r>
          </w:p>
        </w:tc>
      </w:tr>
      <w:tr w:rsidR="00005355" w:rsidRPr="00005355" w14:paraId="35E7DD6C"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59080B8" w14:textId="77777777" w:rsidR="00005355" w:rsidRPr="00005355" w:rsidRDefault="00005355" w:rsidP="00005355">
            <w:pPr>
              <w:suppressAutoHyphens/>
            </w:pPr>
            <w:r w:rsidRPr="00005355">
              <w:t>---</w:t>
            </w:r>
          </w:p>
          <w:p w14:paraId="33A6E019" w14:textId="77777777" w:rsidR="00005355" w:rsidRPr="00005355" w:rsidRDefault="00005355" w:rsidP="00005355">
            <w:pPr>
              <w:suppressAutoHyphens/>
            </w:pPr>
          </w:p>
          <w:p w14:paraId="23EFDCFA" w14:textId="4E22FFCB" w:rsidR="00005355" w:rsidRDefault="00005355" w:rsidP="00005355">
            <w:pPr>
              <w:suppressAutoHyphens/>
            </w:pPr>
          </w:p>
          <w:p w14:paraId="2FBBF207" w14:textId="5840C3DE" w:rsidR="008A3328" w:rsidRDefault="008A3328" w:rsidP="00005355">
            <w:pPr>
              <w:suppressAutoHyphens/>
            </w:pPr>
          </w:p>
          <w:p w14:paraId="643B8BA6" w14:textId="5B695E28" w:rsidR="008A3328" w:rsidRDefault="008A3328" w:rsidP="00005355">
            <w:pPr>
              <w:suppressAutoHyphens/>
            </w:pPr>
          </w:p>
          <w:p w14:paraId="744E1239" w14:textId="77777777" w:rsidR="008A3328" w:rsidRDefault="008A3328" w:rsidP="00005355">
            <w:pPr>
              <w:suppressAutoHyphens/>
            </w:pPr>
          </w:p>
          <w:p w14:paraId="5275D5DD" w14:textId="77777777" w:rsidR="008A3328" w:rsidRPr="00005355" w:rsidRDefault="008A3328" w:rsidP="00005355">
            <w:pPr>
              <w:suppressAutoHyphens/>
            </w:pPr>
          </w:p>
          <w:p w14:paraId="7CBB3B88" w14:textId="77777777" w:rsidR="00005355" w:rsidRPr="00005355" w:rsidRDefault="00005355" w:rsidP="00005355">
            <w:pPr>
              <w:suppressAutoHyphens/>
            </w:pPr>
          </w:p>
        </w:tc>
      </w:tr>
      <w:tr w:rsidR="00005355" w:rsidRPr="00005355" w14:paraId="51C3052A"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B264C62"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4CFE68"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C8951A"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D0CDE8F" w14:textId="77777777" w:rsidR="00005355" w:rsidRPr="00005355" w:rsidRDefault="00005355" w:rsidP="00005355">
            <w:pPr>
              <w:suppressAutoHyphens/>
              <w:jc w:val="both"/>
            </w:pPr>
          </w:p>
        </w:tc>
      </w:tr>
      <w:tr w:rsidR="00005355" w:rsidRPr="00005355" w14:paraId="77C83D23"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4CC334AA" w14:textId="77777777" w:rsidR="00005355" w:rsidRPr="00005355" w:rsidRDefault="00005355" w:rsidP="00005355">
            <w:pPr>
              <w:suppressAutoHyphens/>
              <w:jc w:val="both"/>
            </w:pPr>
            <w:r w:rsidRPr="00005355">
              <w:rPr>
                <w:b/>
                <w:sz w:val="28"/>
              </w:rPr>
              <w:t>C-I – Personální zabezpečení</w:t>
            </w:r>
          </w:p>
        </w:tc>
      </w:tr>
      <w:tr w:rsidR="00005355" w:rsidRPr="00005355" w14:paraId="0BB00899"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57DE70AF"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B95C4EA" w14:textId="77777777" w:rsidR="00005355" w:rsidRPr="00005355" w:rsidRDefault="00005355" w:rsidP="00005355">
            <w:r w:rsidRPr="00005355">
              <w:t>Univerzita Tomáše Bati ve Zlíně</w:t>
            </w:r>
          </w:p>
        </w:tc>
      </w:tr>
      <w:tr w:rsidR="00005355" w:rsidRPr="00005355" w14:paraId="6E09519D"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B4682E9"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1920B9" w14:textId="77777777" w:rsidR="00005355" w:rsidRPr="00005355" w:rsidRDefault="00005355" w:rsidP="00005355">
            <w:pPr>
              <w:suppressAutoHyphens/>
              <w:jc w:val="both"/>
            </w:pPr>
            <w:r w:rsidRPr="00005355">
              <w:t>Fakulta technologická</w:t>
            </w:r>
          </w:p>
        </w:tc>
      </w:tr>
      <w:tr w:rsidR="00005355" w:rsidRPr="00005355" w14:paraId="10C62D62"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68CF043"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EA40D7" w14:textId="3B3BEADA" w:rsidR="00005355" w:rsidRPr="00005355" w:rsidRDefault="0069067B" w:rsidP="00005355">
            <w:pPr>
              <w:suppressAutoHyphens/>
              <w:jc w:val="both"/>
            </w:pPr>
            <w:r w:rsidRPr="0069067B">
              <w:rPr>
                <w:lang w:val="en-GB"/>
              </w:rPr>
              <w:t>Chemistry, Technology and Analysis of Food</w:t>
            </w:r>
          </w:p>
        </w:tc>
      </w:tr>
      <w:tr w:rsidR="00005355" w:rsidRPr="00005355" w14:paraId="2AAFFFB4"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C7C1B3"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5EB33E" w14:textId="77777777" w:rsidR="00005355" w:rsidRPr="00005355" w:rsidRDefault="00005355" w:rsidP="00005355">
            <w:pPr>
              <w:spacing w:beforeAutospacing="1"/>
              <w:jc w:val="both"/>
              <w:rPr>
                <w:b/>
              </w:rPr>
            </w:pPr>
            <w:bookmarkStart w:id="156" w:name="Mlček"/>
            <w:bookmarkEnd w:id="156"/>
            <w:r w:rsidRPr="00005355">
              <w:rPr>
                <w:rFonts w:eastAsia="Trebuchet MS" w:cs="Trebuchet MS"/>
                <w:b/>
                <w:szCs w:val="22"/>
                <w:lang w:eastAsia="en-US"/>
              </w:rPr>
              <w:t>Jiří Mlček</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30F0261"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DB0732" w14:textId="77777777" w:rsidR="00005355" w:rsidRPr="00005355" w:rsidRDefault="00005355" w:rsidP="00005355">
            <w:pPr>
              <w:suppressAutoHyphens/>
              <w:jc w:val="both"/>
            </w:pPr>
            <w:r w:rsidRPr="00005355">
              <w:t>prof. Ing., Ph.D.</w:t>
            </w:r>
          </w:p>
        </w:tc>
      </w:tr>
      <w:tr w:rsidR="00005355" w:rsidRPr="00005355" w14:paraId="556AAE3F"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CF15D81"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29CF1C9" w14:textId="77777777" w:rsidR="00005355" w:rsidRPr="00005355" w:rsidRDefault="00005355" w:rsidP="00005355">
            <w:pPr>
              <w:suppressAutoHyphens/>
              <w:jc w:val="both"/>
            </w:pPr>
            <w:r w:rsidRPr="00005355">
              <w:t>1981</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F47048"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843FD7"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991F218"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017E81"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75ED10A"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862CA0" w14:textId="77777777" w:rsidR="00005355" w:rsidRPr="00005355" w:rsidRDefault="00005355" w:rsidP="00005355">
            <w:pPr>
              <w:suppressAutoHyphens/>
              <w:jc w:val="both"/>
            </w:pPr>
            <w:r w:rsidRPr="00005355">
              <w:t>N</w:t>
            </w:r>
          </w:p>
        </w:tc>
      </w:tr>
      <w:tr w:rsidR="00005355" w:rsidRPr="00005355" w14:paraId="717355A3"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AB8299" w14:textId="77777777" w:rsidR="00005355" w:rsidRPr="00005355" w:rsidRDefault="00005355" w:rsidP="000053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6BE0E02" w14:textId="02349BF2"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42C4842"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DCC42C" w14:textId="6E9BFDC6" w:rsidR="00005355" w:rsidRPr="00005355" w:rsidRDefault="008A3328"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5EAEAB"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45F9210" w14:textId="14826958" w:rsidR="00005355" w:rsidRPr="00005355" w:rsidRDefault="008A3328" w:rsidP="00005355">
            <w:pPr>
              <w:suppressAutoHyphens/>
              <w:jc w:val="both"/>
            </w:pPr>
            <w:r>
              <w:t>N</w:t>
            </w:r>
          </w:p>
        </w:tc>
      </w:tr>
      <w:tr w:rsidR="00005355" w:rsidRPr="00005355" w14:paraId="538BEFBA"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0A948A5"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54DAA7"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55041F" w14:textId="77777777" w:rsidR="00005355" w:rsidRPr="00005355" w:rsidRDefault="00005355" w:rsidP="00005355">
            <w:pPr>
              <w:suppressAutoHyphens/>
              <w:jc w:val="both"/>
            </w:pPr>
            <w:r w:rsidRPr="00005355">
              <w:rPr>
                <w:b/>
              </w:rPr>
              <w:t>rozsah</w:t>
            </w:r>
          </w:p>
        </w:tc>
      </w:tr>
      <w:tr w:rsidR="00005355" w:rsidRPr="00005355" w14:paraId="5A5F615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78A3F0" w14:textId="77777777" w:rsidR="00005355" w:rsidRPr="00005355" w:rsidRDefault="00005355" w:rsidP="000053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1360135" w14:textId="77777777" w:rsidR="00005355" w:rsidRPr="00005355" w:rsidRDefault="00005355" w:rsidP="000053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D931FC" w14:textId="77777777" w:rsidR="00005355" w:rsidRPr="00005355" w:rsidRDefault="00005355" w:rsidP="00005355">
            <w:pPr>
              <w:suppressAutoHyphens/>
              <w:jc w:val="both"/>
            </w:pPr>
            <w:r w:rsidRPr="00005355">
              <w:t>---</w:t>
            </w:r>
          </w:p>
        </w:tc>
      </w:tr>
      <w:tr w:rsidR="00005355" w:rsidRPr="00005355" w14:paraId="6FE232F2"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25594A"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DF1ED5"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AEBEFF" w14:textId="77777777" w:rsidR="00005355" w:rsidRPr="00005355" w:rsidRDefault="00005355" w:rsidP="00005355">
            <w:pPr>
              <w:suppressAutoHyphens/>
              <w:jc w:val="both"/>
            </w:pPr>
          </w:p>
        </w:tc>
      </w:tr>
      <w:tr w:rsidR="00005355" w:rsidRPr="00005355" w14:paraId="413FBB1D"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6AC9228F" w14:textId="77777777" w:rsidR="00005355" w:rsidRPr="00005355" w:rsidRDefault="00005355" w:rsidP="00005355">
            <w:pPr>
              <w:suppressAutoHyphens/>
              <w:jc w:val="both"/>
            </w:pPr>
            <w:r w:rsidRPr="00005355">
              <w:rPr>
                <w:b/>
              </w:rPr>
              <w:t>Předměty příslušného studijního programu a způsob zapojení do jejich výuky, příp. další zapojení do uskutečňování studijního programu</w:t>
            </w:r>
          </w:p>
        </w:tc>
      </w:tr>
      <w:tr w:rsidR="00005355" w:rsidRPr="00005355" w14:paraId="5F0642E8"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44FA286B" w14:textId="79BE946C" w:rsidR="00005355" w:rsidRDefault="0069067B" w:rsidP="00992D5B">
            <w:pPr>
              <w:spacing w:before="120" w:after="60"/>
              <w:rPr>
                <w:ins w:id="157" w:author="Lada Vojáčková" w:date="2022-05-12T09:53:00Z"/>
                <w:szCs w:val="21"/>
              </w:rPr>
            </w:pPr>
            <w:r w:rsidRPr="0069067B">
              <w:rPr>
                <w:color w:val="000000"/>
                <w:bdr w:val="none" w:sz="0" w:space="0" w:color="auto" w:frame="1"/>
                <w:lang w:val="en-GB"/>
              </w:rPr>
              <w:t xml:space="preserve">Biologically </w:t>
            </w:r>
            <w:r>
              <w:rPr>
                <w:color w:val="000000"/>
                <w:bdr w:val="none" w:sz="0" w:space="0" w:color="auto" w:frame="1"/>
                <w:lang w:val="en-GB"/>
              </w:rPr>
              <w:t>A</w:t>
            </w:r>
            <w:r w:rsidRPr="0069067B">
              <w:rPr>
                <w:color w:val="000000"/>
                <w:bdr w:val="none" w:sz="0" w:space="0" w:color="auto" w:frame="1"/>
                <w:lang w:val="en-GB"/>
              </w:rPr>
              <w:t xml:space="preserve">ctive </w:t>
            </w:r>
            <w:r>
              <w:rPr>
                <w:color w:val="000000"/>
                <w:bdr w:val="none" w:sz="0" w:space="0" w:color="auto" w:frame="1"/>
                <w:lang w:val="en-GB"/>
              </w:rPr>
              <w:t>S</w:t>
            </w:r>
            <w:r w:rsidRPr="0069067B">
              <w:rPr>
                <w:color w:val="000000"/>
                <w:bdr w:val="none" w:sz="0" w:space="0" w:color="auto" w:frame="1"/>
                <w:lang w:val="en-GB"/>
              </w:rPr>
              <w:t xml:space="preserve">ubstances in </w:t>
            </w:r>
            <w:r>
              <w:rPr>
                <w:color w:val="000000"/>
                <w:bdr w:val="none" w:sz="0" w:space="0" w:color="auto" w:frame="1"/>
                <w:lang w:val="en-GB"/>
              </w:rPr>
              <w:t>F</w:t>
            </w:r>
            <w:r w:rsidRPr="0069067B">
              <w:rPr>
                <w:color w:val="000000"/>
                <w:bdr w:val="none" w:sz="0" w:space="0" w:color="auto" w:frame="1"/>
                <w:lang w:val="en-GB"/>
              </w:rPr>
              <w:t>ood</w:t>
            </w:r>
            <w:r w:rsidRPr="00005355">
              <w:rPr>
                <w:szCs w:val="21"/>
              </w:rPr>
              <w:t xml:space="preserve"> </w:t>
            </w:r>
            <w:r w:rsidR="00005355" w:rsidRPr="00005355">
              <w:rPr>
                <w:szCs w:val="21"/>
              </w:rPr>
              <w:t>(garant</w:t>
            </w:r>
            <w:r w:rsidR="009576B4">
              <w:rPr>
                <w:szCs w:val="21"/>
              </w:rPr>
              <w:t xml:space="preserve"> předmětu</w:t>
            </w:r>
            <w:r w:rsidR="00005355" w:rsidRPr="00005355">
              <w:rPr>
                <w:szCs w:val="21"/>
              </w:rPr>
              <w:t>, 100%)</w:t>
            </w:r>
          </w:p>
          <w:p w14:paraId="1F50FB9B" w14:textId="137A87BF" w:rsidR="00867CDC" w:rsidRPr="00005355" w:rsidRDefault="00867CDC" w:rsidP="00992D5B">
            <w:pPr>
              <w:spacing w:before="120" w:after="60"/>
              <w:rPr>
                <w:b/>
                <w:color w:val="212529"/>
                <w:shd w:val="clear" w:color="auto" w:fill="FFFFFF"/>
              </w:rPr>
            </w:pPr>
            <w:ins w:id="158" w:author="Lada Vojáčková" w:date="2022-05-12T09:53:00Z">
              <w:r w:rsidRPr="00867CDC">
                <w:rPr>
                  <w:color w:val="000000"/>
                  <w:bdr w:val="none" w:sz="0" w:space="0" w:color="auto" w:frame="1"/>
                </w:rPr>
                <w:lastRenderedPageBreak/>
                <w:fldChar w:fldCharType="begin"/>
              </w:r>
              <w:r w:rsidRPr="00867CDC">
                <w:rPr>
                  <w:color w:val="000000"/>
                  <w:bdr w:val="none" w:sz="0" w:space="0" w:color="auto" w:frame="1"/>
                </w:rPr>
                <w:instrText xml:space="preserve"> HYPERLINK  \l "Managerial_skills_and_didactics" </w:instrText>
              </w:r>
              <w:r w:rsidRPr="00867CDC">
                <w:rPr>
                  <w:color w:val="000000"/>
                  <w:bdr w:val="none" w:sz="0" w:space="0" w:color="auto" w:frame="1"/>
                </w:rPr>
                <w:fldChar w:fldCharType="separate"/>
              </w:r>
              <w:r w:rsidRPr="00867CDC">
                <w:rPr>
                  <w:color w:val="000000"/>
                  <w:bdr w:val="none" w:sz="0" w:space="0" w:color="auto" w:frame="1"/>
                </w:rPr>
                <w:t>Managerial skills and didactics</w:t>
              </w:r>
              <w:r w:rsidRPr="00867CDC">
                <w:rPr>
                  <w:color w:val="000000"/>
                  <w:bdr w:val="none" w:sz="0" w:space="0" w:color="auto" w:frame="1"/>
                </w:rPr>
                <w:fldChar w:fldCharType="end"/>
              </w:r>
              <w:r>
                <w:rPr>
                  <w:rStyle w:val="Hypertextovodkaz"/>
                  <w:spacing w:val="-2"/>
                  <w:lang w:val="en-GB"/>
                </w:rPr>
                <w:t xml:space="preserve"> </w:t>
              </w:r>
              <w:r w:rsidRPr="00005355">
                <w:rPr>
                  <w:szCs w:val="21"/>
                </w:rPr>
                <w:t>(garant</w:t>
              </w:r>
              <w:r>
                <w:rPr>
                  <w:szCs w:val="21"/>
                </w:rPr>
                <w:t xml:space="preserve"> předmětu</w:t>
              </w:r>
              <w:r w:rsidRPr="00005355">
                <w:rPr>
                  <w:szCs w:val="21"/>
                </w:rPr>
                <w:t>, 100%)</w:t>
              </w:r>
            </w:ins>
          </w:p>
          <w:p w14:paraId="4BED6564" w14:textId="37A6D21C" w:rsidR="00005355" w:rsidRPr="00005355" w:rsidRDefault="004B3C13" w:rsidP="00992D5B">
            <w:pPr>
              <w:shd w:val="clear" w:color="auto" w:fill="FFFFFF"/>
              <w:spacing w:before="60" w:after="60"/>
              <w:rPr>
                <w:b/>
                <w:color w:val="2E2E2E"/>
                <w:shd w:val="clear" w:color="auto" w:fill="FFFFFF"/>
              </w:rPr>
            </w:pPr>
            <w:r w:rsidRPr="004B3C13">
              <w:rPr>
                <w:color w:val="000000"/>
                <w:bdr w:val="none" w:sz="0" w:space="0" w:color="auto" w:frame="1"/>
                <w:lang w:val="en-GB"/>
              </w:rPr>
              <w:t>Modern Gastronomic Technologies and Food Production</w:t>
            </w:r>
            <w:r w:rsidRPr="00005355">
              <w:rPr>
                <w:szCs w:val="21"/>
              </w:rPr>
              <w:t xml:space="preserve"> </w:t>
            </w:r>
            <w:r w:rsidR="00005355" w:rsidRPr="00005355">
              <w:rPr>
                <w:szCs w:val="21"/>
              </w:rPr>
              <w:t>(garant</w:t>
            </w:r>
            <w:r w:rsidR="009576B4">
              <w:rPr>
                <w:szCs w:val="21"/>
              </w:rPr>
              <w:t xml:space="preserve"> předmětu</w:t>
            </w:r>
            <w:r w:rsidR="00005355" w:rsidRPr="00005355">
              <w:rPr>
                <w:szCs w:val="21"/>
              </w:rPr>
              <w:t>, 100%)</w:t>
            </w:r>
          </w:p>
          <w:p w14:paraId="29ABF001" w14:textId="77777777" w:rsidR="00D15710" w:rsidRDefault="00D15710" w:rsidP="00D15710">
            <w:pPr>
              <w:suppressAutoHyphens/>
              <w:spacing w:before="60" w:after="60"/>
              <w:jc w:val="both"/>
              <w:rPr>
                <w:color w:val="000000"/>
              </w:rPr>
            </w:pPr>
            <w:r w:rsidRPr="00290E96">
              <w:rPr>
                <w:color w:val="000000"/>
                <w:bdr w:val="none" w:sz="0" w:space="0" w:color="auto" w:frame="1"/>
                <w:lang w:val="en-GB"/>
              </w:rPr>
              <w:t>Processing of Non-Traditional, Minor and Novel Food</w:t>
            </w:r>
            <w:r>
              <w:rPr>
                <w:bCs/>
              </w:rPr>
              <w:t xml:space="preserve"> </w:t>
            </w:r>
            <w:r>
              <w:rPr>
                <w:color w:val="000000"/>
              </w:rPr>
              <w:t>(</w:t>
            </w:r>
            <w:r w:rsidRPr="0006653A">
              <w:rPr>
                <w:color w:val="000000"/>
              </w:rPr>
              <w:t>40%)</w:t>
            </w:r>
          </w:p>
          <w:p w14:paraId="6D5782F8" w14:textId="485FDF34" w:rsidR="00005355" w:rsidRDefault="00EF1E0C" w:rsidP="00D15710">
            <w:pPr>
              <w:suppressAutoHyphens/>
              <w:spacing w:before="60" w:after="120"/>
              <w:jc w:val="both"/>
              <w:rPr>
                <w:szCs w:val="21"/>
              </w:rPr>
            </w:pPr>
            <w:r w:rsidRPr="00EF1E0C">
              <w:rPr>
                <w:color w:val="000000"/>
                <w:bdr w:val="none" w:sz="0" w:space="0" w:color="auto" w:frame="1"/>
                <w:lang w:val="en-GB"/>
              </w:rPr>
              <w:t>Technology and Chemistry of Food of Plant Origin</w:t>
            </w:r>
            <w:r w:rsidRPr="00F37077">
              <w:rPr>
                <w:szCs w:val="21"/>
              </w:rPr>
              <w:t xml:space="preserve"> </w:t>
            </w:r>
            <w:r w:rsidR="00005355" w:rsidRPr="00F37077">
              <w:rPr>
                <w:szCs w:val="21"/>
              </w:rPr>
              <w:t>(30%)</w:t>
            </w:r>
          </w:p>
          <w:p w14:paraId="08A08DAC" w14:textId="77777777" w:rsidR="00BB3B37" w:rsidRPr="00005355" w:rsidRDefault="00BB3B37" w:rsidP="00992D5B">
            <w:pPr>
              <w:suppressAutoHyphens/>
              <w:jc w:val="both"/>
              <w:rPr>
                <w:szCs w:val="21"/>
              </w:rPr>
            </w:pPr>
          </w:p>
          <w:p w14:paraId="51485589" w14:textId="2FA53280" w:rsidR="00005355" w:rsidRPr="00005355" w:rsidRDefault="002A6050" w:rsidP="00992D5B">
            <w:pPr>
              <w:suppressAutoHyphens/>
              <w:spacing w:before="60" w:after="120"/>
              <w:jc w:val="both"/>
              <w:rPr>
                <w:b/>
                <w:sz w:val="21"/>
                <w:szCs w:val="21"/>
                <w:u w:val="single"/>
              </w:rPr>
            </w:pPr>
            <w:r>
              <w:rPr>
                <w:b/>
                <w:szCs w:val="21"/>
                <w:u w:val="single"/>
              </w:rPr>
              <w:t>G</w:t>
            </w:r>
            <w:r w:rsidR="001E016F" w:rsidRPr="00AF1C72">
              <w:rPr>
                <w:b/>
                <w:szCs w:val="21"/>
                <w:u w:val="single"/>
              </w:rPr>
              <w:t xml:space="preserve">arant </w:t>
            </w:r>
            <w:r w:rsidR="00AF1C72" w:rsidRPr="00AF1C72">
              <w:rPr>
                <w:b/>
                <w:szCs w:val="21"/>
                <w:u w:val="single"/>
              </w:rPr>
              <w:t>studijního programu</w:t>
            </w:r>
            <w:r>
              <w:rPr>
                <w:b/>
                <w:szCs w:val="21"/>
                <w:u w:val="single"/>
              </w:rPr>
              <w:t>, školitel, vyučující</w:t>
            </w:r>
            <w:r w:rsidR="00B73537">
              <w:rPr>
                <w:b/>
                <w:szCs w:val="21"/>
                <w:u w:val="single"/>
              </w:rPr>
              <w:t>,</w:t>
            </w:r>
            <w:r>
              <w:rPr>
                <w:b/>
                <w:szCs w:val="21"/>
                <w:u w:val="single"/>
              </w:rPr>
              <w:t xml:space="preserve"> předseda oborové rady</w:t>
            </w:r>
          </w:p>
        </w:tc>
      </w:tr>
      <w:tr w:rsidR="00005355" w:rsidRPr="00005355" w14:paraId="0869ACED"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E41ABD4" w14:textId="77777777" w:rsidR="00005355" w:rsidRPr="00005355" w:rsidRDefault="00005355" w:rsidP="00005355">
            <w:pPr>
              <w:suppressAutoHyphens/>
              <w:jc w:val="both"/>
            </w:pPr>
            <w:r w:rsidRPr="00005355">
              <w:rPr>
                <w:b/>
              </w:rPr>
              <w:lastRenderedPageBreak/>
              <w:t xml:space="preserve">Údaje o vzdělání na VŠ </w:t>
            </w:r>
          </w:p>
        </w:tc>
      </w:tr>
      <w:tr w:rsidR="00005355" w:rsidRPr="00005355" w14:paraId="1540D189"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1BA975" w14:textId="77777777" w:rsidR="00005355" w:rsidRPr="00005355" w:rsidRDefault="00005355" w:rsidP="00005355">
            <w:pPr>
              <w:spacing w:before="120" w:after="120"/>
              <w:jc w:val="both"/>
              <w:rPr>
                <w:sz w:val="21"/>
                <w:szCs w:val="21"/>
              </w:rPr>
            </w:pPr>
            <w:r w:rsidRPr="00005355">
              <w:t>2008: MENDELU Brno, AF, SP Chemie a technologie potravin, obor Vlastnosti a zpracování zemědělských materiálů a produktů, Ph.D.</w:t>
            </w:r>
          </w:p>
        </w:tc>
      </w:tr>
      <w:tr w:rsidR="00005355" w:rsidRPr="00005355" w14:paraId="60ED4A19"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2B33B0D" w14:textId="77777777" w:rsidR="00005355" w:rsidRPr="00005355" w:rsidRDefault="00005355" w:rsidP="00005355">
            <w:pPr>
              <w:suppressAutoHyphens/>
              <w:jc w:val="both"/>
            </w:pPr>
            <w:r w:rsidRPr="00005355">
              <w:rPr>
                <w:b/>
              </w:rPr>
              <w:t>Údaje o odborném působení od absolvování VŠ</w:t>
            </w:r>
          </w:p>
        </w:tc>
      </w:tr>
      <w:tr w:rsidR="00005355" w:rsidRPr="00005355" w14:paraId="66E0BF98"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48DECFA" w14:textId="77777777" w:rsidR="00005355" w:rsidRDefault="00005355" w:rsidP="00005355">
            <w:pPr>
              <w:tabs>
                <w:tab w:val="left" w:pos="4335"/>
              </w:tabs>
              <w:suppressAutoHyphens/>
              <w:spacing w:before="120" w:after="120"/>
              <w:jc w:val="both"/>
            </w:pPr>
            <w:r w:rsidRPr="00005355">
              <w:t>2008 – dosud: UTB Zlín, FT, odborný asistent, od r. 2016 docent, od r. 2014 ředitel Ústavu analýzy a chemie potravin, od r. 2020 profesor</w:t>
            </w:r>
          </w:p>
          <w:p w14:paraId="73C8EE16" w14:textId="77777777" w:rsidR="001216E0" w:rsidRPr="00445B69" w:rsidRDefault="001216E0" w:rsidP="001216E0">
            <w:pPr>
              <w:spacing w:before="120"/>
              <w:jc w:val="both"/>
            </w:pPr>
            <w:r w:rsidRPr="00445B69">
              <w:rPr>
                <w:u w:val="single"/>
              </w:rPr>
              <w:t>Přehled garantovaných SP (SO) za posledních 10 let (v období 2011 – 2020):</w:t>
            </w:r>
            <w:r w:rsidRPr="00445B69">
              <w:t xml:space="preserve"> </w:t>
            </w:r>
          </w:p>
          <w:p w14:paraId="4B8123AE" w14:textId="77777777" w:rsidR="00445B69" w:rsidRDefault="00445B69" w:rsidP="00445B69">
            <w:pPr>
              <w:tabs>
                <w:tab w:val="left" w:pos="4335"/>
              </w:tabs>
              <w:suppressAutoHyphens/>
              <w:spacing w:before="60" w:after="60"/>
              <w:jc w:val="both"/>
              <w:rPr>
                <w:color w:val="000000"/>
              </w:rPr>
            </w:pPr>
            <w:r>
              <w:rPr>
                <w:shd w:val="clear" w:color="auto" w:fill="FFFFFF"/>
              </w:rPr>
              <w:t>2014 – 2021</w:t>
            </w:r>
            <w:r w:rsidRPr="00BB3B37">
              <w:rPr>
                <w:shd w:val="clear" w:color="auto" w:fill="FFFFFF"/>
              </w:rPr>
              <w:t xml:space="preserve">: UTB Zlín, FT, </w:t>
            </w:r>
            <w:r>
              <w:rPr>
                <w:shd w:val="clear" w:color="auto" w:fill="FFFFFF"/>
              </w:rPr>
              <w:t>bakalářský</w:t>
            </w:r>
            <w:r w:rsidRPr="00BB3B37">
              <w:rPr>
                <w:shd w:val="clear" w:color="auto" w:fill="FFFFFF"/>
              </w:rPr>
              <w:t xml:space="preserve"> SP Chemie a technologie potravin, SO </w:t>
            </w:r>
            <w:r w:rsidRPr="00F145EA">
              <w:rPr>
                <w:color w:val="000000"/>
              </w:rPr>
              <w:t>Technologie a řízení v</w:t>
            </w:r>
            <w:r>
              <w:rPr>
                <w:color w:val="000000"/>
              </w:rPr>
              <w:t> </w:t>
            </w:r>
            <w:r w:rsidRPr="00F145EA">
              <w:rPr>
                <w:color w:val="000000"/>
              </w:rPr>
              <w:t>gastronomii</w:t>
            </w:r>
          </w:p>
          <w:p w14:paraId="0A407BF9" w14:textId="63434211" w:rsidR="001216E0" w:rsidRPr="00005355" w:rsidRDefault="00445B69" w:rsidP="00445B69">
            <w:pPr>
              <w:tabs>
                <w:tab w:val="left" w:pos="4335"/>
              </w:tabs>
              <w:suppressAutoHyphens/>
              <w:spacing w:before="60" w:after="120"/>
              <w:jc w:val="both"/>
              <w:rPr>
                <w:rFonts w:eastAsia="Trebuchet MS" w:cs="Trebuchet MS"/>
                <w:lang w:eastAsia="en-US"/>
              </w:rPr>
            </w:pPr>
            <w:r>
              <w:rPr>
                <w:shd w:val="clear" w:color="auto" w:fill="FFFFFF"/>
              </w:rPr>
              <w:t>2018</w:t>
            </w:r>
            <w:r w:rsidRPr="00BB3B37">
              <w:rPr>
                <w:shd w:val="clear" w:color="auto" w:fill="FFFFFF"/>
              </w:rPr>
              <w:t xml:space="preserve"> – dosud: UTB Zlín, FT, </w:t>
            </w:r>
            <w:r>
              <w:rPr>
                <w:shd w:val="clear" w:color="auto" w:fill="FFFFFF"/>
              </w:rPr>
              <w:t>bakalářský</w:t>
            </w:r>
            <w:r w:rsidRPr="00BB3B37">
              <w:rPr>
                <w:shd w:val="clear" w:color="auto" w:fill="FFFFFF"/>
              </w:rPr>
              <w:t xml:space="preserve"> SP </w:t>
            </w:r>
            <w:r>
              <w:rPr>
                <w:shd w:val="clear" w:color="auto" w:fill="FFFFFF"/>
              </w:rPr>
              <w:t>Technologie a hodnocení potravin</w:t>
            </w:r>
          </w:p>
        </w:tc>
      </w:tr>
      <w:tr w:rsidR="00005355" w:rsidRPr="00005355" w14:paraId="7828650C"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72316A4"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2352BA42"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0B96489" w14:textId="105BB13E"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b/>
              </w:rPr>
              <w:t>15</w:t>
            </w:r>
            <w:r w:rsidR="00005355" w:rsidRPr="00005355">
              <w:t xml:space="preserve"> BP, </w:t>
            </w:r>
            <w:r w:rsidR="00005355" w:rsidRPr="00005355">
              <w:rPr>
                <w:b/>
              </w:rPr>
              <w:t>8</w:t>
            </w:r>
            <w:r w:rsidR="00005355" w:rsidRPr="00005355">
              <w:t xml:space="preserve"> DP, </w:t>
            </w:r>
            <w:r w:rsidR="00005355" w:rsidRPr="00005355">
              <w:rPr>
                <w:b/>
                <w:bCs/>
              </w:rPr>
              <w:t>3</w:t>
            </w:r>
            <w:r w:rsidR="00005355" w:rsidRPr="00005355">
              <w:t xml:space="preserve"> DisP.</w:t>
            </w:r>
          </w:p>
        </w:tc>
      </w:tr>
      <w:tr w:rsidR="00005355" w:rsidRPr="00005355" w14:paraId="6318DAB3"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37C02B54"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624AF594"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70BC1437"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7A607FEF" w14:textId="6FE0CD3B"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312CD6A0"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8AEE00" w14:textId="77777777" w:rsidR="00005355" w:rsidRPr="00005355" w:rsidRDefault="00005355" w:rsidP="00005355">
            <w:pPr>
              <w:spacing w:before="40" w:after="40"/>
              <w:jc w:val="both"/>
            </w:pPr>
            <w:r w:rsidRPr="00005355">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BD96233" w14:textId="77777777" w:rsidR="00005355" w:rsidRPr="00005355" w:rsidRDefault="00005355" w:rsidP="00005355">
            <w:pPr>
              <w:spacing w:before="40" w:after="40"/>
            </w:pPr>
            <w:r w:rsidRPr="00005355">
              <w:t>2016</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4D98FD18" w14:textId="77777777" w:rsidR="00005355" w:rsidRPr="00005355" w:rsidRDefault="00005355" w:rsidP="00005355">
            <w:pPr>
              <w:spacing w:before="40" w:after="40"/>
            </w:pPr>
            <w:r w:rsidRPr="00005355">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01324EE6"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209847B"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22C1BA1" w14:textId="77777777" w:rsidR="00005355" w:rsidRPr="00005355" w:rsidRDefault="00005355" w:rsidP="00005355">
            <w:pPr>
              <w:suppressAutoHyphens/>
              <w:jc w:val="both"/>
            </w:pPr>
            <w:r w:rsidRPr="00005355">
              <w:rPr>
                <w:b/>
              </w:rPr>
              <w:t>ostatní</w:t>
            </w:r>
          </w:p>
        </w:tc>
      </w:tr>
      <w:tr w:rsidR="00005355" w:rsidRPr="00005355" w14:paraId="41C3F3CE"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0328F45"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EAF070F"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2BAE9EBF"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650CC61F" w14:textId="00678F83" w:rsidR="00005355" w:rsidRPr="00005355" w:rsidRDefault="00FB15BE" w:rsidP="00005355">
            <w:pPr>
              <w:spacing w:beforeAutospacing="1" w:line="288" w:lineRule="auto"/>
              <w:jc w:val="both"/>
            </w:pPr>
            <w:r>
              <w:rPr>
                <w:b/>
              </w:rPr>
              <w:t>2</w:t>
            </w:r>
            <w:r w:rsidR="00445B69">
              <w:rPr>
                <w:b/>
              </w:rPr>
              <w:t>820</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199111" w14:textId="75D46C30" w:rsidR="00005355" w:rsidRPr="00005355" w:rsidRDefault="00FB15BE" w:rsidP="00005355">
            <w:pPr>
              <w:spacing w:beforeAutospacing="1" w:line="288" w:lineRule="auto"/>
              <w:jc w:val="both"/>
            </w:pPr>
            <w:r>
              <w:rPr>
                <w:b/>
              </w:rPr>
              <w:t>3</w:t>
            </w:r>
            <w:r w:rsidR="00445B69">
              <w:rPr>
                <w:b/>
              </w:rPr>
              <w:t>366</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DF120B"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3B0D6E92"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56D0E70" w14:textId="77777777" w:rsidR="00005355" w:rsidRPr="00005355" w:rsidRDefault="00005355" w:rsidP="00005355">
            <w:pPr>
              <w:suppressAutoHyphens/>
              <w:spacing w:before="40" w:after="40"/>
              <w:jc w:val="both"/>
            </w:pPr>
            <w:r w:rsidRPr="00005355">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CFA80C" w14:textId="77777777" w:rsidR="00005355" w:rsidRPr="00005355" w:rsidRDefault="00005355" w:rsidP="00005355">
            <w:pPr>
              <w:suppressAutoHyphens/>
              <w:spacing w:before="40" w:after="40"/>
              <w:jc w:val="both"/>
            </w:pPr>
            <w:r w:rsidRPr="00005355">
              <w:t>2020</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06E812B" w14:textId="77777777" w:rsidR="00005355" w:rsidRPr="00005355" w:rsidRDefault="00005355" w:rsidP="00005355">
            <w:pPr>
              <w:suppressAutoHyphens/>
              <w:spacing w:before="40" w:after="40"/>
              <w:jc w:val="both"/>
            </w:pPr>
            <w:r w:rsidRPr="00005355">
              <w:t>UTB Zlín</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4A5E19EC"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71561A2"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A4F30BC" w14:textId="77777777" w:rsidR="00005355" w:rsidRPr="00005355" w:rsidRDefault="00005355" w:rsidP="00005355">
            <w:pPr>
              <w:suppressAutoHyphens/>
              <w:rPr>
                <w:b/>
              </w:rPr>
            </w:pPr>
          </w:p>
        </w:tc>
      </w:tr>
      <w:tr w:rsidR="00005355" w:rsidRPr="00005355" w14:paraId="74F35E65"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D579B74" w14:textId="4EF35DDA"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2654C63A"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994C07" w14:textId="3E268610" w:rsidR="00445B69" w:rsidRPr="00F145EA" w:rsidRDefault="00445B69" w:rsidP="00445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color w:val="000000"/>
              </w:rPr>
            </w:pPr>
            <w:r w:rsidRPr="00F145EA">
              <w:rPr>
                <w:caps/>
                <w:color w:val="000000"/>
              </w:rPr>
              <w:t xml:space="preserve">Sytařová, I., Orsavová, J., Snopek, L., </w:t>
            </w:r>
            <w:r w:rsidRPr="00F145EA">
              <w:rPr>
                <w:b/>
                <w:caps/>
                <w:color w:val="000000"/>
              </w:rPr>
              <w:t>Mlček, J.</w:t>
            </w:r>
            <w:r>
              <w:rPr>
                <w:caps/>
                <w:color w:val="000000"/>
              </w:rPr>
              <w:t xml:space="preserve"> </w:t>
            </w:r>
            <w:r w:rsidRPr="00F145EA">
              <w:rPr>
                <w:b/>
                <w:caps/>
                <w:color w:val="000000"/>
              </w:rPr>
              <w:t>(10%)</w:t>
            </w:r>
            <w:r w:rsidRPr="00F145EA">
              <w:rPr>
                <w:caps/>
                <w:color w:val="000000"/>
              </w:rPr>
              <w:t>, Byczyński, Ł., Mišurcová,</w:t>
            </w:r>
            <w:r w:rsidRPr="00F145EA">
              <w:rPr>
                <w:color w:val="000000"/>
              </w:rPr>
              <w:t xml:space="preserve"> L.</w:t>
            </w:r>
            <w:r>
              <w:rPr>
                <w:color w:val="000000"/>
              </w:rPr>
              <w:t xml:space="preserve">: </w:t>
            </w:r>
            <w:r w:rsidRPr="00F145EA">
              <w:rPr>
                <w:color w:val="000000"/>
              </w:rPr>
              <w:t>Impact of phenolic compounds and vitamins C and E on antioxidant activity of sea buckthorn (Hippophaë rhamnoides L.) berries and leaves of diverse ripening times</w:t>
            </w:r>
            <w:r>
              <w:rPr>
                <w:color w:val="000000"/>
              </w:rPr>
              <w:t xml:space="preserve">. </w:t>
            </w:r>
            <w:r w:rsidRPr="00F145EA">
              <w:rPr>
                <w:i/>
                <w:color w:val="000000"/>
              </w:rPr>
              <w:t>Food Chemistry</w:t>
            </w:r>
            <w:r w:rsidRPr="00F145EA">
              <w:rPr>
                <w:color w:val="000000"/>
              </w:rPr>
              <w:t xml:space="preserve"> 310,</w:t>
            </w:r>
            <w:r>
              <w:rPr>
                <w:color w:val="000000"/>
              </w:rPr>
              <w:t xml:space="preserve"> </w:t>
            </w:r>
            <w:r w:rsidR="00F7274D">
              <w:rPr>
                <w:color w:val="000000"/>
              </w:rPr>
              <w:t>A</w:t>
            </w:r>
            <w:r w:rsidRPr="00F145EA">
              <w:rPr>
                <w:color w:val="000000"/>
              </w:rPr>
              <w:t>rt</w:t>
            </w:r>
            <w:r w:rsidR="00F7274D">
              <w:rPr>
                <w:color w:val="000000"/>
              </w:rPr>
              <w:t xml:space="preserve">icle Number </w:t>
            </w:r>
            <w:r w:rsidRPr="00F145EA">
              <w:rPr>
                <w:color w:val="000000"/>
              </w:rPr>
              <w:t>125784</w:t>
            </w:r>
            <w:r>
              <w:rPr>
                <w:color w:val="000000"/>
              </w:rPr>
              <w:t xml:space="preserve">, </w:t>
            </w:r>
            <w:r w:rsidRPr="00F145EA">
              <w:rPr>
                <w:b/>
                <w:color w:val="000000"/>
              </w:rPr>
              <w:t>2020</w:t>
            </w:r>
            <w:r>
              <w:rPr>
                <w:color w:val="000000"/>
              </w:rPr>
              <w:t>.</w:t>
            </w:r>
          </w:p>
          <w:p w14:paraId="4144DE14" w14:textId="3F3B964E" w:rsidR="00005355" w:rsidRDefault="00005355" w:rsidP="00005355">
            <w:pPr>
              <w:shd w:val="clear" w:color="auto" w:fill="FFFFFF"/>
              <w:spacing w:before="120" w:after="120"/>
              <w:jc w:val="both"/>
            </w:pPr>
            <w:r w:rsidRPr="00005355">
              <w:rPr>
                <w:caps/>
              </w:rPr>
              <w:t xml:space="preserve">Juríková, T., Škrovánková, S., </w:t>
            </w:r>
            <w:r w:rsidRPr="00005355">
              <w:rPr>
                <w:b/>
                <w:bCs/>
                <w:caps/>
              </w:rPr>
              <w:t>Mlček, J. (35%)</w:t>
            </w:r>
            <w:r w:rsidRPr="00005355">
              <w:rPr>
                <w:caps/>
              </w:rPr>
              <w:t>, Balla, Š., Snopek, L</w:t>
            </w:r>
            <w:r w:rsidRPr="00005355">
              <w:t xml:space="preserve">.: Bioactive compounds, antioxidant activity, and biological effects of european cranberry (vaccinium oxycoccos). </w:t>
            </w:r>
            <w:r w:rsidRPr="00005355">
              <w:rPr>
                <w:i/>
                <w:iCs/>
              </w:rPr>
              <w:t xml:space="preserve">Molecules </w:t>
            </w:r>
            <w:r w:rsidRPr="00005355">
              <w:t xml:space="preserve">24(1), </w:t>
            </w:r>
            <w:r w:rsidRPr="00005355">
              <w:rPr>
                <w:b/>
                <w:bCs/>
              </w:rPr>
              <w:t>2019</w:t>
            </w:r>
            <w:r w:rsidRPr="00005355">
              <w:t>. ISSN 1420-3049.</w:t>
            </w:r>
          </w:p>
          <w:p w14:paraId="266D8799" w14:textId="77777777" w:rsidR="00445B69" w:rsidRPr="00005355" w:rsidRDefault="00445B69" w:rsidP="00445B69">
            <w:pPr>
              <w:shd w:val="clear" w:color="auto" w:fill="FFFFFF"/>
              <w:spacing w:before="120" w:after="120"/>
              <w:jc w:val="both"/>
            </w:pPr>
            <w:r w:rsidRPr="00005355">
              <w:rPr>
                <w:caps/>
              </w:rPr>
              <w:t xml:space="preserve">Orsavová, J., Hlaváčová, I., </w:t>
            </w:r>
            <w:r w:rsidRPr="00005355">
              <w:rPr>
                <w:b/>
                <w:bCs/>
                <w:caps/>
              </w:rPr>
              <w:t>Mlček, J. (10%)</w:t>
            </w:r>
            <w:r w:rsidRPr="00005355">
              <w:rPr>
                <w:caps/>
              </w:rPr>
              <w:t>, Snopek, L., Mišurcová, L.</w:t>
            </w:r>
            <w:r w:rsidRPr="00005355">
              <w:t xml:space="preserve">: Contribution of phenolic compounds, ascorbic acid and vitamin E to antioxidant activity of currant (Ribes L.) and gooseberry (Ribes uva-crispa L.) fruits. </w:t>
            </w:r>
            <w:r w:rsidRPr="00005355">
              <w:rPr>
                <w:i/>
                <w:iCs/>
              </w:rPr>
              <w:t>Food Chemistry</w:t>
            </w:r>
            <w:r w:rsidRPr="00005355">
              <w:t xml:space="preserve"> 284, 323-333, </w:t>
            </w:r>
            <w:r w:rsidRPr="00005355">
              <w:rPr>
                <w:b/>
                <w:bCs/>
              </w:rPr>
              <w:t>2019</w:t>
            </w:r>
            <w:r w:rsidRPr="00005355">
              <w:t>. ISSN 0308-8146.</w:t>
            </w:r>
          </w:p>
          <w:p w14:paraId="0A0881BB" w14:textId="77777777" w:rsidR="00005355" w:rsidRPr="00005355" w:rsidRDefault="00005355" w:rsidP="00005355">
            <w:pPr>
              <w:shd w:val="clear" w:color="auto" w:fill="FFFFFF"/>
              <w:spacing w:before="120" w:after="120"/>
              <w:jc w:val="both"/>
            </w:pPr>
            <w:r w:rsidRPr="00005355">
              <w:rPr>
                <w:caps/>
              </w:rPr>
              <w:t xml:space="preserve">Snopek, L., </w:t>
            </w:r>
            <w:r w:rsidRPr="00005355">
              <w:rPr>
                <w:b/>
                <w:bCs/>
                <w:caps/>
              </w:rPr>
              <w:t>Mlček, J. (60%)</w:t>
            </w:r>
            <w:r w:rsidRPr="00005355">
              <w:rPr>
                <w:caps/>
              </w:rPr>
              <w:t>, Sochorová, L., Baroň, M., Hlaváčová, I., Juríková, T., Kizek, R., Sedláčková, E., Sochor, J.:</w:t>
            </w:r>
            <w:r w:rsidRPr="00005355">
              <w:t xml:space="preserve"> Contribution of red wine consumption to human health protection. </w:t>
            </w:r>
            <w:r w:rsidRPr="00005355">
              <w:rPr>
                <w:i/>
                <w:iCs/>
              </w:rPr>
              <w:t>Molecules</w:t>
            </w:r>
            <w:r w:rsidRPr="00005355">
              <w:t xml:space="preserve"> 23(7), 1-16, </w:t>
            </w:r>
            <w:r w:rsidRPr="00005355">
              <w:rPr>
                <w:b/>
                <w:bCs/>
              </w:rPr>
              <w:t>2018</w:t>
            </w:r>
            <w:r w:rsidRPr="00005355">
              <w:t>. ISSN 1420-3049.</w:t>
            </w:r>
          </w:p>
          <w:p w14:paraId="6C1CC23E" w14:textId="38756D6F" w:rsidR="00005355" w:rsidRPr="00005355" w:rsidRDefault="00005355" w:rsidP="00445B69">
            <w:pPr>
              <w:shd w:val="clear" w:color="auto" w:fill="FFFFFF"/>
              <w:spacing w:before="120" w:after="120"/>
              <w:jc w:val="both"/>
              <w:rPr>
                <w:sz w:val="24"/>
                <w:szCs w:val="24"/>
              </w:rPr>
            </w:pPr>
            <w:r w:rsidRPr="00005355">
              <w:rPr>
                <w:b/>
                <w:bCs/>
                <w:bdr w:val="none" w:sz="0" w:space="0" w:color="auto" w:frame="1"/>
              </w:rPr>
              <w:t>MLČEK, J.</w:t>
            </w:r>
            <w:r w:rsidRPr="00005355">
              <w:rPr>
                <w:bdr w:val="none" w:sz="0" w:space="0" w:color="auto" w:frame="1"/>
              </w:rPr>
              <w:t> </w:t>
            </w:r>
            <w:r w:rsidRPr="00005355">
              <w:rPr>
                <w:b/>
                <w:bCs/>
                <w:bdr w:val="none" w:sz="0" w:space="0" w:color="auto" w:frame="1"/>
              </w:rPr>
              <w:t>(50%)</w:t>
            </w:r>
            <w:r w:rsidRPr="00005355">
              <w:rPr>
                <w:bdr w:val="none" w:sz="0" w:space="0" w:color="auto" w:frame="1"/>
              </w:rPr>
              <w:t>, SUMCZYNSKI, D.: Nutraceutická potravinářská směs. </w:t>
            </w:r>
            <w:r w:rsidRPr="00005355">
              <w:t>Číslo patentu 306520, </w:t>
            </w:r>
            <w:r w:rsidRPr="00005355">
              <w:rPr>
                <w:b/>
                <w:bCs/>
              </w:rPr>
              <w:t>2017</w:t>
            </w:r>
            <w:r w:rsidRPr="00005355">
              <w:t>.</w:t>
            </w:r>
          </w:p>
        </w:tc>
      </w:tr>
      <w:tr w:rsidR="00005355" w:rsidRPr="00005355" w14:paraId="09E97A9A"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4562BC" w14:textId="4EEF37A8" w:rsidR="00005355" w:rsidRPr="00005355" w:rsidRDefault="00557F74" w:rsidP="00005355">
            <w:pPr>
              <w:suppressAutoHyphens/>
            </w:pPr>
            <w:r>
              <w:rPr>
                <w:b/>
              </w:rPr>
              <w:t>P</w:t>
            </w:r>
            <w:r w:rsidR="00005355" w:rsidRPr="00005355">
              <w:rPr>
                <w:b/>
              </w:rPr>
              <w:t>ůsobení v zahraničí</w:t>
            </w:r>
          </w:p>
        </w:tc>
      </w:tr>
      <w:tr w:rsidR="00005355" w:rsidRPr="00005355" w14:paraId="1A99782C"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6EAD927" w14:textId="260EB5E3" w:rsidR="00BB3B37" w:rsidRPr="00005355" w:rsidRDefault="00005355" w:rsidP="00445B69">
            <w:pPr>
              <w:widowControl w:val="0"/>
              <w:spacing w:before="60" w:after="40"/>
              <w:jc w:val="both"/>
              <w:rPr>
                <w:sz w:val="22"/>
                <w:szCs w:val="22"/>
              </w:rPr>
            </w:pPr>
            <w:r w:rsidRPr="00005355">
              <w:rPr>
                <w:lang w:eastAsia="en-US"/>
              </w:rPr>
              <w:t xml:space="preserve">2007: Ekologická farma Azienda Agricola Vairo, Itálie, pracovně-studijní </w:t>
            </w:r>
            <w:r w:rsidR="00253BA3" w:rsidRPr="00005355">
              <w:rPr>
                <w:lang w:eastAsia="en-US"/>
              </w:rPr>
              <w:t>stáž – program</w:t>
            </w:r>
            <w:r w:rsidRPr="00005355">
              <w:rPr>
                <w:lang w:eastAsia="en-US"/>
              </w:rPr>
              <w:t xml:space="preserve"> LEONARDO (3 měsíce)</w:t>
            </w:r>
          </w:p>
        </w:tc>
      </w:tr>
      <w:tr w:rsidR="00005355" w:rsidRPr="00005355" w14:paraId="02E7AA63"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CA40302"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B142119"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46667E"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D6C246" w14:textId="77777777" w:rsidR="00005355" w:rsidRPr="00005355" w:rsidRDefault="00005355" w:rsidP="00005355">
            <w:pPr>
              <w:suppressAutoHyphens/>
              <w:jc w:val="both"/>
            </w:pPr>
          </w:p>
        </w:tc>
      </w:tr>
      <w:tr w:rsidR="00005355" w:rsidRPr="00005355" w14:paraId="22D280BE" w14:textId="77777777" w:rsidTr="0000535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5BB3FBDF" w14:textId="77777777" w:rsidR="00005355" w:rsidRPr="00005355" w:rsidRDefault="00005355" w:rsidP="00005355">
            <w:pPr>
              <w:suppressAutoHyphens/>
              <w:jc w:val="both"/>
            </w:pPr>
            <w:r w:rsidRPr="00005355">
              <w:rPr>
                <w:b/>
                <w:sz w:val="28"/>
              </w:rPr>
              <w:t>C-I – Personální zabezpečení</w:t>
            </w:r>
          </w:p>
        </w:tc>
      </w:tr>
      <w:tr w:rsidR="00005355" w:rsidRPr="00005355" w14:paraId="5ABFB1BC" w14:textId="77777777" w:rsidTr="0000535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00A1ADA1" w14:textId="77777777" w:rsidR="00005355" w:rsidRPr="00005355" w:rsidRDefault="00005355" w:rsidP="0000535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58E9A3B" w14:textId="77777777" w:rsidR="00005355" w:rsidRPr="00005355" w:rsidRDefault="00005355" w:rsidP="00005355">
            <w:r w:rsidRPr="00005355">
              <w:t>Univerzita Tomáše Bati ve Zlíně</w:t>
            </w:r>
          </w:p>
        </w:tc>
      </w:tr>
      <w:tr w:rsidR="00005355" w:rsidRPr="00005355" w14:paraId="12C9DC60"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712589C" w14:textId="77777777" w:rsidR="00005355" w:rsidRPr="00005355" w:rsidRDefault="00005355" w:rsidP="0000535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E0DF2" w14:textId="77777777" w:rsidR="00005355" w:rsidRPr="00005355" w:rsidRDefault="00005355" w:rsidP="00005355">
            <w:pPr>
              <w:suppressAutoHyphens/>
              <w:jc w:val="both"/>
            </w:pPr>
            <w:r w:rsidRPr="00005355">
              <w:t>Fakulta technologická</w:t>
            </w:r>
          </w:p>
        </w:tc>
      </w:tr>
      <w:tr w:rsidR="00005355" w:rsidRPr="00005355" w14:paraId="6853B493" w14:textId="77777777" w:rsidTr="0000535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5181215" w14:textId="77777777" w:rsidR="00005355" w:rsidRPr="00005355" w:rsidRDefault="00005355" w:rsidP="0000535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7AAD35" w14:textId="1F5E26FC" w:rsidR="00005355" w:rsidRPr="00005355" w:rsidRDefault="0069067B" w:rsidP="00005355">
            <w:pPr>
              <w:suppressAutoHyphens/>
              <w:jc w:val="both"/>
            </w:pPr>
            <w:r w:rsidRPr="0069067B">
              <w:rPr>
                <w:lang w:val="en-GB"/>
              </w:rPr>
              <w:t>Chemistry, Technology and Analysis of Food</w:t>
            </w:r>
          </w:p>
        </w:tc>
      </w:tr>
      <w:tr w:rsidR="00005355" w:rsidRPr="00005355" w14:paraId="25C46888"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E4361F0" w14:textId="77777777" w:rsidR="00005355" w:rsidRPr="00005355" w:rsidRDefault="00005355" w:rsidP="0000535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A111BAA" w14:textId="77777777" w:rsidR="00005355" w:rsidRPr="00005355" w:rsidRDefault="00005355" w:rsidP="00005355">
            <w:pPr>
              <w:spacing w:beforeAutospacing="1"/>
              <w:jc w:val="both"/>
              <w:rPr>
                <w:b/>
              </w:rPr>
            </w:pPr>
            <w:bookmarkStart w:id="159" w:name="Pachlová"/>
            <w:bookmarkEnd w:id="159"/>
            <w:r w:rsidRPr="00005355">
              <w:rPr>
                <w:rFonts w:eastAsia="Trebuchet MS" w:cs="Trebuchet MS"/>
                <w:b/>
                <w:szCs w:val="22"/>
                <w:lang w:eastAsia="en-US"/>
              </w:rPr>
              <w:t>Vendula Pachlová</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D5F1CC0" w14:textId="77777777" w:rsidR="00005355" w:rsidRPr="00005355" w:rsidRDefault="00005355" w:rsidP="0000535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DEE357" w14:textId="77777777" w:rsidR="00005355" w:rsidRPr="00005355" w:rsidRDefault="00005355" w:rsidP="00005355">
            <w:pPr>
              <w:suppressAutoHyphens/>
              <w:jc w:val="both"/>
            </w:pPr>
            <w:r w:rsidRPr="00005355">
              <w:t>doc. Ing., Ph.D.</w:t>
            </w:r>
          </w:p>
        </w:tc>
      </w:tr>
      <w:tr w:rsidR="00005355" w:rsidRPr="00005355" w14:paraId="353384DD"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AEB00D8" w14:textId="77777777" w:rsidR="00005355" w:rsidRPr="00005355" w:rsidRDefault="00005355" w:rsidP="0000535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48C5DB3" w14:textId="77777777" w:rsidR="00005355" w:rsidRPr="00005355" w:rsidRDefault="00005355" w:rsidP="00005355">
            <w:pPr>
              <w:suppressAutoHyphens/>
              <w:jc w:val="both"/>
            </w:pPr>
            <w:r w:rsidRPr="00005355">
              <w:t>1984</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F35FFD" w14:textId="77777777" w:rsidR="00005355" w:rsidRPr="00005355" w:rsidRDefault="00005355" w:rsidP="0000535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B63D16" w14:textId="77777777" w:rsidR="00005355" w:rsidRPr="00005355" w:rsidRDefault="00005355" w:rsidP="0000535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052361C"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F27DBA" w14:textId="77777777" w:rsidR="00005355" w:rsidRPr="00005355" w:rsidRDefault="00005355" w:rsidP="0000535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DCE3332"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8ED94F" w14:textId="77777777" w:rsidR="00005355" w:rsidRPr="00005355" w:rsidRDefault="00005355" w:rsidP="00005355">
            <w:pPr>
              <w:suppressAutoHyphens/>
              <w:jc w:val="both"/>
            </w:pPr>
            <w:r w:rsidRPr="00005355">
              <w:t>N</w:t>
            </w:r>
          </w:p>
        </w:tc>
      </w:tr>
      <w:tr w:rsidR="00005355" w:rsidRPr="00005355" w14:paraId="58D5834A"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47CF1F9" w14:textId="77777777" w:rsidR="00005355" w:rsidRPr="00005355" w:rsidRDefault="00005355" w:rsidP="0000535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5B8F36" w14:textId="1CF4A8C0" w:rsidR="00005355" w:rsidRPr="00005355" w:rsidRDefault="008A3328" w:rsidP="0000535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B91D579" w14:textId="77777777" w:rsidR="00005355" w:rsidRPr="00005355" w:rsidRDefault="00005355" w:rsidP="0000535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B7480A" w14:textId="3DCEFF0C" w:rsidR="00005355" w:rsidRPr="00005355" w:rsidRDefault="00F27493" w:rsidP="0000535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653939B" w14:textId="77777777" w:rsidR="00005355" w:rsidRPr="00005355" w:rsidRDefault="00005355" w:rsidP="0000535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527168" w14:textId="2340D4BA" w:rsidR="00005355" w:rsidRPr="00005355" w:rsidRDefault="008A3328" w:rsidP="00005355">
            <w:pPr>
              <w:suppressAutoHyphens/>
              <w:jc w:val="both"/>
            </w:pPr>
            <w:r>
              <w:t>N</w:t>
            </w:r>
          </w:p>
        </w:tc>
      </w:tr>
      <w:tr w:rsidR="00005355" w:rsidRPr="00005355" w14:paraId="250DE55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21A85ED" w14:textId="77777777" w:rsidR="00005355" w:rsidRPr="00005355" w:rsidRDefault="00005355" w:rsidP="0000535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9098FC" w14:textId="77777777" w:rsidR="00005355" w:rsidRPr="00005355" w:rsidRDefault="00005355" w:rsidP="0000535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49C4C1" w14:textId="77777777" w:rsidR="00005355" w:rsidRPr="00005355" w:rsidRDefault="00005355" w:rsidP="00005355">
            <w:pPr>
              <w:suppressAutoHyphens/>
              <w:jc w:val="both"/>
            </w:pPr>
            <w:r w:rsidRPr="00005355">
              <w:rPr>
                <w:b/>
              </w:rPr>
              <w:t>rozsah</w:t>
            </w:r>
          </w:p>
        </w:tc>
      </w:tr>
      <w:tr w:rsidR="00005355" w:rsidRPr="00005355" w14:paraId="7A07306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1245AE1" w14:textId="77777777" w:rsidR="00005355" w:rsidRPr="00005355" w:rsidRDefault="00005355" w:rsidP="0000535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ABF3186" w14:textId="77777777" w:rsidR="00005355" w:rsidRPr="00005355" w:rsidRDefault="00005355" w:rsidP="0000535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DB959A" w14:textId="77777777" w:rsidR="00005355" w:rsidRPr="00005355" w:rsidRDefault="00005355" w:rsidP="00005355">
            <w:pPr>
              <w:suppressAutoHyphens/>
              <w:jc w:val="both"/>
            </w:pPr>
            <w:r w:rsidRPr="00005355">
              <w:t>---</w:t>
            </w:r>
          </w:p>
        </w:tc>
      </w:tr>
      <w:tr w:rsidR="00005355" w:rsidRPr="00005355" w14:paraId="3B0A71D4"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0D9ACA1"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9C046AC"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641871" w14:textId="77777777" w:rsidR="00005355" w:rsidRPr="00005355" w:rsidRDefault="00005355" w:rsidP="00005355">
            <w:pPr>
              <w:suppressAutoHyphens/>
              <w:jc w:val="both"/>
            </w:pPr>
          </w:p>
        </w:tc>
      </w:tr>
      <w:tr w:rsidR="00005355" w:rsidRPr="00005355" w14:paraId="47FA2BBF"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BDB67F"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0EEFDD"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14E74D" w14:textId="77777777" w:rsidR="00005355" w:rsidRPr="00005355" w:rsidRDefault="00005355" w:rsidP="00005355">
            <w:pPr>
              <w:suppressAutoHyphens/>
              <w:jc w:val="both"/>
            </w:pPr>
          </w:p>
        </w:tc>
      </w:tr>
      <w:tr w:rsidR="00005355" w:rsidRPr="00005355" w14:paraId="3D5A9DD2"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6D0FC2" w14:textId="77777777" w:rsidR="00005355" w:rsidRPr="00005355" w:rsidRDefault="00005355" w:rsidP="0000535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02695B" w14:textId="77777777" w:rsidR="00005355" w:rsidRPr="00005355" w:rsidRDefault="00005355" w:rsidP="0000535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990A6C4" w14:textId="77777777" w:rsidR="00005355" w:rsidRPr="00005355" w:rsidRDefault="00005355" w:rsidP="00005355">
            <w:pPr>
              <w:suppressAutoHyphens/>
              <w:jc w:val="both"/>
            </w:pPr>
          </w:p>
        </w:tc>
      </w:tr>
      <w:tr w:rsidR="00005355" w:rsidRPr="00005355" w14:paraId="43715225" w14:textId="77777777" w:rsidTr="0000535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58655B6D" w14:textId="77777777" w:rsidR="00005355" w:rsidRPr="00005355" w:rsidRDefault="00005355" w:rsidP="00005355">
            <w:pPr>
              <w:suppressAutoHyphens/>
              <w:jc w:val="both"/>
            </w:pPr>
            <w:r w:rsidRPr="00005355">
              <w:rPr>
                <w:b/>
              </w:rPr>
              <w:lastRenderedPageBreak/>
              <w:t>Předměty příslušného studijního programu a způsob zapojení do jejich výuky, příp. další zapojení do uskutečňování studijního programu</w:t>
            </w:r>
          </w:p>
        </w:tc>
      </w:tr>
      <w:tr w:rsidR="00005355" w:rsidRPr="00005355" w14:paraId="39E1591E" w14:textId="77777777" w:rsidTr="0000535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D691E58" w14:textId="359C4081" w:rsidR="00005355" w:rsidRDefault="0052218F" w:rsidP="00992D5B">
            <w:pPr>
              <w:suppressAutoHyphens/>
              <w:spacing w:before="120" w:after="120"/>
              <w:jc w:val="both"/>
              <w:rPr>
                <w:szCs w:val="21"/>
              </w:rPr>
            </w:pPr>
            <w:r w:rsidRPr="0052218F">
              <w:rPr>
                <w:color w:val="000000"/>
                <w:bdr w:val="none" w:sz="0" w:space="0" w:color="auto" w:frame="1"/>
                <w:lang w:val="en-GB"/>
              </w:rPr>
              <w:t>Technology and Chemistry of Food of Animal Origin</w:t>
            </w:r>
            <w:r>
              <w:rPr>
                <w:szCs w:val="21"/>
              </w:rPr>
              <w:t xml:space="preserve"> </w:t>
            </w:r>
            <w:r w:rsidR="00395667">
              <w:rPr>
                <w:szCs w:val="21"/>
              </w:rPr>
              <w:t>(garant</w:t>
            </w:r>
            <w:r w:rsidR="009576B4">
              <w:rPr>
                <w:szCs w:val="21"/>
              </w:rPr>
              <w:t xml:space="preserve"> předmětu</w:t>
            </w:r>
            <w:r w:rsidR="00395667">
              <w:rPr>
                <w:szCs w:val="21"/>
              </w:rPr>
              <w:t xml:space="preserve">, </w:t>
            </w:r>
            <w:r w:rsidR="00395667" w:rsidRPr="0006653A">
              <w:rPr>
                <w:szCs w:val="21"/>
              </w:rPr>
              <w:t>70</w:t>
            </w:r>
            <w:r w:rsidR="00005355" w:rsidRPr="0006653A">
              <w:rPr>
                <w:szCs w:val="21"/>
              </w:rPr>
              <w:t>%)</w:t>
            </w:r>
          </w:p>
          <w:p w14:paraId="103524CF" w14:textId="77777777" w:rsidR="00992D5B" w:rsidRPr="00005355" w:rsidRDefault="00992D5B" w:rsidP="00992D5B">
            <w:pPr>
              <w:suppressAutoHyphens/>
              <w:jc w:val="both"/>
              <w:rPr>
                <w:szCs w:val="21"/>
              </w:rPr>
            </w:pPr>
          </w:p>
          <w:p w14:paraId="74BE0C0E" w14:textId="77777777" w:rsidR="00005355" w:rsidRPr="00005355" w:rsidRDefault="00005355" w:rsidP="00992D5B">
            <w:pPr>
              <w:suppressAutoHyphens/>
              <w:spacing w:before="60" w:after="120"/>
              <w:jc w:val="both"/>
              <w:rPr>
                <w:b/>
                <w:sz w:val="21"/>
                <w:szCs w:val="21"/>
                <w:u w:val="single"/>
              </w:rPr>
            </w:pPr>
            <w:r w:rsidRPr="00005355">
              <w:rPr>
                <w:b/>
                <w:szCs w:val="21"/>
                <w:u w:val="single"/>
              </w:rPr>
              <w:t>Školitel, vyučující</w:t>
            </w:r>
          </w:p>
        </w:tc>
      </w:tr>
      <w:tr w:rsidR="00005355" w:rsidRPr="00005355" w14:paraId="383E9EF5"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5249A42" w14:textId="77777777" w:rsidR="00005355" w:rsidRPr="00005355" w:rsidRDefault="00005355" w:rsidP="00005355">
            <w:pPr>
              <w:suppressAutoHyphens/>
              <w:jc w:val="both"/>
            </w:pPr>
            <w:r w:rsidRPr="00005355">
              <w:rPr>
                <w:b/>
              </w:rPr>
              <w:t xml:space="preserve">Údaje o vzdělání na VŠ </w:t>
            </w:r>
          </w:p>
        </w:tc>
      </w:tr>
      <w:tr w:rsidR="00005355" w:rsidRPr="00005355" w14:paraId="1CE5D393" w14:textId="77777777" w:rsidTr="0000535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64F3B2" w14:textId="77777777" w:rsidR="00005355" w:rsidRPr="00005355" w:rsidRDefault="00005355" w:rsidP="00005355">
            <w:pPr>
              <w:spacing w:before="120" w:after="120"/>
              <w:rPr>
                <w:sz w:val="21"/>
                <w:szCs w:val="21"/>
              </w:rPr>
            </w:pPr>
            <w:r w:rsidRPr="00005355">
              <w:t xml:space="preserve">2011: UTB Zlín, FT, </w:t>
            </w:r>
            <w:r w:rsidRPr="00005355">
              <w:rPr>
                <w:rFonts w:eastAsia="Calibri"/>
              </w:rPr>
              <w:t xml:space="preserve">SP Chemie a technologie potravin, </w:t>
            </w:r>
            <w:r w:rsidRPr="00005355">
              <w:t>obor Technologie potravin, Ph.D.</w:t>
            </w:r>
          </w:p>
        </w:tc>
      </w:tr>
      <w:tr w:rsidR="00005355" w:rsidRPr="00005355" w14:paraId="6B81A54D"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7F2750F" w14:textId="77777777" w:rsidR="00005355" w:rsidRPr="00005355" w:rsidRDefault="00005355" w:rsidP="00005355">
            <w:pPr>
              <w:suppressAutoHyphens/>
              <w:jc w:val="both"/>
            </w:pPr>
            <w:r w:rsidRPr="00005355">
              <w:rPr>
                <w:b/>
              </w:rPr>
              <w:t>Údaje o odborném působení od absolvování VŠ</w:t>
            </w:r>
          </w:p>
        </w:tc>
      </w:tr>
      <w:tr w:rsidR="00005355" w:rsidRPr="00005355" w14:paraId="4F2420FA" w14:textId="77777777" w:rsidTr="0000535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7AF678B" w14:textId="77777777" w:rsidR="00005355" w:rsidRPr="00005355" w:rsidRDefault="00005355" w:rsidP="00005355">
            <w:pPr>
              <w:tabs>
                <w:tab w:val="left" w:pos="4335"/>
              </w:tabs>
              <w:suppressAutoHyphens/>
              <w:spacing w:before="120" w:after="120"/>
              <w:jc w:val="both"/>
              <w:rPr>
                <w:rFonts w:eastAsia="Trebuchet MS" w:cs="Trebuchet MS"/>
                <w:lang w:eastAsia="en-US"/>
              </w:rPr>
            </w:pPr>
            <w:r w:rsidRPr="00005355">
              <w:t>2011 – dosud: UTB Zlín, FT, akademický pracovník – odborný asistent, od r. 2015 docent</w:t>
            </w:r>
          </w:p>
        </w:tc>
      </w:tr>
      <w:tr w:rsidR="00005355" w:rsidRPr="00005355" w14:paraId="2519203F" w14:textId="77777777" w:rsidTr="0000535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811FCB9" w14:textId="77777777" w:rsidR="00005355" w:rsidRPr="00005355" w:rsidRDefault="00005355" w:rsidP="00005355">
            <w:pPr>
              <w:suppressAutoHyphens/>
              <w:jc w:val="both"/>
            </w:pPr>
            <w:r w:rsidRPr="00005355">
              <w:rPr>
                <w:b/>
              </w:rPr>
              <w:t>Zkušenosti s vedením kvalifikačních a rigorózních prací</w:t>
            </w:r>
          </w:p>
        </w:tc>
      </w:tr>
      <w:tr w:rsidR="00005355" w:rsidRPr="00005355" w14:paraId="4CD4678C" w14:textId="77777777" w:rsidTr="0000535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FF6DEF6" w14:textId="283F3411" w:rsidR="00005355" w:rsidRPr="00005355" w:rsidRDefault="00557F74" w:rsidP="00005355">
            <w:pPr>
              <w:spacing w:before="120" w:after="120"/>
              <w:ind w:right="57"/>
              <w:jc w:val="both"/>
            </w:pPr>
            <w:r w:rsidRPr="00CF00CE">
              <w:rPr>
                <w:rFonts w:eastAsia="Trebuchet MS"/>
                <w:lang w:eastAsia="en-US"/>
              </w:rPr>
              <w:t>P</w:t>
            </w:r>
            <w:r w:rsidR="00005355" w:rsidRPr="00005355">
              <w:rPr>
                <w:rFonts w:eastAsia="Trebuchet MS"/>
                <w:lang w:eastAsia="en-US"/>
              </w:rPr>
              <w:t xml:space="preserve">očet obhájených prací, které vyučující vedl v období 2016 – 2020: </w:t>
            </w:r>
            <w:r w:rsidR="00005355" w:rsidRPr="00005355">
              <w:rPr>
                <w:b/>
              </w:rPr>
              <w:t>12</w:t>
            </w:r>
            <w:r w:rsidR="00005355" w:rsidRPr="00005355">
              <w:t xml:space="preserve"> BP, </w:t>
            </w:r>
            <w:r w:rsidR="00005355" w:rsidRPr="00005355">
              <w:rPr>
                <w:b/>
                <w:bCs/>
              </w:rPr>
              <w:t>8</w:t>
            </w:r>
            <w:r w:rsidR="00005355" w:rsidRPr="00005355">
              <w:t xml:space="preserve"> DP.</w:t>
            </w:r>
          </w:p>
        </w:tc>
      </w:tr>
      <w:tr w:rsidR="00005355" w:rsidRPr="00005355" w14:paraId="4894FBE7" w14:textId="77777777" w:rsidTr="0000535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B953A15" w14:textId="77777777" w:rsidR="00005355" w:rsidRPr="00005355" w:rsidRDefault="00005355" w:rsidP="0000535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6E1F165"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4F6B19E" w14:textId="77777777" w:rsidR="00005355" w:rsidRPr="00005355" w:rsidRDefault="00005355" w:rsidP="0000535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1708D30B" w14:textId="71A5DBE6" w:rsidR="00005355" w:rsidRPr="00005355" w:rsidRDefault="00557F74" w:rsidP="00005355">
            <w:pPr>
              <w:suppressAutoHyphens/>
              <w:jc w:val="both"/>
            </w:pPr>
            <w:r w:rsidRPr="00CF00CE">
              <w:rPr>
                <w:b/>
              </w:rPr>
              <w:t>O</w:t>
            </w:r>
            <w:r w:rsidR="00005355" w:rsidRPr="00005355">
              <w:rPr>
                <w:b/>
              </w:rPr>
              <w:t>hlasy publikací</w:t>
            </w:r>
          </w:p>
        </w:tc>
      </w:tr>
      <w:tr w:rsidR="00005355" w:rsidRPr="00005355" w14:paraId="609F2DCD" w14:textId="77777777" w:rsidTr="0000535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6909B85" w14:textId="77777777" w:rsidR="00005355" w:rsidRPr="00005355" w:rsidRDefault="00005355" w:rsidP="00005355">
            <w:pPr>
              <w:spacing w:before="40" w:after="40"/>
              <w:jc w:val="both"/>
            </w:pPr>
            <w:r w:rsidRPr="00005355">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4AB058C" w14:textId="77777777" w:rsidR="00005355" w:rsidRPr="00005355" w:rsidRDefault="00005355" w:rsidP="00005355">
            <w:pPr>
              <w:spacing w:before="40" w:after="40"/>
            </w:pPr>
            <w:r w:rsidRPr="00005355">
              <w:t>2015</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7000A998" w14:textId="77777777" w:rsidR="00005355" w:rsidRPr="00005355" w:rsidRDefault="00005355" w:rsidP="00005355">
            <w:pPr>
              <w:spacing w:before="40" w:after="40"/>
            </w:pPr>
            <w:r w:rsidRPr="00005355">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64770EF9" w14:textId="77777777" w:rsidR="00005355" w:rsidRPr="00005355" w:rsidRDefault="00005355" w:rsidP="0000535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6864FE2" w14:textId="77777777" w:rsidR="00005355" w:rsidRPr="00005355" w:rsidRDefault="00005355" w:rsidP="0000535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9B35A62" w14:textId="77777777" w:rsidR="00005355" w:rsidRPr="00005355" w:rsidRDefault="00005355" w:rsidP="00005355">
            <w:pPr>
              <w:suppressAutoHyphens/>
              <w:jc w:val="both"/>
            </w:pPr>
            <w:r w:rsidRPr="00005355">
              <w:rPr>
                <w:b/>
              </w:rPr>
              <w:t>ostatní</w:t>
            </w:r>
          </w:p>
        </w:tc>
      </w:tr>
      <w:tr w:rsidR="00005355" w:rsidRPr="00005355" w14:paraId="5EB2FCAB" w14:textId="77777777" w:rsidTr="0000535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5AD0742" w14:textId="77777777" w:rsidR="00005355" w:rsidRPr="00005355" w:rsidRDefault="00005355" w:rsidP="0000535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9FC5D7E" w14:textId="77777777" w:rsidR="00005355" w:rsidRPr="00005355" w:rsidRDefault="00005355" w:rsidP="0000535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119BA7E8" w14:textId="77777777" w:rsidR="00005355" w:rsidRPr="00005355" w:rsidRDefault="00005355" w:rsidP="0000535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1B852FCC" w14:textId="7F24C601" w:rsidR="00005355" w:rsidRPr="00005355" w:rsidRDefault="00FB15BE" w:rsidP="00005355">
            <w:pPr>
              <w:spacing w:beforeAutospacing="1" w:line="288" w:lineRule="auto"/>
              <w:jc w:val="both"/>
            </w:pPr>
            <w:r>
              <w:rPr>
                <w:b/>
              </w:rPr>
              <w:t>25</w:t>
            </w:r>
            <w:r w:rsidR="00F64893">
              <w:rPr>
                <w:b/>
              </w:rPr>
              <w:t>7</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8767A5" w14:textId="16F3EC7E" w:rsidR="00005355" w:rsidRPr="00005355" w:rsidRDefault="00005355" w:rsidP="00005355">
            <w:pPr>
              <w:spacing w:beforeAutospacing="1" w:line="288" w:lineRule="auto"/>
              <w:jc w:val="both"/>
              <w:rPr>
                <w:b/>
                <w:bCs/>
              </w:rPr>
            </w:pPr>
            <w:r w:rsidRPr="00005355">
              <w:rPr>
                <w:b/>
                <w:bCs/>
              </w:rPr>
              <w:t>2</w:t>
            </w:r>
            <w:r w:rsidR="00FE4266">
              <w:rPr>
                <w:b/>
                <w:bCs/>
              </w:rPr>
              <w:t>7</w:t>
            </w:r>
            <w:r w:rsidR="00F64893">
              <w:rPr>
                <w:b/>
                <w:bCs/>
              </w:rPr>
              <w:t>2</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A00A2B" w14:textId="77777777" w:rsidR="00005355" w:rsidRPr="00005355" w:rsidRDefault="00005355" w:rsidP="00005355">
            <w:pPr>
              <w:spacing w:beforeAutospacing="1" w:line="288" w:lineRule="auto"/>
              <w:jc w:val="both"/>
            </w:pPr>
            <w:r w:rsidRPr="00005355">
              <w:rPr>
                <w:b/>
                <w:sz w:val="18"/>
                <w:szCs w:val="18"/>
              </w:rPr>
              <w:t>neevid.</w:t>
            </w:r>
          </w:p>
        </w:tc>
      </w:tr>
      <w:tr w:rsidR="00005355" w:rsidRPr="00005355" w14:paraId="7C533179" w14:textId="77777777" w:rsidTr="0000535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941F4A" w14:textId="77777777" w:rsidR="00005355" w:rsidRPr="00005355" w:rsidRDefault="00005355" w:rsidP="00005355">
            <w:pPr>
              <w:suppressAutoHyphens/>
              <w:spacing w:before="40" w:after="40"/>
              <w:jc w:val="both"/>
            </w:pPr>
            <w:r w:rsidRPr="00005355">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811454" w14:textId="77777777" w:rsidR="00005355" w:rsidRPr="00005355" w:rsidRDefault="00005355" w:rsidP="00005355">
            <w:pPr>
              <w:suppressAutoHyphens/>
              <w:spacing w:before="40" w:after="40"/>
              <w:jc w:val="both"/>
            </w:pPr>
            <w:r w:rsidRPr="00005355">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56F5A811" w14:textId="77777777" w:rsidR="00005355" w:rsidRPr="00005355" w:rsidRDefault="00005355" w:rsidP="0000535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293D6DF1" w14:textId="77777777" w:rsidR="00005355" w:rsidRPr="00005355" w:rsidRDefault="00005355" w:rsidP="0000535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4AF8141" w14:textId="77777777" w:rsidR="00005355" w:rsidRPr="00005355" w:rsidRDefault="00005355" w:rsidP="0000535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4BFE7820" w14:textId="77777777" w:rsidR="00005355" w:rsidRPr="00005355" w:rsidRDefault="00005355" w:rsidP="00005355">
            <w:pPr>
              <w:suppressAutoHyphens/>
              <w:rPr>
                <w:b/>
              </w:rPr>
            </w:pPr>
          </w:p>
        </w:tc>
      </w:tr>
      <w:tr w:rsidR="00005355" w:rsidRPr="00005355" w14:paraId="2A577BF4" w14:textId="77777777" w:rsidTr="0000535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E9DE499" w14:textId="4BCFC5D0" w:rsidR="00005355" w:rsidRPr="00005355" w:rsidRDefault="00B22D14" w:rsidP="00005355">
            <w:pPr>
              <w:suppressAutoHyphens/>
              <w:jc w:val="both"/>
            </w:pPr>
            <w:r w:rsidRPr="00CF00CE">
              <w:rPr>
                <w:b/>
              </w:rPr>
              <w:t>P</w:t>
            </w:r>
            <w:r w:rsidR="00005355" w:rsidRPr="00005355">
              <w:rPr>
                <w:b/>
              </w:rPr>
              <w:t xml:space="preserve">řehled o nejvýznamnější publikační a další tvůrčí činnosti nebo další profesní činnosti u odborníků z praxe vztahující se k zabezpečovaným předmětům </w:t>
            </w:r>
          </w:p>
        </w:tc>
      </w:tr>
      <w:tr w:rsidR="00005355" w:rsidRPr="00005355" w14:paraId="6106051F" w14:textId="77777777" w:rsidTr="0000535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AB0D3B" w14:textId="1731F3A2" w:rsidR="00F64893" w:rsidRDefault="00F64893" w:rsidP="008A3328">
            <w:pPr>
              <w:spacing w:before="120" w:after="120"/>
              <w:jc w:val="both"/>
              <w:rPr>
                <w:rStyle w:val="obdpole34"/>
                <w:bCs/>
              </w:rPr>
            </w:pPr>
            <w:r w:rsidRPr="005062D8">
              <w:rPr>
                <w:b/>
              </w:rPr>
              <w:t>PACHLOVÁ, V.</w:t>
            </w:r>
            <w:r>
              <w:rPr>
                <w:b/>
              </w:rPr>
              <w:t xml:space="preserve"> </w:t>
            </w:r>
            <w:r w:rsidRPr="005062D8">
              <w:rPr>
                <w:b/>
              </w:rPr>
              <w:t>(50%)</w:t>
            </w:r>
            <w:r w:rsidRPr="00F64893">
              <w:rPr>
                <w:bCs/>
              </w:rPr>
              <w:t>,</w:t>
            </w:r>
            <w:r>
              <w:rPr>
                <w:b/>
              </w:rPr>
              <w:t xml:space="preserve"> </w:t>
            </w:r>
            <w:r>
              <w:t xml:space="preserve">BUŇKOVÁ, L., FLASAROVÁ, R., SALEK, R. N., DLABAJOVÁ, A., BUTOR, I., BUŇKA, F.: </w:t>
            </w:r>
            <w:r>
              <w:rPr>
                <w:rStyle w:val="obdpole34"/>
              </w:rPr>
              <w:t xml:space="preserve">Biogenic amine production by nonstarter strains of </w:t>
            </w:r>
            <w:r w:rsidRPr="00285F41">
              <w:rPr>
                <w:rStyle w:val="obdpole34"/>
                <w:i/>
              </w:rPr>
              <w:t>Lactobacillus curvatus</w:t>
            </w:r>
            <w:r>
              <w:rPr>
                <w:rStyle w:val="obdpole34"/>
              </w:rPr>
              <w:t xml:space="preserve"> and </w:t>
            </w:r>
            <w:r w:rsidRPr="00285F41">
              <w:rPr>
                <w:rStyle w:val="obdpole34"/>
                <w:i/>
              </w:rPr>
              <w:t>Lactobacillus paracasei</w:t>
            </w:r>
            <w:r>
              <w:rPr>
                <w:rStyle w:val="obdpole34"/>
              </w:rPr>
              <w:t xml:space="preserve"> in the model system of Dutch-type cheese. </w:t>
            </w:r>
            <w:r w:rsidR="004310C3" w:rsidRPr="00CF00CE">
              <w:rPr>
                <w:i/>
                <w:lang w:val="en-US"/>
              </w:rPr>
              <w:t>LWT – Food Science and Technology</w:t>
            </w:r>
            <w:r>
              <w:rPr>
                <w:rStyle w:val="obdpole34"/>
                <w:i/>
              </w:rPr>
              <w:t xml:space="preserve"> </w:t>
            </w:r>
            <w:r w:rsidRPr="00285F41">
              <w:rPr>
                <w:rStyle w:val="obdpole34"/>
              </w:rPr>
              <w:t xml:space="preserve">97, 730-735, </w:t>
            </w:r>
            <w:r w:rsidRPr="00285F41">
              <w:rPr>
                <w:rStyle w:val="obdpole34"/>
                <w:b/>
              </w:rPr>
              <w:t>2018</w:t>
            </w:r>
            <w:r w:rsidRPr="00F64893">
              <w:rPr>
                <w:rStyle w:val="obdpole34"/>
                <w:bCs/>
              </w:rPr>
              <w:t>.</w:t>
            </w:r>
          </w:p>
          <w:p w14:paraId="793B0638" w14:textId="5434A502" w:rsidR="00005355" w:rsidRPr="00005355" w:rsidRDefault="00005355" w:rsidP="008A3328">
            <w:pPr>
              <w:spacing w:before="120" w:after="120"/>
              <w:jc w:val="both"/>
            </w:pPr>
            <w:r w:rsidRPr="00005355">
              <w:rPr>
                <w:b/>
              </w:rPr>
              <w:t>PACHLOVÁ, V. (45%)</w:t>
            </w:r>
            <w:r w:rsidRPr="00005355">
              <w:t xml:space="preserve">, BUŇKOVÁ, L., </w:t>
            </w:r>
            <w:r w:rsidRPr="00005355">
              <w:rPr>
                <w:caps/>
              </w:rPr>
              <w:t>Purkrtová</w:t>
            </w:r>
            <w:r w:rsidRPr="00005355">
              <w:t xml:space="preserve">, S., </w:t>
            </w:r>
            <w:r w:rsidRPr="00005355">
              <w:rPr>
                <w:caps/>
              </w:rPr>
              <w:t>Němečková</w:t>
            </w:r>
            <w:r w:rsidRPr="00005355">
              <w:t xml:space="preserve">, I., </w:t>
            </w:r>
            <w:r w:rsidRPr="00005355">
              <w:rPr>
                <w:caps/>
              </w:rPr>
              <w:t>Havlíková</w:t>
            </w:r>
            <w:r w:rsidRPr="00005355">
              <w:t xml:space="preserve">, Š., </w:t>
            </w:r>
            <w:r w:rsidRPr="00005355">
              <w:rPr>
                <w:caps/>
              </w:rPr>
              <w:t>Purevdorj</w:t>
            </w:r>
            <w:r w:rsidRPr="00005355">
              <w:t xml:space="preserve">, K., </w:t>
            </w:r>
            <w:r w:rsidRPr="00005355">
              <w:rPr>
                <w:caps/>
              </w:rPr>
              <w:t>Buňka</w:t>
            </w:r>
            <w:r w:rsidRPr="00005355">
              <w:t xml:space="preserve">, F.: Contaminating microorganisms in quark-type cheese and their capability of biogenic amine production. </w:t>
            </w:r>
            <w:r w:rsidRPr="00005355">
              <w:rPr>
                <w:i/>
              </w:rPr>
              <w:t>International Journal of Dairy Technology</w:t>
            </w:r>
            <w:r w:rsidRPr="00005355">
              <w:t xml:space="preserve"> 71(4), 1018-1022, </w:t>
            </w:r>
            <w:r w:rsidRPr="00005355">
              <w:rPr>
                <w:b/>
                <w:bCs/>
              </w:rPr>
              <w:t>2018</w:t>
            </w:r>
            <w:r w:rsidRPr="00005355">
              <w:t>.</w:t>
            </w:r>
          </w:p>
          <w:p w14:paraId="686A9697" w14:textId="77777777" w:rsidR="00005355" w:rsidRPr="00005355" w:rsidRDefault="00005355" w:rsidP="008A3328">
            <w:pPr>
              <w:spacing w:before="120" w:after="120"/>
              <w:jc w:val="both"/>
            </w:pPr>
            <w:r w:rsidRPr="00005355">
              <w:rPr>
                <w:caps/>
              </w:rPr>
              <w:t>Černíková</w:t>
            </w:r>
            <w:r w:rsidRPr="00005355">
              <w:t xml:space="preserve">, M., </w:t>
            </w:r>
            <w:r w:rsidRPr="00005355">
              <w:rPr>
                <w:b/>
                <w:caps/>
              </w:rPr>
              <w:t>Pachlová</w:t>
            </w:r>
            <w:r w:rsidRPr="00005355">
              <w:rPr>
                <w:b/>
              </w:rPr>
              <w:t>, V. (20%)</w:t>
            </w:r>
            <w:r w:rsidRPr="00005355">
              <w:t xml:space="preserve">, </w:t>
            </w:r>
            <w:r w:rsidRPr="00005355">
              <w:rPr>
                <w:caps/>
              </w:rPr>
              <w:t>Holas</w:t>
            </w:r>
            <w:r w:rsidRPr="00005355">
              <w:t xml:space="preserve">, O., </w:t>
            </w:r>
            <w:r w:rsidRPr="00005355">
              <w:rPr>
                <w:caps/>
              </w:rPr>
              <w:t>Moudrá</w:t>
            </w:r>
            <w:r w:rsidRPr="00005355">
              <w:t xml:space="preserve">, K., </w:t>
            </w:r>
            <w:r w:rsidRPr="00005355">
              <w:rPr>
                <w:caps/>
              </w:rPr>
              <w:t>Slintáková</w:t>
            </w:r>
            <w:r w:rsidRPr="00005355">
              <w:t xml:space="preserve">, K., </w:t>
            </w:r>
            <w:r w:rsidRPr="00005355">
              <w:rPr>
                <w:caps/>
              </w:rPr>
              <w:t>Buňka</w:t>
            </w:r>
            <w:r w:rsidRPr="00005355">
              <w:t xml:space="preserve">, F.: The effect of dairy fat source on viscoelastic properties of full-fat processed cheese spreads. </w:t>
            </w:r>
            <w:r w:rsidRPr="00005355">
              <w:rPr>
                <w:i/>
              </w:rPr>
              <w:t>European Journal of Lipid Science and Technology</w:t>
            </w:r>
            <w:r w:rsidRPr="00005355">
              <w:t xml:space="preserve"> 120(1), Article Number 1700319, </w:t>
            </w:r>
            <w:r w:rsidRPr="00005355">
              <w:rPr>
                <w:b/>
              </w:rPr>
              <w:t>2018</w:t>
            </w:r>
            <w:r w:rsidRPr="00005355">
              <w:rPr>
                <w:bCs/>
              </w:rPr>
              <w:t>.</w:t>
            </w:r>
          </w:p>
          <w:p w14:paraId="5C200F9F" w14:textId="77777777" w:rsidR="00005355" w:rsidRPr="00005355" w:rsidRDefault="00005355" w:rsidP="008A3328">
            <w:pPr>
              <w:spacing w:before="120" w:after="120"/>
              <w:jc w:val="both"/>
            </w:pPr>
            <w:r w:rsidRPr="00005355">
              <w:t xml:space="preserve">MOUDRÁ, K., </w:t>
            </w:r>
            <w:r w:rsidRPr="00005355">
              <w:rPr>
                <w:b/>
              </w:rPr>
              <w:t>PACHLOVÁ, V. (15%)</w:t>
            </w:r>
            <w:r w:rsidRPr="00005355">
              <w:t xml:space="preserve">, ČERNÍKOVÁ, M., ŠOPÍK, T., BUŇKA, F.: The combined effects of fat content, calcium chloride, and coagulant concentration on the development of cheese curd structure. </w:t>
            </w:r>
            <w:r w:rsidRPr="00005355">
              <w:rPr>
                <w:i/>
              </w:rPr>
              <w:t>International Dairy Journal</w:t>
            </w:r>
            <w:r w:rsidRPr="00005355">
              <w:t xml:space="preserve"> 73, 92-97, </w:t>
            </w:r>
            <w:r w:rsidRPr="00005355">
              <w:rPr>
                <w:b/>
              </w:rPr>
              <w:t>2017</w:t>
            </w:r>
            <w:r w:rsidRPr="00005355">
              <w:t>.</w:t>
            </w:r>
          </w:p>
          <w:p w14:paraId="1C82CD2D" w14:textId="13844415" w:rsidR="00005355" w:rsidRPr="00005355" w:rsidRDefault="00005355" w:rsidP="00F64893">
            <w:pPr>
              <w:spacing w:before="120" w:after="120"/>
              <w:jc w:val="both"/>
            </w:pPr>
            <w:r w:rsidRPr="00005355">
              <w:t xml:space="preserve">FLASAROVÁ, R., </w:t>
            </w:r>
            <w:r w:rsidRPr="00005355">
              <w:rPr>
                <w:b/>
              </w:rPr>
              <w:t>PACHLOVÁ, V. (35%)</w:t>
            </w:r>
            <w:r w:rsidRPr="00005355">
              <w:t xml:space="preserve">, BUŇKOVÁ, L., MENŠÍKOVÁ, A., GEORGOVÁ, N., DRÁB, V., BUŇKA, F.: Biogenic amine production by </w:t>
            </w:r>
            <w:r w:rsidRPr="00005355">
              <w:rPr>
                <w:i/>
              </w:rPr>
              <w:t>Lactococcus lactis</w:t>
            </w:r>
            <w:r w:rsidRPr="00005355">
              <w:t xml:space="preserve"> subsp. </w:t>
            </w:r>
            <w:r w:rsidRPr="00005355">
              <w:rPr>
                <w:i/>
              </w:rPr>
              <w:t>cremoris strains</w:t>
            </w:r>
            <w:r w:rsidRPr="00005355">
              <w:t xml:space="preserve"> in the model system of Dutch-type cheese. </w:t>
            </w:r>
            <w:r w:rsidRPr="00005355">
              <w:rPr>
                <w:i/>
                <w:iCs/>
              </w:rPr>
              <w:t>Food Chemistry</w:t>
            </w:r>
            <w:r w:rsidRPr="00005355">
              <w:t xml:space="preserve"> </w:t>
            </w:r>
            <w:r w:rsidRPr="00005355">
              <w:rPr>
                <w:bCs/>
              </w:rPr>
              <w:t>194</w:t>
            </w:r>
            <w:r w:rsidRPr="00005355">
              <w:t xml:space="preserve">, 68-75, </w:t>
            </w:r>
            <w:r w:rsidRPr="00005355">
              <w:rPr>
                <w:b/>
              </w:rPr>
              <w:t>2016</w:t>
            </w:r>
            <w:r w:rsidRPr="00005355">
              <w:t xml:space="preserve">. </w:t>
            </w:r>
          </w:p>
        </w:tc>
      </w:tr>
      <w:tr w:rsidR="00005355" w:rsidRPr="00005355" w14:paraId="66CFE32A" w14:textId="77777777" w:rsidTr="0000535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EFF64EE" w14:textId="5247072C" w:rsidR="00005355" w:rsidRPr="00005355" w:rsidRDefault="00557F74" w:rsidP="00005355">
            <w:pPr>
              <w:suppressAutoHyphens/>
            </w:pPr>
            <w:r>
              <w:rPr>
                <w:b/>
              </w:rPr>
              <w:t>P</w:t>
            </w:r>
            <w:r w:rsidR="00005355" w:rsidRPr="00005355">
              <w:rPr>
                <w:b/>
              </w:rPr>
              <w:t>ůsobení v zahraničí</w:t>
            </w:r>
          </w:p>
        </w:tc>
      </w:tr>
      <w:tr w:rsidR="00005355" w:rsidRPr="00005355" w14:paraId="47A5ED89" w14:textId="77777777" w:rsidTr="0000535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4AA0E4" w14:textId="77777777" w:rsidR="00005355" w:rsidRPr="00005355" w:rsidRDefault="00005355" w:rsidP="00005355">
            <w:pPr>
              <w:suppressAutoHyphens/>
            </w:pPr>
            <w:r w:rsidRPr="00005355">
              <w:t>---</w:t>
            </w:r>
          </w:p>
          <w:p w14:paraId="5A0B347A" w14:textId="77777777" w:rsidR="00005355" w:rsidRPr="00005355" w:rsidRDefault="00005355" w:rsidP="00005355">
            <w:pPr>
              <w:suppressAutoHyphens/>
            </w:pPr>
          </w:p>
          <w:p w14:paraId="34FCF98D" w14:textId="77777777" w:rsidR="00005355" w:rsidRDefault="00005355" w:rsidP="00005355">
            <w:pPr>
              <w:suppressAutoHyphens/>
            </w:pPr>
          </w:p>
          <w:p w14:paraId="6C0C8F7C" w14:textId="77777777" w:rsidR="008A3328" w:rsidRDefault="008A3328" w:rsidP="00005355">
            <w:pPr>
              <w:suppressAutoHyphens/>
            </w:pPr>
          </w:p>
          <w:p w14:paraId="720B91C5" w14:textId="77777777" w:rsidR="008A3328" w:rsidRDefault="008A3328" w:rsidP="00005355">
            <w:pPr>
              <w:suppressAutoHyphens/>
            </w:pPr>
          </w:p>
          <w:p w14:paraId="6C1DA092" w14:textId="38E987CD" w:rsidR="008A3328" w:rsidRPr="00005355" w:rsidRDefault="008A3328" w:rsidP="00005355">
            <w:pPr>
              <w:suppressAutoHyphens/>
            </w:pPr>
          </w:p>
        </w:tc>
      </w:tr>
      <w:tr w:rsidR="00005355" w:rsidRPr="00005355" w14:paraId="500CC6F4" w14:textId="77777777" w:rsidTr="0000535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3967B35" w14:textId="77777777" w:rsidR="00005355" w:rsidRPr="00005355" w:rsidRDefault="00005355" w:rsidP="0000535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01834E" w14:textId="77777777" w:rsidR="00005355" w:rsidRPr="00005355" w:rsidRDefault="00005355" w:rsidP="0000535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174C7B" w14:textId="77777777" w:rsidR="00005355" w:rsidRPr="00005355" w:rsidRDefault="00005355" w:rsidP="0000535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0DE0258" w14:textId="77777777" w:rsidR="00005355" w:rsidRPr="00005355" w:rsidRDefault="00005355" w:rsidP="00005355">
            <w:pPr>
              <w:suppressAutoHyphens/>
              <w:jc w:val="both"/>
            </w:pPr>
          </w:p>
        </w:tc>
      </w:tr>
      <w:tr w:rsidR="00A81AEA" w:rsidRPr="00005355" w14:paraId="47485273" w14:textId="77777777" w:rsidTr="00220365">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3465FA83" w14:textId="77777777" w:rsidR="00A81AEA" w:rsidRPr="00005355" w:rsidRDefault="00A81AEA" w:rsidP="00220365">
            <w:pPr>
              <w:suppressAutoHyphens/>
              <w:jc w:val="both"/>
            </w:pPr>
            <w:r w:rsidRPr="00005355">
              <w:rPr>
                <w:b/>
                <w:sz w:val="28"/>
              </w:rPr>
              <w:t>C-I – Personální zabezpečení</w:t>
            </w:r>
          </w:p>
        </w:tc>
      </w:tr>
      <w:tr w:rsidR="00A81AEA" w:rsidRPr="00005355" w14:paraId="0DB7AC56" w14:textId="77777777" w:rsidTr="00220365">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3C8FDDF8" w14:textId="77777777" w:rsidR="00A81AEA" w:rsidRPr="00005355" w:rsidRDefault="00A81AEA" w:rsidP="00220365">
            <w:pPr>
              <w:suppressAutoHyphens/>
              <w:jc w:val="both"/>
            </w:pPr>
            <w:r w:rsidRPr="00005355">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764344EA" w14:textId="77777777" w:rsidR="00A81AEA" w:rsidRPr="00005355" w:rsidRDefault="00A81AEA" w:rsidP="00220365">
            <w:r w:rsidRPr="00005355">
              <w:t>Univerzita Tomáše Bati ve Zlíně</w:t>
            </w:r>
          </w:p>
        </w:tc>
      </w:tr>
      <w:tr w:rsidR="00A81AEA" w:rsidRPr="00005355" w14:paraId="67A6AC3A" w14:textId="77777777" w:rsidTr="0022036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5B254D" w14:textId="77777777" w:rsidR="00A81AEA" w:rsidRPr="00005355" w:rsidRDefault="00A81AEA" w:rsidP="00220365">
            <w:pPr>
              <w:suppressAutoHyphens/>
              <w:jc w:val="both"/>
            </w:pPr>
            <w:r w:rsidRPr="00005355">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5B2CE71" w14:textId="77777777" w:rsidR="00A81AEA" w:rsidRPr="00005355" w:rsidRDefault="00A81AEA" w:rsidP="00220365">
            <w:pPr>
              <w:suppressAutoHyphens/>
              <w:jc w:val="both"/>
            </w:pPr>
            <w:r w:rsidRPr="00005355">
              <w:t>Fakulta technologická</w:t>
            </w:r>
          </w:p>
        </w:tc>
      </w:tr>
      <w:tr w:rsidR="00A81AEA" w:rsidRPr="00005355" w14:paraId="67D2A409" w14:textId="77777777" w:rsidTr="00220365">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02A0B8F" w14:textId="77777777" w:rsidR="00A81AEA" w:rsidRPr="00005355" w:rsidRDefault="00A81AEA" w:rsidP="00220365">
            <w:pPr>
              <w:suppressAutoHyphens/>
              <w:jc w:val="both"/>
            </w:pPr>
            <w:r w:rsidRPr="00005355">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0A224C" w14:textId="77CFFFCC" w:rsidR="00A81AEA" w:rsidRPr="00005355" w:rsidRDefault="0069067B" w:rsidP="00220365">
            <w:pPr>
              <w:suppressAutoHyphens/>
              <w:jc w:val="both"/>
            </w:pPr>
            <w:r w:rsidRPr="0069067B">
              <w:rPr>
                <w:lang w:val="en-GB"/>
              </w:rPr>
              <w:t>Chemistry, Technology and Analysis of Food</w:t>
            </w:r>
          </w:p>
        </w:tc>
      </w:tr>
      <w:tr w:rsidR="00A81AEA" w:rsidRPr="00005355" w14:paraId="41720DAD"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6EBE11D" w14:textId="77777777" w:rsidR="00A81AEA" w:rsidRPr="00005355" w:rsidRDefault="00A81AEA" w:rsidP="00220365">
            <w:pPr>
              <w:suppressAutoHyphens/>
              <w:jc w:val="both"/>
            </w:pPr>
            <w:r w:rsidRPr="00005355">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27C1F7" w14:textId="74D91630" w:rsidR="00A81AEA" w:rsidRPr="00005355" w:rsidRDefault="00A81AEA" w:rsidP="00220365">
            <w:pPr>
              <w:spacing w:beforeAutospacing="1"/>
              <w:jc w:val="both"/>
              <w:rPr>
                <w:b/>
              </w:rPr>
            </w:pPr>
            <w:bookmarkStart w:id="160" w:name="Salek"/>
            <w:bookmarkEnd w:id="160"/>
            <w:r>
              <w:rPr>
                <w:b/>
              </w:rPr>
              <w:t xml:space="preserve">Richardos </w:t>
            </w:r>
            <w:r w:rsidRPr="00293D5D">
              <w:rPr>
                <w:b/>
              </w:rPr>
              <w:t>Ni</w:t>
            </w:r>
            <w:r>
              <w:rPr>
                <w:b/>
              </w:rPr>
              <w:t>k</w:t>
            </w:r>
            <w:r w:rsidRPr="00293D5D">
              <w:rPr>
                <w:b/>
              </w:rPr>
              <w:t>olaos Salek</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A4915EA" w14:textId="77777777" w:rsidR="00A81AEA" w:rsidRPr="00005355" w:rsidRDefault="00A81AEA" w:rsidP="00220365">
            <w:pPr>
              <w:suppressAutoHyphens/>
              <w:jc w:val="both"/>
            </w:pPr>
            <w:r w:rsidRPr="00005355">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0DAB581" w14:textId="77777777" w:rsidR="00A81AEA" w:rsidRPr="00005355" w:rsidRDefault="00A81AEA" w:rsidP="00220365">
            <w:pPr>
              <w:suppressAutoHyphens/>
              <w:jc w:val="both"/>
            </w:pPr>
            <w:r w:rsidRPr="00005355">
              <w:t>doc. Ing., Ph.D.</w:t>
            </w:r>
          </w:p>
        </w:tc>
      </w:tr>
      <w:tr w:rsidR="00A81AEA" w:rsidRPr="00005355" w14:paraId="7EDD1DE0"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F836A55" w14:textId="77777777" w:rsidR="00A81AEA" w:rsidRPr="00005355" w:rsidRDefault="00A81AEA" w:rsidP="00220365">
            <w:pPr>
              <w:suppressAutoHyphens/>
              <w:jc w:val="both"/>
            </w:pPr>
            <w:r w:rsidRPr="00005355">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F931977" w14:textId="471FF0FF" w:rsidR="00A81AEA" w:rsidRPr="00005355" w:rsidRDefault="00A81AEA" w:rsidP="00220365">
            <w:pPr>
              <w:suppressAutoHyphens/>
              <w:jc w:val="both"/>
            </w:pPr>
            <w:r w:rsidRPr="00005355">
              <w:t>198</w:t>
            </w:r>
            <w:r>
              <w:t>5</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944DB39" w14:textId="77777777" w:rsidR="00A81AEA" w:rsidRPr="00005355" w:rsidRDefault="00A81AEA" w:rsidP="00220365">
            <w:pPr>
              <w:suppressAutoHyphens/>
              <w:jc w:val="both"/>
            </w:pPr>
            <w:r w:rsidRPr="00005355">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9AF03F" w14:textId="77777777" w:rsidR="00A81AEA" w:rsidRPr="00005355" w:rsidRDefault="00A81AEA" w:rsidP="00220365">
            <w:pPr>
              <w:suppressAutoHyphens/>
              <w:jc w:val="both"/>
            </w:pPr>
            <w:r w:rsidRPr="00005355">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FFF9938" w14:textId="77777777" w:rsidR="00A81AEA" w:rsidRPr="00005355" w:rsidRDefault="00A81AEA" w:rsidP="0022036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A5EEC1" w14:textId="77777777" w:rsidR="00A81AEA" w:rsidRPr="00005355" w:rsidRDefault="00A81AEA" w:rsidP="00220365">
            <w:pPr>
              <w:suppressAutoHyphens/>
              <w:jc w:val="both"/>
            </w:pPr>
            <w:r w:rsidRPr="00005355">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7C55427" w14:textId="77777777" w:rsidR="00A81AEA" w:rsidRPr="00005355" w:rsidRDefault="00A81AEA" w:rsidP="0022036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83A47B1" w14:textId="2EDACD46" w:rsidR="00A81AEA" w:rsidRPr="00005355" w:rsidRDefault="008A3328" w:rsidP="00220365">
            <w:pPr>
              <w:suppressAutoHyphens/>
              <w:jc w:val="both"/>
            </w:pPr>
            <w:r>
              <w:t>N</w:t>
            </w:r>
          </w:p>
        </w:tc>
      </w:tr>
      <w:tr w:rsidR="00A81AEA" w:rsidRPr="00005355" w14:paraId="3AF486E0"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3D00CA5" w14:textId="77777777" w:rsidR="00A81AEA" w:rsidRPr="00005355" w:rsidRDefault="00A81AEA" w:rsidP="00220365">
            <w:pPr>
              <w:suppressAutoHyphens/>
              <w:jc w:val="both"/>
            </w:pPr>
            <w:r w:rsidRPr="00005355">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81C991" w14:textId="02772265" w:rsidR="00A81AEA" w:rsidRPr="00005355" w:rsidRDefault="008A3328" w:rsidP="00220365">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11E9F4A" w14:textId="77777777" w:rsidR="00A81AEA" w:rsidRPr="00005355" w:rsidRDefault="00A81AEA" w:rsidP="00220365">
            <w:pPr>
              <w:suppressAutoHyphens/>
              <w:jc w:val="both"/>
            </w:pPr>
            <w:r w:rsidRPr="00005355">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D184AA" w14:textId="6D69EC01" w:rsidR="00A81AEA" w:rsidRPr="00005355" w:rsidRDefault="00F27493" w:rsidP="00220365">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6DB6319" w14:textId="77777777" w:rsidR="00A81AEA" w:rsidRPr="00005355" w:rsidRDefault="00A81AEA" w:rsidP="00220365">
            <w:pPr>
              <w:suppressAutoHyphens/>
              <w:jc w:val="both"/>
            </w:pPr>
            <w:r w:rsidRPr="00005355">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9757ACB" w14:textId="57BFF17C" w:rsidR="00A81AEA" w:rsidRPr="00005355" w:rsidRDefault="008A3328" w:rsidP="00220365">
            <w:pPr>
              <w:suppressAutoHyphens/>
              <w:jc w:val="both"/>
            </w:pPr>
            <w:r>
              <w:t>N</w:t>
            </w:r>
          </w:p>
        </w:tc>
      </w:tr>
      <w:tr w:rsidR="00A81AEA" w:rsidRPr="00005355" w14:paraId="32A5CEE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1E72401" w14:textId="77777777" w:rsidR="00A81AEA" w:rsidRPr="00005355" w:rsidRDefault="00A81AEA" w:rsidP="00220365">
            <w:pPr>
              <w:suppressAutoHyphens/>
              <w:jc w:val="both"/>
              <w:rPr>
                <w:b/>
              </w:rPr>
            </w:pPr>
            <w:r w:rsidRPr="00005355">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B5D1208" w14:textId="77777777" w:rsidR="00A81AEA" w:rsidRPr="00005355" w:rsidRDefault="00A81AEA" w:rsidP="00220365">
            <w:pPr>
              <w:suppressAutoHyphens/>
              <w:jc w:val="both"/>
              <w:rPr>
                <w:b/>
              </w:rPr>
            </w:pPr>
            <w:r w:rsidRPr="00005355">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898450" w14:textId="77777777" w:rsidR="00A81AEA" w:rsidRPr="00005355" w:rsidRDefault="00A81AEA" w:rsidP="00220365">
            <w:pPr>
              <w:suppressAutoHyphens/>
              <w:jc w:val="both"/>
            </w:pPr>
            <w:r w:rsidRPr="00005355">
              <w:rPr>
                <w:b/>
              </w:rPr>
              <w:t>rozsah</w:t>
            </w:r>
          </w:p>
        </w:tc>
      </w:tr>
      <w:tr w:rsidR="00A81AEA" w:rsidRPr="00005355" w14:paraId="05FE7CD9"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DFE2ABD" w14:textId="77777777" w:rsidR="00A81AEA" w:rsidRPr="00005355" w:rsidRDefault="00A81AEA" w:rsidP="00220365">
            <w:pPr>
              <w:suppressAutoHyphens/>
              <w:jc w:val="both"/>
            </w:pPr>
            <w:r w:rsidRPr="00005355">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BA5373" w14:textId="77777777" w:rsidR="00A81AEA" w:rsidRPr="00005355" w:rsidRDefault="00A81AEA" w:rsidP="00220365">
            <w:pPr>
              <w:suppressAutoHyphens/>
              <w:jc w:val="both"/>
            </w:pPr>
            <w:r w:rsidRPr="00005355">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92044DC" w14:textId="77777777" w:rsidR="00A81AEA" w:rsidRPr="00005355" w:rsidRDefault="00A81AEA" w:rsidP="00220365">
            <w:pPr>
              <w:suppressAutoHyphens/>
              <w:jc w:val="both"/>
            </w:pPr>
            <w:r w:rsidRPr="00005355">
              <w:t>---</w:t>
            </w:r>
          </w:p>
        </w:tc>
      </w:tr>
      <w:tr w:rsidR="00A81AEA" w:rsidRPr="00005355" w14:paraId="3A0CDAF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084AE8" w14:textId="77777777" w:rsidR="00A81AEA" w:rsidRPr="00005355" w:rsidRDefault="00A81AEA" w:rsidP="0022036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2E50FD" w14:textId="77777777" w:rsidR="00A81AEA" w:rsidRPr="00005355" w:rsidRDefault="00A81AEA" w:rsidP="0022036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E5E848" w14:textId="77777777" w:rsidR="00A81AEA" w:rsidRPr="00005355" w:rsidRDefault="00A81AEA" w:rsidP="00220365">
            <w:pPr>
              <w:suppressAutoHyphens/>
              <w:jc w:val="both"/>
            </w:pPr>
          </w:p>
        </w:tc>
      </w:tr>
      <w:tr w:rsidR="00A81AEA" w:rsidRPr="00005355" w14:paraId="3E959A1F"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39E4AB" w14:textId="77777777" w:rsidR="00A81AEA" w:rsidRPr="00005355" w:rsidRDefault="00A81AEA" w:rsidP="0022036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A0635E9" w14:textId="77777777" w:rsidR="00A81AEA" w:rsidRPr="00005355" w:rsidRDefault="00A81AEA" w:rsidP="0022036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4EF18E" w14:textId="77777777" w:rsidR="00A81AEA" w:rsidRPr="00005355" w:rsidRDefault="00A81AEA" w:rsidP="00220365">
            <w:pPr>
              <w:suppressAutoHyphens/>
              <w:jc w:val="both"/>
            </w:pPr>
          </w:p>
        </w:tc>
      </w:tr>
      <w:tr w:rsidR="00A81AEA" w:rsidRPr="00005355" w14:paraId="299193B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466052" w14:textId="77777777" w:rsidR="00A81AEA" w:rsidRPr="00005355" w:rsidRDefault="00A81AEA" w:rsidP="00220365">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E9E117" w14:textId="77777777" w:rsidR="00A81AEA" w:rsidRPr="00005355" w:rsidRDefault="00A81AEA" w:rsidP="00220365">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6CE4C7" w14:textId="77777777" w:rsidR="00A81AEA" w:rsidRPr="00005355" w:rsidRDefault="00A81AEA" w:rsidP="00220365">
            <w:pPr>
              <w:suppressAutoHyphens/>
              <w:jc w:val="both"/>
            </w:pPr>
          </w:p>
        </w:tc>
      </w:tr>
      <w:tr w:rsidR="00A81AEA" w:rsidRPr="00005355" w14:paraId="1945AF55" w14:textId="77777777" w:rsidTr="00220365">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50DBBF46" w14:textId="77777777" w:rsidR="00A81AEA" w:rsidRPr="00005355" w:rsidRDefault="00A81AEA" w:rsidP="00220365">
            <w:pPr>
              <w:suppressAutoHyphens/>
              <w:jc w:val="both"/>
            </w:pPr>
            <w:r w:rsidRPr="00005355">
              <w:rPr>
                <w:b/>
              </w:rPr>
              <w:lastRenderedPageBreak/>
              <w:t>Předměty příslušného studijního programu a způsob zapojení do jejich výuky, příp. další zapojení do uskutečňování studijního programu</w:t>
            </w:r>
          </w:p>
        </w:tc>
      </w:tr>
      <w:tr w:rsidR="00A81AEA" w:rsidRPr="00005355" w14:paraId="2F690958" w14:textId="77777777" w:rsidTr="00220365">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21640D9F" w14:textId="0E2A0752" w:rsidR="00A81AEA" w:rsidRDefault="0052218F" w:rsidP="00992D5B">
            <w:pPr>
              <w:suppressAutoHyphens/>
              <w:spacing w:before="120" w:after="120"/>
              <w:jc w:val="both"/>
              <w:rPr>
                <w:szCs w:val="21"/>
              </w:rPr>
            </w:pPr>
            <w:r w:rsidRPr="0052218F">
              <w:rPr>
                <w:color w:val="000000"/>
                <w:bdr w:val="none" w:sz="0" w:space="0" w:color="auto" w:frame="1"/>
                <w:lang w:val="en-GB"/>
              </w:rPr>
              <w:t>Technology and Chemistry of Food of Animal Origin</w:t>
            </w:r>
            <w:r w:rsidRPr="000E5C5C">
              <w:rPr>
                <w:szCs w:val="21"/>
              </w:rPr>
              <w:t xml:space="preserve"> </w:t>
            </w:r>
            <w:r w:rsidR="00A81AEA" w:rsidRPr="000E5C5C">
              <w:rPr>
                <w:szCs w:val="21"/>
              </w:rPr>
              <w:t>(</w:t>
            </w:r>
            <w:r w:rsidR="000E5C5C" w:rsidRPr="0006653A">
              <w:rPr>
                <w:szCs w:val="21"/>
              </w:rPr>
              <w:t>3</w:t>
            </w:r>
            <w:r w:rsidR="00A81AEA" w:rsidRPr="0006653A">
              <w:rPr>
                <w:szCs w:val="21"/>
              </w:rPr>
              <w:t>0%)</w:t>
            </w:r>
          </w:p>
          <w:p w14:paraId="3AE4A75B" w14:textId="77777777" w:rsidR="00992D5B" w:rsidRPr="00005355" w:rsidRDefault="00992D5B" w:rsidP="00992D5B">
            <w:pPr>
              <w:suppressAutoHyphens/>
              <w:jc w:val="both"/>
              <w:rPr>
                <w:szCs w:val="21"/>
              </w:rPr>
            </w:pPr>
          </w:p>
          <w:p w14:paraId="166B5A04" w14:textId="3FC28192" w:rsidR="00A81AEA" w:rsidRPr="00005355" w:rsidRDefault="00A81AEA" w:rsidP="00992D5B">
            <w:pPr>
              <w:suppressAutoHyphens/>
              <w:spacing w:before="60" w:after="120"/>
              <w:jc w:val="both"/>
              <w:rPr>
                <w:b/>
                <w:sz w:val="21"/>
                <w:szCs w:val="21"/>
                <w:u w:val="single"/>
              </w:rPr>
            </w:pPr>
            <w:r w:rsidRPr="00005355">
              <w:rPr>
                <w:b/>
                <w:szCs w:val="21"/>
                <w:u w:val="single"/>
              </w:rPr>
              <w:t>Školitel, vyučující</w:t>
            </w:r>
            <w:r w:rsidR="005E1D43">
              <w:rPr>
                <w:b/>
                <w:szCs w:val="21"/>
                <w:u w:val="single"/>
              </w:rPr>
              <w:t>, člen oborové rady</w:t>
            </w:r>
          </w:p>
        </w:tc>
      </w:tr>
      <w:tr w:rsidR="00A81AEA" w:rsidRPr="00005355" w14:paraId="4D47EA8B" w14:textId="77777777" w:rsidTr="0022036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B985027" w14:textId="77777777" w:rsidR="00A81AEA" w:rsidRPr="00005355" w:rsidRDefault="00A81AEA" w:rsidP="00220365">
            <w:pPr>
              <w:suppressAutoHyphens/>
              <w:jc w:val="both"/>
            </w:pPr>
            <w:r w:rsidRPr="00005355">
              <w:rPr>
                <w:b/>
              </w:rPr>
              <w:t xml:space="preserve">Údaje o vzdělání na VŠ </w:t>
            </w:r>
          </w:p>
        </w:tc>
      </w:tr>
      <w:tr w:rsidR="00A81AEA" w:rsidRPr="00005355" w14:paraId="51B3214B" w14:textId="77777777" w:rsidTr="00220365">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FDB26F" w14:textId="7BB4F22D" w:rsidR="00A81AEA" w:rsidRPr="00A81AEA" w:rsidRDefault="00A81AEA" w:rsidP="00220365">
            <w:pPr>
              <w:spacing w:before="120" w:after="120"/>
            </w:pPr>
            <w:r w:rsidRPr="00A81AEA">
              <w:t xml:space="preserve">2015: UTB Zlín, FT, </w:t>
            </w:r>
            <w:r w:rsidRPr="00A81AEA">
              <w:rPr>
                <w:rFonts w:eastAsia="Calibri"/>
              </w:rPr>
              <w:t xml:space="preserve">SP Chemie a technologie potravin, </w:t>
            </w:r>
            <w:r w:rsidRPr="00A81AEA">
              <w:t>obor Technologie potravin, Ph.D.</w:t>
            </w:r>
          </w:p>
        </w:tc>
      </w:tr>
      <w:tr w:rsidR="00A81AEA" w:rsidRPr="00005355" w14:paraId="0A1FA2F6" w14:textId="77777777" w:rsidTr="0022036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0111356" w14:textId="77777777" w:rsidR="00A81AEA" w:rsidRPr="00005355" w:rsidRDefault="00A81AEA" w:rsidP="00220365">
            <w:pPr>
              <w:suppressAutoHyphens/>
              <w:jc w:val="both"/>
            </w:pPr>
            <w:r w:rsidRPr="00005355">
              <w:rPr>
                <w:b/>
              </w:rPr>
              <w:t>Údaje o odborném působení od absolvování VŠ</w:t>
            </w:r>
          </w:p>
        </w:tc>
      </w:tr>
      <w:tr w:rsidR="00A81AEA" w:rsidRPr="00005355" w14:paraId="035AAE02" w14:textId="77777777" w:rsidTr="00220365">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BB6D3D" w14:textId="412B3D8C" w:rsidR="00A81AEA" w:rsidRPr="00A81AEA" w:rsidRDefault="00A81AEA" w:rsidP="00220365">
            <w:pPr>
              <w:tabs>
                <w:tab w:val="left" w:pos="4335"/>
              </w:tabs>
              <w:suppressAutoHyphens/>
              <w:spacing w:before="120" w:after="120"/>
              <w:jc w:val="both"/>
              <w:rPr>
                <w:rFonts w:eastAsia="Trebuchet MS" w:cs="Trebuchet MS"/>
                <w:lang w:eastAsia="en-US"/>
              </w:rPr>
            </w:pPr>
            <w:r w:rsidRPr="00A81AEA">
              <w:t>2014 – dosud: UTB Zlín, FT, asistent, od r. 2017 odborný asistent</w:t>
            </w:r>
            <w:r>
              <w:t xml:space="preserve">, </w:t>
            </w:r>
            <w:r w:rsidRPr="00A81AEA">
              <w:t xml:space="preserve">od r. </w:t>
            </w:r>
            <w:r w:rsidR="000802CB">
              <w:t>2021</w:t>
            </w:r>
            <w:r w:rsidRPr="00A81AEA">
              <w:t xml:space="preserve"> docent</w:t>
            </w:r>
          </w:p>
        </w:tc>
      </w:tr>
      <w:tr w:rsidR="00A81AEA" w:rsidRPr="00005355" w14:paraId="40E6D80D" w14:textId="77777777" w:rsidTr="00220365">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8D2251E" w14:textId="77777777" w:rsidR="00A81AEA" w:rsidRPr="00005355" w:rsidRDefault="00A81AEA" w:rsidP="00220365">
            <w:pPr>
              <w:suppressAutoHyphens/>
              <w:jc w:val="both"/>
            </w:pPr>
            <w:r w:rsidRPr="00005355">
              <w:rPr>
                <w:b/>
              </w:rPr>
              <w:t>Zkušenosti s vedením kvalifikačních a rigorózních prací</w:t>
            </w:r>
          </w:p>
        </w:tc>
      </w:tr>
      <w:tr w:rsidR="00A81AEA" w:rsidRPr="00005355" w14:paraId="29857C63" w14:textId="77777777" w:rsidTr="00220365">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B30A1" w14:textId="768F62DC" w:rsidR="00A81AEA" w:rsidRPr="00005355" w:rsidRDefault="00557F74" w:rsidP="00220365">
            <w:pPr>
              <w:spacing w:before="120" w:after="120"/>
              <w:ind w:right="57"/>
              <w:jc w:val="both"/>
            </w:pPr>
            <w:r w:rsidRPr="00CF00CE">
              <w:rPr>
                <w:rFonts w:eastAsia="Trebuchet MS"/>
                <w:lang w:eastAsia="en-US"/>
              </w:rPr>
              <w:t>P</w:t>
            </w:r>
            <w:r w:rsidR="00A81AEA" w:rsidRPr="00005355">
              <w:rPr>
                <w:rFonts w:eastAsia="Trebuchet MS"/>
                <w:lang w:eastAsia="en-US"/>
              </w:rPr>
              <w:t xml:space="preserve">očet obhájených prací, které vyučující vedl v období 2016 – </w:t>
            </w:r>
            <w:r w:rsidR="00A81AEA" w:rsidRPr="00136CF9">
              <w:rPr>
                <w:rFonts w:eastAsia="Trebuchet MS"/>
                <w:lang w:eastAsia="en-US"/>
              </w:rPr>
              <w:t xml:space="preserve">2020: </w:t>
            </w:r>
            <w:r w:rsidR="00136CF9" w:rsidRPr="00136CF9">
              <w:rPr>
                <w:b/>
              </w:rPr>
              <w:t>8</w:t>
            </w:r>
            <w:r w:rsidR="00A81AEA" w:rsidRPr="00136CF9">
              <w:t xml:space="preserve"> BP, </w:t>
            </w:r>
            <w:r w:rsidR="00136CF9" w:rsidRPr="00136CF9">
              <w:rPr>
                <w:b/>
                <w:bCs/>
              </w:rPr>
              <w:t>19</w:t>
            </w:r>
            <w:r w:rsidR="00A81AEA" w:rsidRPr="00136CF9">
              <w:t xml:space="preserve"> DP.</w:t>
            </w:r>
          </w:p>
        </w:tc>
      </w:tr>
      <w:tr w:rsidR="00A81AEA" w:rsidRPr="00005355" w14:paraId="0B09DD70" w14:textId="77777777" w:rsidTr="00220365">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0101AB06" w14:textId="77777777" w:rsidR="00A81AEA" w:rsidRPr="00005355" w:rsidRDefault="00A81AEA" w:rsidP="00220365">
            <w:pPr>
              <w:suppressAutoHyphens/>
              <w:jc w:val="both"/>
              <w:rPr>
                <w:b/>
              </w:rPr>
            </w:pPr>
            <w:r w:rsidRPr="00005355">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380ABC7A" w14:textId="77777777" w:rsidR="00A81AEA" w:rsidRPr="00005355" w:rsidRDefault="00A81AEA" w:rsidP="00220365">
            <w:pPr>
              <w:suppressAutoHyphens/>
              <w:jc w:val="both"/>
              <w:rPr>
                <w:b/>
              </w:rPr>
            </w:pPr>
            <w:r w:rsidRPr="00005355">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0EED701D" w14:textId="77777777" w:rsidR="00A81AEA" w:rsidRPr="00005355" w:rsidRDefault="00A81AEA" w:rsidP="00220365">
            <w:pPr>
              <w:suppressAutoHyphens/>
              <w:jc w:val="both"/>
              <w:rPr>
                <w:b/>
              </w:rPr>
            </w:pPr>
            <w:r w:rsidRPr="00005355">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45F2B4AB" w14:textId="75B70CF4" w:rsidR="00A81AEA" w:rsidRPr="00005355" w:rsidRDefault="00557F74" w:rsidP="00220365">
            <w:pPr>
              <w:suppressAutoHyphens/>
              <w:jc w:val="both"/>
            </w:pPr>
            <w:r w:rsidRPr="00CF00CE">
              <w:rPr>
                <w:b/>
              </w:rPr>
              <w:t>O</w:t>
            </w:r>
            <w:r w:rsidR="00A81AEA" w:rsidRPr="00005355">
              <w:rPr>
                <w:b/>
              </w:rPr>
              <w:t>hlasy publikací</w:t>
            </w:r>
          </w:p>
        </w:tc>
      </w:tr>
      <w:tr w:rsidR="00A81AEA" w:rsidRPr="00005355" w14:paraId="20D09220" w14:textId="77777777" w:rsidTr="00220365">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480D8F3" w14:textId="1B33EA23" w:rsidR="00A81AEA" w:rsidRPr="000802CB" w:rsidRDefault="000802CB" w:rsidP="00220365">
            <w:pPr>
              <w:spacing w:before="40" w:after="40"/>
              <w:jc w:val="both"/>
            </w:pPr>
            <w:r w:rsidRPr="000802CB">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0F8BCA" w14:textId="01ABF804" w:rsidR="00A81AEA" w:rsidRPr="000802CB" w:rsidRDefault="000802CB" w:rsidP="00220365">
            <w:pPr>
              <w:spacing w:before="40" w:after="40"/>
            </w:pPr>
            <w:r w:rsidRPr="000802CB">
              <w:t>2021</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25728FFD" w14:textId="664C0A74" w:rsidR="00A81AEA" w:rsidRPr="000802CB" w:rsidRDefault="000802CB" w:rsidP="00220365">
            <w:pPr>
              <w:spacing w:before="40" w:after="40"/>
            </w:pPr>
            <w:r w:rsidRPr="000802CB">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370A9AF4" w14:textId="77777777" w:rsidR="00A81AEA" w:rsidRPr="00005355" w:rsidRDefault="00A81AEA" w:rsidP="00220365">
            <w:pPr>
              <w:suppressAutoHyphens/>
              <w:jc w:val="both"/>
              <w:rPr>
                <w:b/>
              </w:rPr>
            </w:pPr>
            <w:r w:rsidRPr="00005355">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E74567" w14:textId="77777777" w:rsidR="00A81AEA" w:rsidRPr="00005355" w:rsidRDefault="00A81AEA" w:rsidP="00220365">
            <w:pPr>
              <w:suppressAutoHyphens/>
              <w:jc w:val="both"/>
              <w:rPr>
                <w:b/>
              </w:rPr>
            </w:pPr>
            <w:r w:rsidRPr="00005355">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F5E5430" w14:textId="77777777" w:rsidR="00A81AEA" w:rsidRPr="00005355" w:rsidRDefault="00A81AEA" w:rsidP="00220365">
            <w:pPr>
              <w:suppressAutoHyphens/>
              <w:jc w:val="both"/>
            </w:pPr>
            <w:r w:rsidRPr="00005355">
              <w:rPr>
                <w:b/>
              </w:rPr>
              <w:t>ostatní</w:t>
            </w:r>
          </w:p>
        </w:tc>
      </w:tr>
      <w:tr w:rsidR="00A81AEA" w:rsidRPr="00005355" w14:paraId="14B759AE" w14:textId="77777777" w:rsidTr="00220365">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82A38C" w14:textId="77777777" w:rsidR="00A81AEA" w:rsidRPr="00005355" w:rsidRDefault="00A81AEA" w:rsidP="00220365">
            <w:pPr>
              <w:suppressAutoHyphens/>
              <w:jc w:val="both"/>
              <w:rPr>
                <w:b/>
              </w:rPr>
            </w:pPr>
            <w:r w:rsidRPr="00005355">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AC92E77" w14:textId="77777777" w:rsidR="00A81AEA" w:rsidRPr="00005355" w:rsidRDefault="00A81AEA" w:rsidP="00220365">
            <w:pPr>
              <w:suppressAutoHyphens/>
              <w:jc w:val="both"/>
              <w:rPr>
                <w:b/>
              </w:rPr>
            </w:pPr>
            <w:r w:rsidRPr="00005355">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530867C4" w14:textId="77777777" w:rsidR="00A81AEA" w:rsidRPr="00005355" w:rsidRDefault="00A81AEA" w:rsidP="00220365">
            <w:pPr>
              <w:suppressAutoHyphens/>
              <w:jc w:val="both"/>
              <w:rPr>
                <w:b/>
              </w:rPr>
            </w:pPr>
            <w:r w:rsidRPr="00005355">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0481B08F" w14:textId="1293E6A1" w:rsidR="00A81AEA" w:rsidRPr="00005355" w:rsidRDefault="00FE4266" w:rsidP="00220365">
            <w:pPr>
              <w:spacing w:beforeAutospacing="1" w:line="288" w:lineRule="auto"/>
              <w:jc w:val="both"/>
            </w:pPr>
            <w:r>
              <w:rPr>
                <w:b/>
              </w:rPr>
              <w:t>9</w:t>
            </w:r>
            <w:r w:rsidR="000802CB">
              <w:rPr>
                <w:b/>
              </w:rPr>
              <w:t>8</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5F1611" w14:textId="4E28A58B" w:rsidR="00A81AEA" w:rsidRPr="00005355" w:rsidRDefault="004E4D09" w:rsidP="00220365">
            <w:pPr>
              <w:spacing w:beforeAutospacing="1" w:line="288" w:lineRule="auto"/>
              <w:jc w:val="both"/>
              <w:rPr>
                <w:b/>
                <w:bCs/>
              </w:rPr>
            </w:pPr>
            <w:r>
              <w:rPr>
                <w:b/>
                <w:bCs/>
              </w:rPr>
              <w:t>11</w:t>
            </w:r>
            <w:r w:rsidR="000802CB">
              <w:rPr>
                <w:b/>
                <w:bCs/>
              </w:rPr>
              <w:t>9</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DE8C41" w14:textId="7135B80C" w:rsidR="00A81AEA" w:rsidRPr="00005355" w:rsidRDefault="00A81AEA" w:rsidP="00220365">
            <w:pPr>
              <w:spacing w:beforeAutospacing="1" w:line="288" w:lineRule="auto"/>
              <w:jc w:val="both"/>
            </w:pPr>
            <w:r>
              <w:rPr>
                <w:b/>
                <w:sz w:val="18"/>
                <w:szCs w:val="18"/>
              </w:rPr>
              <w:t>15</w:t>
            </w:r>
          </w:p>
        </w:tc>
      </w:tr>
      <w:tr w:rsidR="00A81AEA" w:rsidRPr="00005355" w14:paraId="1A92D41E" w14:textId="77777777" w:rsidTr="00220365">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F8274D" w14:textId="17E348A0" w:rsidR="00A81AEA" w:rsidRPr="00005355" w:rsidRDefault="00A81AEA" w:rsidP="00220365">
            <w:pPr>
              <w:suppressAutoHyphens/>
              <w:spacing w:before="40" w:after="40"/>
              <w:jc w:val="both"/>
            </w:pPr>
            <w:r>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088C90" w14:textId="77777777" w:rsidR="00A81AEA" w:rsidRPr="00005355" w:rsidRDefault="00A81AEA" w:rsidP="00220365">
            <w:pPr>
              <w:suppressAutoHyphens/>
              <w:spacing w:before="40" w:after="40"/>
              <w:jc w:val="both"/>
            </w:pPr>
            <w:r w:rsidRPr="00005355">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3A05571D" w14:textId="77777777" w:rsidR="00A81AEA" w:rsidRPr="00005355" w:rsidRDefault="00A81AEA" w:rsidP="00220365">
            <w:pPr>
              <w:suppressAutoHyphens/>
              <w:spacing w:before="40" w:after="40"/>
              <w:jc w:val="both"/>
            </w:pPr>
            <w:r w:rsidRPr="00005355">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79EBD577" w14:textId="77777777" w:rsidR="00A81AEA" w:rsidRPr="00005355" w:rsidRDefault="00A81AEA" w:rsidP="00220365">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7691F94" w14:textId="77777777" w:rsidR="00A81AEA" w:rsidRPr="00005355" w:rsidRDefault="00A81AEA" w:rsidP="00220365">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46ED5997" w14:textId="77777777" w:rsidR="00A81AEA" w:rsidRPr="00005355" w:rsidRDefault="00A81AEA" w:rsidP="00220365">
            <w:pPr>
              <w:suppressAutoHyphens/>
              <w:rPr>
                <w:b/>
              </w:rPr>
            </w:pPr>
          </w:p>
        </w:tc>
      </w:tr>
      <w:tr w:rsidR="00A81AEA" w:rsidRPr="00005355" w14:paraId="7078712E" w14:textId="77777777" w:rsidTr="00220365">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DE049B6" w14:textId="57765663" w:rsidR="00A81AEA" w:rsidRPr="00005355" w:rsidRDefault="00B22D14" w:rsidP="00220365">
            <w:pPr>
              <w:suppressAutoHyphens/>
              <w:jc w:val="both"/>
            </w:pPr>
            <w:r w:rsidRPr="00CF00CE">
              <w:rPr>
                <w:b/>
              </w:rPr>
              <w:t>P</w:t>
            </w:r>
            <w:r w:rsidR="00A81AEA" w:rsidRPr="00005355">
              <w:rPr>
                <w:b/>
              </w:rPr>
              <w:t xml:space="preserve">řehled o nejvýznamnější publikační a další tvůrčí činnosti nebo další profesní činnosti u odborníků z praxe vztahující se k zabezpečovaným předmětům </w:t>
            </w:r>
          </w:p>
        </w:tc>
      </w:tr>
      <w:tr w:rsidR="00A81AEA" w:rsidRPr="00005355" w14:paraId="6A8960CF" w14:textId="77777777" w:rsidTr="00220365">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B91077" w14:textId="5D1EE512" w:rsidR="000802CB" w:rsidRPr="004417AC" w:rsidRDefault="000802CB" w:rsidP="000802CB">
            <w:pPr>
              <w:tabs>
                <w:tab w:val="left" w:pos="567"/>
              </w:tabs>
              <w:spacing w:before="120" w:after="120"/>
              <w:jc w:val="both"/>
            </w:pPr>
            <w:r w:rsidRPr="004417AC">
              <w:t>P</w:t>
            </w:r>
            <w:r>
              <w:t>OLÁŠEK</w:t>
            </w:r>
            <w:r w:rsidRPr="004417AC">
              <w:t>, Z</w:t>
            </w:r>
            <w:r w:rsidRPr="000802CB">
              <w:rPr>
                <w:bCs/>
              </w:rPr>
              <w:t>.,</w:t>
            </w:r>
            <w:r w:rsidRPr="006C35CA">
              <w:rPr>
                <w:b/>
              </w:rPr>
              <w:t xml:space="preserve"> S</w:t>
            </w:r>
            <w:r w:rsidRPr="004417AC">
              <w:rPr>
                <w:b/>
              </w:rPr>
              <w:t>ALEK</w:t>
            </w:r>
            <w:r w:rsidRPr="006C35CA">
              <w:rPr>
                <w:b/>
              </w:rPr>
              <w:t>, R.</w:t>
            </w:r>
            <w:r>
              <w:rPr>
                <w:b/>
              </w:rPr>
              <w:t xml:space="preserve"> </w:t>
            </w:r>
            <w:r w:rsidRPr="006C35CA">
              <w:rPr>
                <w:b/>
              </w:rPr>
              <w:t>N. (20%)</w:t>
            </w:r>
            <w:r>
              <w:t>,</w:t>
            </w:r>
            <w:r w:rsidRPr="004417AC">
              <w:t xml:space="preserve"> V</w:t>
            </w:r>
            <w:r>
              <w:t>AŠINA</w:t>
            </w:r>
            <w:r w:rsidRPr="004417AC">
              <w:t>, M.</w:t>
            </w:r>
            <w:r>
              <w:t>,</w:t>
            </w:r>
            <w:r w:rsidRPr="004417AC">
              <w:t xml:space="preserve"> L</w:t>
            </w:r>
            <w:r>
              <w:t>YČKOVÁ</w:t>
            </w:r>
            <w:r w:rsidRPr="004417AC">
              <w:t>, A.</w:t>
            </w:r>
            <w:r>
              <w:t>,</w:t>
            </w:r>
            <w:r w:rsidRPr="004417AC">
              <w:t xml:space="preserve"> G</w:t>
            </w:r>
            <w:r>
              <w:t>ÁL</w:t>
            </w:r>
            <w:r w:rsidRPr="004417AC">
              <w:t>, R.</w:t>
            </w:r>
            <w:r>
              <w:t>,</w:t>
            </w:r>
            <w:r w:rsidRPr="004417AC">
              <w:t xml:space="preserve"> P</w:t>
            </w:r>
            <w:r>
              <w:t>ACHLOVÁ</w:t>
            </w:r>
            <w:r w:rsidRPr="004417AC">
              <w:t>, V.</w:t>
            </w:r>
            <w:r>
              <w:t>,</w:t>
            </w:r>
            <w:r w:rsidRPr="004417AC">
              <w:t xml:space="preserve"> B</w:t>
            </w:r>
            <w:r>
              <w:t>UŇKA</w:t>
            </w:r>
            <w:r w:rsidRPr="004417AC">
              <w:t>, F.</w:t>
            </w:r>
            <w:r>
              <w:t>:</w:t>
            </w:r>
            <w:r w:rsidRPr="004417AC">
              <w:t xml:space="preserve"> The effect of furcellaran or κ-carrageenan addition on the textural, rheological and mechanical vibration damping properties of restructured chicken breast ham.  </w:t>
            </w:r>
            <w:r w:rsidRPr="004417AC">
              <w:rPr>
                <w:i/>
              </w:rPr>
              <w:t>LWT</w:t>
            </w:r>
            <w:r>
              <w:rPr>
                <w:i/>
              </w:rPr>
              <w:t xml:space="preserve"> </w:t>
            </w:r>
            <w:r w:rsidRPr="004417AC">
              <w:rPr>
                <w:i/>
              </w:rPr>
              <w:t>– Food Science and Technology</w:t>
            </w:r>
            <w:r>
              <w:t xml:space="preserve"> </w:t>
            </w:r>
            <w:r w:rsidRPr="004417AC">
              <w:t>138</w:t>
            </w:r>
            <w:r>
              <w:t xml:space="preserve">, </w:t>
            </w:r>
            <w:r w:rsidRPr="006C35CA">
              <w:rPr>
                <w:b/>
              </w:rPr>
              <w:t>2021</w:t>
            </w:r>
            <w:r>
              <w:t xml:space="preserve">. </w:t>
            </w:r>
            <w:r w:rsidRPr="004417AC">
              <w:t>DOI</w:t>
            </w:r>
            <w:r>
              <w:t xml:space="preserve"> </w:t>
            </w:r>
            <w:r w:rsidRPr="004417AC">
              <w:t>10.1016/j.lwt.2020.110623.</w:t>
            </w:r>
          </w:p>
          <w:p w14:paraId="42B995FF" w14:textId="7197A217" w:rsidR="000802CB" w:rsidRPr="004417AC" w:rsidRDefault="000802CB" w:rsidP="000802CB">
            <w:pPr>
              <w:tabs>
                <w:tab w:val="left" w:pos="567"/>
              </w:tabs>
              <w:spacing w:before="120" w:after="120"/>
              <w:jc w:val="both"/>
            </w:pPr>
            <w:r w:rsidRPr="006C35CA">
              <w:rPr>
                <w:b/>
              </w:rPr>
              <w:t>S</w:t>
            </w:r>
            <w:r w:rsidRPr="004417AC">
              <w:rPr>
                <w:b/>
              </w:rPr>
              <w:t>ALEK</w:t>
            </w:r>
            <w:r w:rsidRPr="006C35CA">
              <w:rPr>
                <w:b/>
              </w:rPr>
              <w:t xml:space="preserve">, R. N. </w:t>
            </w:r>
            <w:r w:rsidRPr="006C35CA">
              <w:rPr>
                <w:b/>
                <w:lang w:val="en-US"/>
              </w:rPr>
              <w:t>(40%)</w:t>
            </w:r>
            <w:r>
              <w:t>,</w:t>
            </w:r>
            <w:r w:rsidRPr="004417AC">
              <w:t xml:space="preserve"> Č</w:t>
            </w:r>
            <w:r>
              <w:t>ERNÍKOVÁ</w:t>
            </w:r>
            <w:r w:rsidRPr="004417AC">
              <w:t>, M.</w:t>
            </w:r>
            <w:r>
              <w:t>,</w:t>
            </w:r>
            <w:r w:rsidRPr="004417AC">
              <w:t xml:space="preserve"> L</w:t>
            </w:r>
            <w:r>
              <w:t>ORENCOVÁ</w:t>
            </w:r>
            <w:r w:rsidRPr="004417AC">
              <w:t>, E.</w:t>
            </w:r>
            <w:r>
              <w:t>,</w:t>
            </w:r>
            <w:r w:rsidRPr="004417AC">
              <w:t xml:space="preserve"> P</w:t>
            </w:r>
            <w:r>
              <w:t>ACHLOVÁ</w:t>
            </w:r>
            <w:r w:rsidRPr="004417AC">
              <w:t>, V.</w:t>
            </w:r>
            <w:r>
              <w:t>,</w:t>
            </w:r>
            <w:r w:rsidRPr="004417AC">
              <w:t xml:space="preserve"> K</w:t>
            </w:r>
            <w:r>
              <w:t>ŮROVÁ</w:t>
            </w:r>
            <w:r w:rsidRPr="004417AC">
              <w:t>, V.</w:t>
            </w:r>
            <w:r>
              <w:t>,</w:t>
            </w:r>
            <w:r w:rsidRPr="004417AC">
              <w:t xml:space="preserve"> Š</w:t>
            </w:r>
            <w:r>
              <w:t>ENKÝŘOVÁ</w:t>
            </w:r>
            <w:r w:rsidRPr="004417AC">
              <w:t>, J.</w:t>
            </w:r>
            <w:r>
              <w:t>,</w:t>
            </w:r>
            <w:r w:rsidRPr="004417AC">
              <w:t xml:space="preserve"> B</w:t>
            </w:r>
            <w:r>
              <w:t>UŇKA</w:t>
            </w:r>
            <w:r w:rsidRPr="004417AC">
              <w:t>, F.</w:t>
            </w:r>
            <w:r>
              <w:t>:</w:t>
            </w:r>
            <w:r w:rsidRPr="004417AC">
              <w:t xml:space="preserve"> The impact of Cheddar or white brined cheese with various maturity degrees on the processed cheese consistency: A comparative study. </w:t>
            </w:r>
            <w:r w:rsidRPr="004417AC">
              <w:rPr>
                <w:i/>
              </w:rPr>
              <w:t>International Dairy Journal</w:t>
            </w:r>
            <w:r>
              <w:t xml:space="preserve"> </w:t>
            </w:r>
            <w:r w:rsidRPr="004417AC">
              <w:t>111</w:t>
            </w:r>
            <w:r>
              <w:t xml:space="preserve">, </w:t>
            </w:r>
            <w:r w:rsidRPr="006C35CA">
              <w:rPr>
                <w:b/>
              </w:rPr>
              <w:t>2020</w:t>
            </w:r>
            <w:r w:rsidRPr="004417AC">
              <w:t>.</w:t>
            </w:r>
            <w:r>
              <w:t xml:space="preserve"> </w:t>
            </w:r>
            <w:r w:rsidRPr="004417AC">
              <w:t>DOI</w:t>
            </w:r>
            <w:r>
              <w:t xml:space="preserve"> </w:t>
            </w:r>
            <w:r w:rsidRPr="004417AC">
              <w:t>10.1016/j.idairyj.2020.104816.</w:t>
            </w:r>
          </w:p>
          <w:p w14:paraId="64BC3FA3" w14:textId="11737D16" w:rsidR="000802CB" w:rsidRPr="004417AC" w:rsidRDefault="000802CB" w:rsidP="000802CB">
            <w:pPr>
              <w:tabs>
                <w:tab w:val="left" w:pos="567"/>
              </w:tabs>
              <w:spacing w:before="120" w:after="120"/>
              <w:jc w:val="both"/>
            </w:pPr>
            <w:r w:rsidRPr="006C35CA">
              <w:rPr>
                <w:b/>
              </w:rPr>
              <w:t>S</w:t>
            </w:r>
            <w:r w:rsidRPr="004417AC">
              <w:rPr>
                <w:b/>
              </w:rPr>
              <w:t>ALEK</w:t>
            </w:r>
            <w:r w:rsidRPr="006C35CA">
              <w:rPr>
                <w:b/>
              </w:rPr>
              <w:t>, R. N.</w:t>
            </w:r>
            <w:r w:rsidRPr="004417AC">
              <w:rPr>
                <w:b/>
              </w:rPr>
              <w:t xml:space="preserve"> (35</w:t>
            </w:r>
            <w:r w:rsidRPr="004417AC">
              <w:rPr>
                <w:b/>
                <w:lang w:val="en-US"/>
              </w:rPr>
              <w:t>%)</w:t>
            </w:r>
            <w:r>
              <w:t>,</w:t>
            </w:r>
            <w:r w:rsidRPr="004417AC">
              <w:t xml:space="preserve"> V</w:t>
            </w:r>
            <w:r>
              <w:t>AŠINA</w:t>
            </w:r>
            <w:r w:rsidRPr="004417AC">
              <w:t>, M.</w:t>
            </w:r>
            <w:r>
              <w:t>,</w:t>
            </w:r>
            <w:r w:rsidRPr="004417AC">
              <w:t xml:space="preserve"> L</w:t>
            </w:r>
            <w:r>
              <w:t>APČÍK</w:t>
            </w:r>
            <w:r w:rsidRPr="004417AC">
              <w:t>, L.</w:t>
            </w:r>
            <w:r>
              <w:t xml:space="preserve">, </w:t>
            </w:r>
            <w:r w:rsidRPr="004417AC">
              <w:t>Č</w:t>
            </w:r>
            <w:r>
              <w:t>ERNÍKOVÁ</w:t>
            </w:r>
            <w:r w:rsidRPr="004417AC">
              <w:t>, M.</w:t>
            </w:r>
            <w:r>
              <w:t xml:space="preserve">, </w:t>
            </w:r>
            <w:r w:rsidRPr="004417AC">
              <w:t>L</w:t>
            </w:r>
            <w:r>
              <w:t>ORENCOVÁ</w:t>
            </w:r>
            <w:r w:rsidRPr="004417AC">
              <w:t>, E.</w:t>
            </w:r>
            <w:r>
              <w:t xml:space="preserve">, </w:t>
            </w:r>
            <w:r w:rsidRPr="004417AC">
              <w:t>L</w:t>
            </w:r>
            <w:r>
              <w:t>I</w:t>
            </w:r>
            <w:r w:rsidRPr="004417AC">
              <w:t>, P.</w:t>
            </w:r>
            <w:r>
              <w:t>,</w:t>
            </w:r>
            <w:r w:rsidRPr="004417AC">
              <w:t xml:space="preserve"> B</w:t>
            </w:r>
            <w:r>
              <w:t>UŇKA</w:t>
            </w:r>
            <w:r w:rsidRPr="004417AC">
              <w:t>, F.</w:t>
            </w:r>
            <w:r>
              <w:t>:</w:t>
            </w:r>
            <w:r w:rsidRPr="004417AC">
              <w:t xml:space="preserve"> Evaluation of various emulsifying salts addition on selected properties of processed cheese sauce with the use of mechanical vibration damping and rheological methods. </w:t>
            </w:r>
            <w:r w:rsidRPr="004417AC">
              <w:rPr>
                <w:i/>
              </w:rPr>
              <w:t>LWT – Food Science and Technology</w:t>
            </w:r>
            <w:r>
              <w:t xml:space="preserve"> </w:t>
            </w:r>
            <w:r w:rsidRPr="004417AC">
              <w:t>107</w:t>
            </w:r>
            <w:r>
              <w:t xml:space="preserve">, </w:t>
            </w:r>
            <w:r w:rsidRPr="006C35CA">
              <w:rPr>
                <w:b/>
              </w:rPr>
              <w:t>2019</w:t>
            </w:r>
            <w:r w:rsidRPr="004417AC">
              <w:t>. ISSN 0023-6438.</w:t>
            </w:r>
          </w:p>
          <w:p w14:paraId="24E22E8D" w14:textId="5ECCD42D" w:rsidR="000802CB" w:rsidRPr="00A81AEA" w:rsidRDefault="000802CB" w:rsidP="000802CB">
            <w:pPr>
              <w:tabs>
                <w:tab w:val="left" w:pos="567"/>
              </w:tabs>
              <w:spacing w:before="120" w:after="120"/>
              <w:jc w:val="both"/>
            </w:pPr>
            <w:r w:rsidRPr="00A81AEA">
              <w:rPr>
                <w:b/>
              </w:rPr>
              <w:t>SALEK, R.</w:t>
            </w:r>
            <w:r>
              <w:rPr>
                <w:b/>
              </w:rPr>
              <w:t xml:space="preserve"> </w:t>
            </w:r>
            <w:r w:rsidRPr="00A81AEA">
              <w:rPr>
                <w:b/>
              </w:rPr>
              <w:t>N.</w:t>
            </w:r>
            <w:r w:rsidRPr="00A81AEA">
              <w:t xml:space="preserve"> </w:t>
            </w:r>
            <w:r w:rsidRPr="00A81AEA">
              <w:rPr>
                <w:b/>
              </w:rPr>
              <w:t>(35%)</w:t>
            </w:r>
            <w:r w:rsidRPr="00A81AEA">
              <w:t xml:space="preserve">, ČERNÍKOVÁ, M., PACHLOVÁ, V., BUBELOVÁ, Z., KONEČNÁ, V., BUŇKA, F.: Properties of spreadable processed mozzarella cheese with divergent compositions of emulsifying salts in relation to the applied cheese storage period. </w:t>
            </w:r>
            <w:r w:rsidRPr="00A81AEA">
              <w:rPr>
                <w:i/>
              </w:rPr>
              <w:t>LWT</w:t>
            </w:r>
            <w:r>
              <w:rPr>
                <w:i/>
              </w:rPr>
              <w:t xml:space="preserve"> </w:t>
            </w:r>
            <w:r w:rsidRPr="00A81AEA">
              <w:rPr>
                <w:i/>
              </w:rPr>
              <w:t>– Food Science and Technology</w:t>
            </w:r>
            <w:r w:rsidRPr="00A81AEA">
              <w:t xml:space="preserve"> 77, 30-38, </w:t>
            </w:r>
            <w:r w:rsidRPr="00A81AEA">
              <w:rPr>
                <w:b/>
              </w:rPr>
              <w:t>2017</w:t>
            </w:r>
            <w:r w:rsidRPr="00A81AEA">
              <w:t xml:space="preserve">. ISSN 00236438. </w:t>
            </w:r>
          </w:p>
          <w:p w14:paraId="00FC4FAD" w14:textId="61C2156C" w:rsidR="00A81AEA" w:rsidRPr="00005355" w:rsidRDefault="000802CB" w:rsidP="000802CB">
            <w:pPr>
              <w:tabs>
                <w:tab w:val="left" w:pos="567"/>
              </w:tabs>
              <w:spacing w:before="120" w:after="120"/>
              <w:jc w:val="both"/>
            </w:pPr>
            <w:r w:rsidRPr="00A81AEA">
              <w:t xml:space="preserve">ČERNÍKOVÁ, M., NEBESÁŘOVÁ, J., </w:t>
            </w:r>
            <w:r w:rsidRPr="00A81AEA">
              <w:rPr>
                <w:b/>
              </w:rPr>
              <w:t>SALEK, R.</w:t>
            </w:r>
            <w:r>
              <w:rPr>
                <w:b/>
              </w:rPr>
              <w:t xml:space="preserve"> </w:t>
            </w:r>
            <w:r w:rsidRPr="00A81AEA">
              <w:rPr>
                <w:b/>
              </w:rPr>
              <w:t>N. (20%)</w:t>
            </w:r>
            <w:r w:rsidRPr="00A81AEA">
              <w:t xml:space="preserve">, ŘIHÁČKOVÁ, L., BUŇKA, F.: Microstructure, textural and viscoelastic properties of model processed cheese with different dry matter and fat in dry matter content. </w:t>
            </w:r>
            <w:r w:rsidRPr="00A81AEA">
              <w:rPr>
                <w:i/>
              </w:rPr>
              <w:t>Journal of Dairy Science</w:t>
            </w:r>
            <w:r w:rsidRPr="00A81AEA">
              <w:t xml:space="preserve"> 100, 4300-4307, </w:t>
            </w:r>
            <w:r w:rsidRPr="00A81AEA">
              <w:rPr>
                <w:b/>
              </w:rPr>
              <w:t>2017</w:t>
            </w:r>
            <w:r w:rsidRPr="00A81AEA">
              <w:t xml:space="preserve">. ISSN 00220302. </w:t>
            </w:r>
          </w:p>
        </w:tc>
      </w:tr>
      <w:tr w:rsidR="00A81AEA" w:rsidRPr="00005355" w14:paraId="319ABFD4" w14:textId="77777777" w:rsidTr="00220365">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353D18C" w14:textId="6C564C58" w:rsidR="00A81AEA" w:rsidRPr="00005355" w:rsidRDefault="00557F74" w:rsidP="00220365">
            <w:pPr>
              <w:suppressAutoHyphens/>
            </w:pPr>
            <w:r>
              <w:rPr>
                <w:b/>
              </w:rPr>
              <w:t>P</w:t>
            </w:r>
            <w:r w:rsidR="00A81AEA" w:rsidRPr="00005355">
              <w:rPr>
                <w:b/>
              </w:rPr>
              <w:t>ůsobení v zahraničí</w:t>
            </w:r>
          </w:p>
        </w:tc>
      </w:tr>
      <w:tr w:rsidR="00A81AEA" w:rsidRPr="00005355" w14:paraId="15C66E9D" w14:textId="77777777" w:rsidTr="00220365">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BDE4EF" w14:textId="77777777" w:rsidR="00A81AEA" w:rsidRPr="00005355" w:rsidRDefault="00A81AEA" w:rsidP="00220365">
            <w:pPr>
              <w:suppressAutoHyphens/>
            </w:pPr>
            <w:r w:rsidRPr="00005355">
              <w:t>---</w:t>
            </w:r>
          </w:p>
          <w:p w14:paraId="48047226" w14:textId="0B73DEC8" w:rsidR="00A81AEA" w:rsidRDefault="00A81AEA" w:rsidP="00220365">
            <w:pPr>
              <w:suppressAutoHyphens/>
            </w:pPr>
          </w:p>
          <w:p w14:paraId="77366756" w14:textId="7D273AEC" w:rsidR="008A3328" w:rsidRDefault="008A3328" w:rsidP="00220365">
            <w:pPr>
              <w:suppressAutoHyphens/>
            </w:pPr>
          </w:p>
          <w:p w14:paraId="650C6EE3" w14:textId="2906DDBF" w:rsidR="008A3328" w:rsidRDefault="008A3328" w:rsidP="00220365">
            <w:pPr>
              <w:suppressAutoHyphens/>
            </w:pPr>
          </w:p>
          <w:p w14:paraId="19F0B76E" w14:textId="77777777" w:rsidR="008A3328" w:rsidRPr="00005355" w:rsidRDefault="008A3328" w:rsidP="00220365">
            <w:pPr>
              <w:suppressAutoHyphens/>
            </w:pPr>
          </w:p>
          <w:p w14:paraId="6D9C0706" w14:textId="77777777" w:rsidR="00A81AEA" w:rsidRPr="00005355" w:rsidRDefault="00A81AEA" w:rsidP="00220365">
            <w:pPr>
              <w:suppressAutoHyphens/>
            </w:pPr>
          </w:p>
        </w:tc>
      </w:tr>
      <w:tr w:rsidR="00A81AEA" w:rsidRPr="00005355" w14:paraId="26F9D2B8" w14:textId="77777777" w:rsidTr="00220365">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88E3335" w14:textId="77777777" w:rsidR="00A81AEA" w:rsidRPr="00005355" w:rsidRDefault="00A81AEA" w:rsidP="00220365">
            <w:pPr>
              <w:suppressAutoHyphens/>
              <w:jc w:val="both"/>
            </w:pPr>
            <w:r w:rsidRPr="00005355">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24F5E9C" w14:textId="77777777" w:rsidR="00A81AEA" w:rsidRPr="00005355" w:rsidRDefault="00A81AEA" w:rsidP="00220365">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9ED3EF2" w14:textId="77777777" w:rsidR="00A81AEA" w:rsidRPr="00005355" w:rsidRDefault="00A81AEA" w:rsidP="00220365">
            <w:pPr>
              <w:suppressAutoHyphens/>
              <w:jc w:val="both"/>
            </w:pPr>
            <w:r w:rsidRPr="00005355">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D948D33" w14:textId="77777777" w:rsidR="00A81AEA" w:rsidRPr="00005355" w:rsidRDefault="00A81AEA" w:rsidP="00220365">
            <w:pPr>
              <w:suppressAutoHyphens/>
              <w:jc w:val="both"/>
            </w:pPr>
          </w:p>
        </w:tc>
      </w:tr>
      <w:tr w:rsidR="00395667" w:rsidRPr="00395667" w14:paraId="0EEA080A" w14:textId="77777777" w:rsidTr="00D72C7E">
        <w:tc>
          <w:tcPr>
            <w:tcW w:w="10269" w:type="dxa"/>
            <w:gridSpan w:val="15"/>
            <w:tcBorders>
              <w:top w:val="single" w:sz="4" w:space="0" w:color="00000A"/>
              <w:left w:val="single" w:sz="4" w:space="0" w:color="00000A"/>
              <w:bottom w:val="double" w:sz="4" w:space="0" w:color="00000A"/>
              <w:right w:val="single" w:sz="4" w:space="0" w:color="00000A"/>
            </w:tcBorders>
            <w:shd w:val="clear" w:color="auto" w:fill="BDD6EE"/>
            <w:tcMar>
              <w:left w:w="65" w:type="dxa"/>
            </w:tcMar>
          </w:tcPr>
          <w:p w14:paraId="28D5033D" w14:textId="4B0F8CB2" w:rsidR="00395667" w:rsidRPr="00395667" w:rsidRDefault="00395667" w:rsidP="00395667">
            <w:pPr>
              <w:suppressAutoHyphens/>
              <w:jc w:val="both"/>
            </w:pPr>
            <w:r w:rsidRPr="00395667">
              <w:rPr>
                <w:b/>
                <w:sz w:val="28"/>
              </w:rPr>
              <w:t>C-I – Personální zabezpečení</w:t>
            </w:r>
          </w:p>
        </w:tc>
      </w:tr>
      <w:tr w:rsidR="00395667" w:rsidRPr="00395667" w14:paraId="15957186" w14:textId="77777777" w:rsidTr="00D72C7E">
        <w:tc>
          <w:tcPr>
            <w:tcW w:w="2589" w:type="dxa"/>
            <w:gridSpan w:val="3"/>
            <w:tcBorders>
              <w:top w:val="double" w:sz="4" w:space="0" w:color="00000A"/>
              <w:left w:val="single" w:sz="4" w:space="0" w:color="00000A"/>
              <w:bottom w:val="single" w:sz="4" w:space="0" w:color="00000A"/>
              <w:right w:val="single" w:sz="4" w:space="0" w:color="00000A"/>
            </w:tcBorders>
            <w:shd w:val="clear" w:color="auto" w:fill="F7CAAC"/>
            <w:tcMar>
              <w:left w:w="65" w:type="dxa"/>
            </w:tcMar>
          </w:tcPr>
          <w:p w14:paraId="4343290C" w14:textId="77777777" w:rsidR="00395667" w:rsidRPr="00395667" w:rsidRDefault="00395667" w:rsidP="00395667">
            <w:pPr>
              <w:suppressAutoHyphens/>
              <w:jc w:val="both"/>
            </w:pPr>
            <w:r w:rsidRPr="00395667">
              <w:rPr>
                <w:b/>
              </w:rPr>
              <w:t>Vysoká škola</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8A7ACB" w14:textId="77777777" w:rsidR="00395667" w:rsidRPr="00395667" w:rsidRDefault="00395667" w:rsidP="00395667">
            <w:r w:rsidRPr="00395667">
              <w:t>Univerzita Tomáše Bati ve Zlíně</w:t>
            </w:r>
          </w:p>
        </w:tc>
      </w:tr>
      <w:tr w:rsidR="00395667" w:rsidRPr="00395667" w14:paraId="112BB2D3" w14:textId="77777777" w:rsidTr="00D72C7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130E8DE" w14:textId="77777777" w:rsidR="00395667" w:rsidRPr="00395667" w:rsidRDefault="00395667" w:rsidP="00395667">
            <w:pPr>
              <w:suppressAutoHyphens/>
              <w:jc w:val="both"/>
            </w:pPr>
            <w:r w:rsidRPr="00395667">
              <w:rPr>
                <w:b/>
              </w:rPr>
              <w:t>Součást vysoké školy</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624631" w14:textId="77777777" w:rsidR="00395667" w:rsidRPr="00395667" w:rsidRDefault="00395667" w:rsidP="00395667">
            <w:pPr>
              <w:suppressAutoHyphens/>
              <w:jc w:val="both"/>
            </w:pPr>
            <w:r w:rsidRPr="00395667">
              <w:t>Fakulta technologická</w:t>
            </w:r>
          </w:p>
        </w:tc>
      </w:tr>
      <w:tr w:rsidR="00395667" w:rsidRPr="00395667" w14:paraId="3F82179A" w14:textId="77777777" w:rsidTr="00D72C7E">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4780737" w14:textId="77777777" w:rsidR="00395667" w:rsidRPr="00395667" w:rsidRDefault="00395667" w:rsidP="00395667">
            <w:pPr>
              <w:suppressAutoHyphens/>
              <w:jc w:val="both"/>
            </w:pPr>
            <w:r w:rsidRPr="00395667">
              <w:rPr>
                <w:b/>
              </w:rPr>
              <w:t>Název studijního programu</w:t>
            </w:r>
          </w:p>
        </w:tc>
        <w:tc>
          <w:tcPr>
            <w:tcW w:w="7680" w:type="dxa"/>
            <w:gridSpan w:val="1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B9BC86" w14:textId="511D32FC" w:rsidR="00395667" w:rsidRPr="00395667" w:rsidRDefault="0069067B" w:rsidP="00395667">
            <w:pPr>
              <w:suppressAutoHyphens/>
              <w:jc w:val="both"/>
            </w:pPr>
            <w:r w:rsidRPr="0069067B">
              <w:rPr>
                <w:lang w:val="en-GB"/>
              </w:rPr>
              <w:t>Chemistry, Technology and Analysis of Food</w:t>
            </w:r>
          </w:p>
        </w:tc>
      </w:tr>
      <w:tr w:rsidR="00395667" w:rsidRPr="00395667" w14:paraId="7B6C6D9F"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7CD04E40" w14:textId="77777777" w:rsidR="00395667" w:rsidRPr="00395667" w:rsidRDefault="00395667" w:rsidP="00395667">
            <w:pPr>
              <w:suppressAutoHyphens/>
              <w:jc w:val="both"/>
            </w:pPr>
            <w:r w:rsidRPr="00395667">
              <w:rPr>
                <w:b/>
              </w:rPr>
              <w:t>Jméno a příjmení</w:t>
            </w:r>
          </w:p>
        </w:tc>
        <w:tc>
          <w:tcPr>
            <w:tcW w:w="4420"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E56EF40" w14:textId="77777777" w:rsidR="00395667" w:rsidRPr="00395667" w:rsidRDefault="00395667" w:rsidP="00395667">
            <w:pPr>
              <w:spacing w:beforeAutospacing="1"/>
              <w:jc w:val="both"/>
              <w:rPr>
                <w:b/>
              </w:rPr>
            </w:pPr>
            <w:bookmarkStart w:id="161" w:name="Sumczynski"/>
            <w:bookmarkEnd w:id="161"/>
            <w:r w:rsidRPr="00395667">
              <w:rPr>
                <w:rFonts w:eastAsia="Trebuchet MS" w:cs="Trebuchet MS"/>
                <w:b/>
                <w:szCs w:val="22"/>
                <w:lang w:eastAsia="en-US"/>
              </w:rPr>
              <w:t>Daniela Sumczynski</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82549C9" w14:textId="77777777" w:rsidR="00395667" w:rsidRPr="00395667" w:rsidRDefault="00395667" w:rsidP="00395667">
            <w:pPr>
              <w:suppressAutoHyphens/>
              <w:jc w:val="both"/>
            </w:pPr>
            <w:r w:rsidRPr="00395667">
              <w:rPr>
                <w:b/>
              </w:rPr>
              <w:t>Tituly</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8C6E33" w14:textId="77777777" w:rsidR="00395667" w:rsidRPr="00395667" w:rsidRDefault="00395667" w:rsidP="00395667">
            <w:pPr>
              <w:suppressAutoHyphens/>
              <w:jc w:val="both"/>
            </w:pPr>
            <w:r w:rsidRPr="00395667">
              <w:t>doc. Ing., Ph.D.</w:t>
            </w:r>
          </w:p>
        </w:tc>
      </w:tr>
      <w:tr w:rsidR="00395667" w:rsidRPr="00395667" w14:paraId="7074D387" w14:textId="77777777" w:rsidTr="008A3328">
        <w:tc>
          <w:tcPr>
            <w:tcW w:w="2589"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9B65777" w14:textId="77777777" w:rsidR="00395667" w:rsidRPr="00395667" w:rsidRDefault="00395667" w:rsidP="00395667">
            <w:pPr>
              <w:suppressAutoHyphens/>
              <w:jc w:val="both"/>
            </w:pPr>
            <w:r w:rsidRPr="00395667">
              <w:rPr>
                <w:b/>
              </w:rPr>
              <w:t>Rok narození</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461685" w14:textId="77777777" w:rsidR="00395667" w:rsidRPr="00395667" w:rsidRDefault="00395667" w:rsidP="00395667">
            <w:pPr>
              <w:suppressAutoHyphens/>
              <w:jc w:val="both"/>
            </w:pPr>
            <w:r w:rsidRPr="00395667">
              <w:t>1976</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2DABF30" w14:textId="77777777" w:rsidR="00395667" w:rsidRPr="00395667" w:rsidRDefault="00395667" w:rsidP="00395667">
            <w:pPr>
              <w:suppressAutoHyphens/>
              <w:jc w:val="both"/>
            </w:pPr>
            <w:r w:rsidRPr="00395667">
              <w:rPr>
                <w:b/>
              </w:rPr>
              <w:t>typ vztahu k VŠ</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CE56A3B" w14:textId="77777777" w:rsidR="00395667" w:rsidRPr="00395667" w:rsidRDefault="00395667" w:rsidP="00395667">
            <w:pPr>
              <w:suppressAutoHyphens/>
              <w:jc w:val="both"/>
            </w:pPr>
            <w:r w:rsidRPr="00395667">
              <w:t>pp.</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8293273" w14:textId="77777777" w:rsidR="00395667" w:rsidRPr="00395667" w:rsidRDefault="00395667" w:rsidP="00395667">
            <w:pPr>
              <w:suppressAutoHyphens/>
              <w:jc w:val="both"/>
            </w:pPr>
            <w:r w:rsidRPr="00395667">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F813786" w14:textId="77777777" w:rsidR="00395667" w:rsidRPr="00395667" w:rsidRDefault="00395667" w:rsidP="00395667">
            <w:pPr>
              <w:suppressAutoHyphens/>
              <w:jc w:val="both"/>
            </w:pPr>
            <w:r w:rsidRPr="00395667">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B3BF00A" w14:textId="77777777" w:rsidR="00395667" w:rsidRPr="00395667" w:rsidRDefault="00395667" w:rsidP="00395667">
            <w:pPr>
              <w:suppressAutoHyphens/>
              <w:jc w:val="both"/>
            </w:pPr>
            <w:r w:rsidRPr="00395667">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7479E3" w14:textId="77777777" w:rsidR="00395667" w:rsidRPr="00395667" w:rsidRDefault="00395667" w:rsidP="00395667">
            <w:pPr>
              <w:suppressAutoHyphens/>
              <w:jc w:val="both"/>
            </w:pPr>
            <w:r w:rsidRPr="00395667">
              <w:t>N</w:t>
            </w:r>
          </w:p>
        </w:tc>
      </w:tr>
      <w:tr w:rsidR="00395667" w:rsidRPr="00395667" w14:paraId="6F4FDE7A" w14:textId="77777777" w:rsidTr="008A3328">
        <w:tc>
          <w:tcPr>
            <w:tcW w:w="5283" w:type="dxa"/>
            <w:gridSpan w:val="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CE3C89F" w14:textId="77777777" w:rsidR="00395667" w:rsidRPr="00395667" w:rsidRDefault="00395667" w:rsidP="00395667">
            <w:pPr>
              <w:suppressAutoHyphens/>
              <w:jc w:val="both"/>
            </w:pPr>
            <w:r w:rsidRPr="00395667">
              <w:rPr>
                <w:b/>
              </w:rPr>
              <w:t>Typ vztahu na součásti VŠ, která uskutečňuje st. program</w:t>
            </w:r>
          </w:p>
        </w:tc>
        <w:tc>
          <w:tcPr>
            <w:tcW w:w="10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9448DD" w14:textId="44FA1788" w:rsidR="00395667" w:rsidRPr="00395667" w:rsidRDefault="008A3328" w:rsidP="00395667">
            <w:pPr>
              <w:suppressAutoHyphens/>
              <w:jc w:val="both"/>
            </w:pPr>
            <w:r>
              <w:t>kmenový</w:t>
            </w:r>
          </w:p>
        </w:tc>
        <w:tc>
          <w:tcPr>
            <w:tcW w:w="709"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8BC1C9B" w14:textId="77777777" w:rsidR="00395667" w:rsidRPr="00395667" w:rsidRDefault="00395667" w:rsidP="00395667">
            <w:pPr>
              <w:suppressAutoHyphens/>
              <w:jc w:val="both"/>
            </w:pPr>
            <w:r w:rsidRPr="00395667">
              <w:rPr>
                <w:b/>
              </w:rPr>
              <w:t>rozsah</w:t>
            </w:r>
          </w:p>
        </w:tc>
        <w:tc>
          <w:tcPr>
            <w:tcW w:w="838"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3A22360" w14:textId="2EAD6B60" w:rsidR="00395667" w:rsidRPr="00395667" w:rsidRDefault="008A3328" w:rsidP="00395667">
            <w:pPr>
              <w:suppressAutoHyphens/>
              <w:jc w:val="both"/>
            </w:pPr>
            <w:r>
              <w:t>40</w:t>
            </w:r>
          </w:p>
        </w:tc>
        <w:tc>
          <w:tcPr>
            <w:tcW w:w="71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E33F524" w14:textId="77777777" w:rsidR="00395667" w:rsidRPr="00395667" w:rsidRDefault="00395667" w:rsidP="00395667">
            <w:pPr>
              <w:suppressAutoHyphens/>
              <w:jc w:val="both"/>
            </w:pPr>
            <w:r w:rsidRPr="00395667">
              <w:rPr>
                <w:b/>
              </w:rPr>
              <w:t>do kdy</w:t>
            </w:r>
          </w:p>
        </w:tc>
        <w:tc>
          <w:tcPr>
            <w:tcW w:w="170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5022B1" w14:textId="02D22502" w:rsidR="00395667" w:rsidRPr="00395667" w:rsidRDefault="008A3328" w:rsidP="00395667">
            <w:pPr>
              <w:suppressAutoHyphens/>
              <w:jc w:val="both"/>
            </w:pPr>
            <w:r>
              <w:t>N</w:t>
            </w:r>
          </w:p>
        </w:tc>
      </w:tr>
      <w:tr w:rsidR="00395667" w:rsidRPr="00395667" w14:paraId="47CE31F1"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616EA06" w14:textId="77777777" w:rsidR="00395667" w:rsidRPr="00395667" w:rsidRDefault="00395667" w:rsidP="00395667">
            <w:pPr>
              <w:suppressAutoHyphens/>
              <w:jc w:val="both"/>
              <w:rPr>
                <w:b/>
              </w:rPr>
            </w:pPr>
            <w:r w:rsidRPr="00395667">
              <w:rPr>
                <w:b/>
              </w:rPr>
              <w:t>Další současná působení jako akademický pracovník na jiných VŠ</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81CE430" w14:textId="77777777" w:rsidR="00395667" w:rsidRPr="00395667" w:rsidRDefault="00395667" w:rsidP="00395667">
            <w:pPr>
              <w:suppressAutoHyphens/>
              <w:jc w:val="both"/>
              <w:rPr>
                <w:b/>
              </w:rPr>
            </w:pPr>
            <w:r w:rsidRPr="00395667">
              <w:rPr>
                <w:b/>
              </w:rPr>
              <w:t>typ prac. vztahu</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76AD084" w14:textId="77777777" w:rsidR="00395667" w:rsidRPr="00395667" w:rsidRDefault="00395667" w:rsidP="00395667">
            <w:pPr>
              <w:suppressAutoHyphens/>
              <w:jc w:val="both"/>
            </w:pPr>
            <w:r w:rsidRPr="00395667">
              <w:rPr>
                <w:b/>
              </w:rPr>
              <w:t>rozsah</w:t>
            </w:r>
          </w:p>
        </w:tc>
      </w:tr>
      <w:tr w:rsidR="00395667" w:rsidRPr="00395667" w14:paraId="69D5515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C5ECA29" w14:textId="77777777" w:rsidR="00395667" w:rsidRPr="00395667" w:rsidRDefault="00395667" w:rsidP="00395667">
            <w:pPr>
              <w:suppressAutoHyphens/>
              <w:jc w:val="both"/>
            </w:pPr>
            <w:r w:rsidRPr="00395667">
              <w:t>---</w:t>
            </w: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B7E580A" w14:textId="77777777" w:rsidR="00395667" w:rsidRPr="00395667" w:rsidRDefault="00395667" w:rsidP="00395667">
            <w:pPr>
              <w:suppressAutoHyphens/>
              <w:jc w:val="both"/>
            </w:pPr>
            <w:r w:rsidRPr="00395667">
              <w:t>---</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046CF8" w14:textId="77777777" w:rsidR="00395667" w:rsidRPr="00395667" w:rsidRDefault="00395667" w:rsidP="00395667">
            <w:pPr>
              <w:suppressAutoHyphens/>
              <w:jc w:val="both"/>
            </w:pPr>
            <w:r w:rsidRPr="00395667">
              <w:t>---</w:t>
            </w:r>
          </w:p>
        </w:tc>
      </w:tr>
      <w:tr w:rsidR="00395667" w:rsidRPr="00395667" w14:paraId="3349D76D"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79D677E" w14:textId="77777777" w:rsidR="00395667" w:rsidRPr="00395667" w:rsidRDefault="00395667" w:rsidP="00395667">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982929" w14:textId="77777777" w:rsidR="00395667" w:rsidRPr="00395667" w:rsidRDefault="00395667" w:rsidP="00395667">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46FE24F" w14:textId="77777777" w:rsidR="00395667" w:rsidRPr="00395667" w:rsidRDefault="00395667" w:rsidP="00395667">
            <w:pPr>
              <w:suppressAutoHyphens/>
              <w:jc w:val="both"/>
            </w:pPr>
          </w:p>
        </w:tc>
      </w:tr>
      <w:tr w:rsidR="00395667" w:rsidRPr="00395667" w14:paraId="2A60E2D5"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DA4B90" w14:textId="77777777" w:rsidR="00395667" w:rsidRPr="00395667" w:rsidRDefault="00395667" w:rsidP="00395667">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919A6B" w14:textId="77777777" w:rsidR="00395667" w:rsidRPr="00395667" w:rsidRDefault="00395667" w:rsidP="00395667">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DDE32C" w14:textId="77777777" w:rsidR="00395667" w:rsidRPr="00395667" w:rsidRDefault="00395667" w:rsidP="00395667">
            <w:pPr>
              <w:suppressAutoHyphens/>
              <w:jc w:val="both"/>
            </w:pPr>
          </w:p>
        </w:tc>
      </w:tr>
      <w:tr w:rsidR="00395667" w:rsidRPr="00395667" w14:paraId="70BBFA70" w14:textId="77777777" w:rsidTr="008A3328">
        <w:tc>
          <w:tcPr>
            <w:tcW w:w="6300"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1EAC2AB" w14:textId="77777777" w:rsidR="00395667" w:rsidRPr="00395667" w:rsidRDefault="00395667" w:rsidP="00395667">
            <w:pPr>
              <w:suppressAutoHyphens/>
              <w:jc w:val="both"/>
            </w:pPr>
          </w:p>
        </w:tc>
        <w:tc>
          <w:tcPr>
            <w:tcW w:w="1547"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63B0A4B" w14:textId="77777777" w:rsidR="00395667" w:rsidRPr="00395667" w:rsidRDefault="00395667" w:rsidP="00395667">
            <w:pPr>
              <w:suppressAutoHyphens/>
              <w:jc w:val="both"/>
            </w:pP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2068F81" w14:textId="77777777" w:rsidR="00395667" w:rsidRPr="00395667" w:rsidRDefault="00395667" w:rsidP="00395667">
            <w:pPr>
              <w:suppressAutoHyphens/>
              <w:jc w:val="both"/>
            </w:pPr>
          </w:p>
        </w:tc>
      </w:tr>
      <w:tr w:rsidR="00395667" w:rsidRPr="00395667" w14:paraId="2F9828A5" w14:textId="77777777" w:rsidTr="00D72C7E">
        <w:tc>
          <w:tcPr>
            <w:tcW w:w="10269" w:type="dxa"/>
            <w:gridSpan w:val="15"/>
            <w:tcBorders>
              <w:top w:val="single" w:sz="4" w:space="0" w:color="00000A"/>
              <w:left w:val="single" w:sz="4" w:space="0" w:color="00000A"/>
              <w:bottom w:val="single" w:sz="4" w:space="0" w:color="auto"/>
              <w:right w:val="single" w:sz="4" w:space="0" w:color="00000A"/>
            </w:tcBorders>
            <w:shd w:val="clear" w:color="auto" w:fill="F7CAAC"/>
            <w:tcMar>
              <w:left w:w="65" w:type="dxa"/>
            </w:tcMar>
          </w:tcPr>
          <w:p w14:paraId="76838BD4" w14:textId="77777777" w:rsidR="00395667" w:rsidRPr="00395667" w:rsidRDefault="00395667" w:rsidP="00395667">
            <w:pPr>
              <w:suppressAutoHyphens/>
              <w:jc w:val="both"/>
            </w:pPr>
            <w:r w:rsidRPr="00395667">
              <w:rPr>
                <w:b/>
              </w:rPr>
              <w:lastRenderedPageBreak/>
              <w:t>Předměty příslušného studijního programu a způsob zapojení do jejich výuky, příp. další zapojení do uskutečňování studijního programu</w:t>
            </w:r>
          </w:p>
        </w:tc>
      </w:tr>
      <w:tr w:rsidR="00395667" w:rsidRPr="00395667" w14:paraId="1E330093" w14:textId="77777777" w:rsidTr="00D72C7E">
        <w:trPr>
          <w:trHeight w:val="218"/>
        </w:trPr>
        <w:tc>
          <w:tcPr>
            <w:tcW w:w="10269" w:type="dxa"/>
            <w:gridSpan w:val="15"/>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7B5C19AE" w14:textId="332932EC" w:rsidR="00395667" w:rsidRPr="00395667" w:rsidRDefault="00AC1748" w:rsidP="00992D5B">
            <w:pPr>
              <w:suppressAutoHyphens/>
              <w:spacing w:before="120" w:after="60"/>
              <w:jc w:val="both"/>
              <w:rPr>
                <w:szCs w:val="21"/>
              </w:rPr>
            </w:pPr>
            <w:r w:rsidRPr="00AC1748">
              <w:rPr>
                <w:color w:val="000000"/>
                <w:bdr w:val="none" w:sz="0" w:space="0" w:color="auto" w:frame="1"/>
                <w:lang w:val="en-GB"/>
              </w:rPr>
              <w:t>Instrumental Analytical Chemistry</w:t>
            </w:r>
            <w:r w:rsidRPr="00395667">
              <w:rPr>
                <w:szCs w:val="21"/>
              </w:rPr>
              <w:t xml:space="preserve"> </w:t>
            </w:r>
            <w:r w:rsidR="00395667" w:rsidRPr="00395667">
              <w:rPr>
                <w:szCs w:val="21"/>
              </w:rPr>
              <w:t>(garant</w:t>
            </w:r>
            <w:r w:rsidR="009576B4">
              <w:rPr>
                <w:szCs w:val="21"/>
              </w:rPr>
              <w:t xml:space="preserve"> předmětu</w:t>
            </w:r>
            <w:r w:rsidR="00395667" w:rsidRPr="00F37077">
              <w:rPr>
                <w:szCs w:val="21"/>
              </w:rPr>
              <w:t>, 70%)</w:t>
            </w:r>
          </w:p>
          <w:p w14:paraId="17521CF4" w14:textId="7469DF78" w:rsidR="00395667" w:rsidRDefault="00386232" w:rsidP="00992D5B">
            <w:pPr>
              <w:suppressAutoHyphens/>
              <w:spacing w:before="60" w:after="120"/>
              <w:jc w:val="both"/>
              <w:rPr>
                <w:szCs w:val="21"/>
              </w:rPr>
            </w:pPr>
            <w:r w:rsidRPr="00386232">
              <w:rPr>
                <w:spacing w:val="-2"/>
                <w:lang w:val="en-GB"/>
              </w:rPr>
              <w:t>Modern Trends in Food Chemistry</w:t>
            </w:r>
            <w:r w:rsidRPr="00395667">
              <w:rPr>
                <w:szCs w:val="21"/>
              </w:rPr>
              <w:t xml:space="preserve"> </w:t>
            </w:r>
            <w:r w:rsidR="00395667" w:rsidRPr="00395667">
              <w:rPr>
                <w:szCs w:val="21"/>
              </w:rPr>
              <w:t>(garant</w:t>
            </w:r>
            <w:r w:rsidR="009576B4">
              <w:rPr>
                <w:szCs w:val="21"/>
              </w:rPr>
              <w:t xml:space="preserve"> předmětu</w:t>
            </w:r>
            <w:r w:rsidR="00395667" w:rsidRPr="00395667">
              <w:rPr>
                <w:szCs w:val="21"/>
              </w:rPr>
              <w:t>, 100%)</w:t>
            </w:r>
          </w:p>
          <w:p w14:paraId="27502A76" w14:textId="77777777" w:rsidR="00992D5B" w:rsidRPr="00395667" w:rsidRDefault="00992D5B" w:rsidP="00992D5B">
            <w:pPr>
              <w:suppressAutoHyphens/>
              <w:jc w:val="both"/>
              <w:rPr>
                <w:szCs w:val="21"/>
              </w:rPr>
            </w:pPr>
          </w:p>
          <w:p w14:paraId="442D701E" w14:textId="77777777" w:rsidR="00395667" w:rsidRPr="00395667" w:rsidRDefault="00395667" w:rsidP="00992D5B">
            <w:pPr>
              <w:suppressAutoHyphens/>
              <w:spacing w:before="60" w:after="120"/>
              <w:jc w:val="both"/>
              <w:rPr>
                <w:b/>
                <w:sz w:val="21"/>
                <w:szCs w:val="21"/>
                <w:u w:val="single"/>
              </w:rPr>
            </w:pPr>
            <w:r w:rsidRPr="00395667">
              <w:rPr>
                <w:b/>
                <w:szCs w:val="21"/>
                <w:u w:val="single"/>
              </w:rPr>
              <w:t>Školitel, vyučující</w:t>
            </w:r>
          </w:p>
        </w:tc>
      </w:tr>
      <w:tr w:rsidR="00395667" w:rsidRPr="00395667" w14:paraId="7B61DC2F" w14:textId="77777777" w:rsidTr="00D72C7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5A9BA6E" w14:textId="77777777" w:rsidR="00395667" w:rsidRPr="00395667" w:rsidRDefault="00395667" w:rsidP="00395667">
            <w:pPr>
              <w:suppressAutoHyphens/>
              <w:jc w:val="both"/>
            </w:pPr>
            <w:r w:rsidRPr="00395667">
              <w:rPr>
                <w:b/>
              </w:rPr>
              <w:t xml:space="preserve">Údaje o vzdělání na VŠ </w:t>
            </w:r>
          </w:p>
        </w:tc>
      </w:tr>
      <w:tr w:rsidR="00395667" w:rsidRPr="00395667" w14:paraId="2C26C8DB" w14:textId="77777777" w:rsidTr="00D72C7E">
        <w:trPr>
          <w:trHeight w:val="17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448E930" w14:textId="77777777" w:rsidR="00395667" w:rsidRPr="00395667" w:rsidRDefault="00395667" w:rsidP="00395667">
            <w:pPr>
              <w:spacing w:before="120" w:after="120"/>
              <w:rPr>
                <w:sz w:val="21"/>
                <w:szCs w:val="21"/>
              </w:rPr>
            </w:pPr>
            <w:r w:rsidRPr="00395667">
              <w:t xml:space="preserve">2003: VUT Brno, FCH, </w:t>
            </w:r>
            <w:r w:rsidRPr="00395667">
              <w:rPr>
                <w:rFonts w:eastAsia="Calibri"/>
              </w:rPr>
              <w:t>SP Ma</w:t>
            </w:r>
            <w:r w:rsidRPr="00395667">
              <w:t xml:space="preserve">teriálové vědy, </w:t>
            </w:r>
            <w:r w:rsidRPr="00395667">
              <w:rPr>
                <w:color w:val="000000"/>
              </w:rPr>
              <w:t xml:space="preserve">obor Materiálové inženýrství, </w:t>
            </w:r>
            <w:r w:rsidRPr="00395667">
              <w:t>Ph.D.</w:t>
            </w:r>
          </w:p>
        </w:tc>
      </w:tr>
      <w:tr w:rsidR="00395667" w:rsidRPr="00395667" w14:paraId="428CEBA1" w14:textId="77777777" w:rsidTr="00D72C7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66F43B1E" w14:textId="77777777" w:rsidR="00395667" w:rsidRPr="00395667" w:rsidRDefault="00395667" w:rsidP="00395667">
            <w:pPr>
              <w:suppressAutoHyphens/>
              <w:jc w:val="both"/>
            </w:pPr>
            <w:r w:rsidRPr="00395667">
              <w:rPr>
                <w:b/>
              </w:rPr>
              <w:t>Údaje o odborném působení od absolvování VŠ</w:t>
            </w:r>
          </w:p>
        </w:tc>
      </w:tr>
      <w:tr w:rsidR="00395667" w:rsidRPr="00395667" w14:paraId="12970AE6" w14:textId="77777777" w:rsidTr="00D72C7E">
        <w:trPr>
          <w:trHeight w:val="38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3385163" w14:textId="77777777" w:rsidR="00395667" w:rsidRPr="00395667" w:rsidRDefault="00395667" w:rsidP="00395667">
            <w:pPr>
              <w:tabs>
                <w:tab w:val="left" w:pos="4335"/>
              </w:tabs>
              <w:suppressAutoHyphens/>
              <w:spacing w:before="120" w:after="120"/>
              <w:jc w:val="both"/>
              <w:rPr>
                <w:rFonts w:eastAsia="Trebuchet MS" w:cs="Trebuchet MS"/>
                <w:lang w:eastAsia="en-US"/>
              </w:rPr>
            </w:pPr>
            <w:r w:rsidRPr="00395667">
              <w:t>2003 – dosud: UTB Zlín, FT, odborný asistent, od r. 2017 docent</w:t>
            </w:r>
          </w:p>
        </w:tc>
      </w:tr>
      <w:tr w:rsidR="00395667" w:rsidRPr="00395667" w14:paraId="0EB364C0" w14:textId="77777777" w:rsidTr="00D72C7E">
        <w:trPr>
          <w:trHeight w:val="25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789DB6B" w14:textId="77777777" w:rsidR="00395667" w:rsidRPr="00395667" w:rsidRDefault="00395667" w:rsidP="00395667">
            <w:pPr>
              <w:suppressAutoHyphens/>
              <w:jc w:val="both"/>
            </w:pPr>
            <w:r w:rsidRPr="00395667">
              <w:rPr>
                <w:b/>
              </w:rPr>
              <w:t>Zkušenosti s vedením kvalifikačních a rigorózních prací</w:t>
            </w:r>
          </w:p>
        </w:tc>
      </w:tr>
      <w:tr w:rsidR="00395667" w:rsidRPr="00395667" w14:paraId="3AE0A3B0" w14:textId="77777777" w:rsidTr="00D72C7E">
        <w:trPr>
          <w:trHeight w:val="2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2CDB2A" w14:textId="71999639" w:rsidR="00395667" w:rsidRPr="00395667" w:rsidRDefault="00557F74" w:rsidP="00395667">
            <w:pPr>
              <w:spacing w:before="120" w:after="120"/>
              <w:ind w:right="57"/>
              <w:jc w:val="both"/>
            </w:pPr>
            <w:r w:rsidRPr="00CF00CE">
              <w:rPr>
                <w:rFonts w:eastAsia="Trebuchet MS"/>
                <w:lang w:eastAsia="en-US"/>
              </w:rPr>
              <w:t>P</w:t>
            </w:r>
            <w:r w:rsidR="00395667" w:rsidRPr="00395667">
              <w:rPr>
                <w:rFonts w:eastAsia="Trebuchet MS"/>
                <w:lang w:eastAsia="en-US"/>
              </w:rPr>
              <w:t xml:space="preserve">očet obhájených prací, které vyučující vedl v období 2016 – 2020: </w:t>
            </w:r>
            <w:r w:rsidR="00395667" w:rsidRPr="00395667">
              <w:rPr>
                <w:b/>
              </w:rPr>
              <w:t xml:space="preserve">5 </w:t>
            </w:r>
            <w:r w:rsidR="00395667" w:rsidRPr="00395667">
              <w:t xml:space="preserve">BP, </w:t>
            </w:r>
            <w:r w:rsidR="00395667" w:rsidRPr="00395667">
              <w:rPr>
                <w:b/>
              </w:rPr>
              <w:t>15</w:t>
            </w:r>
            <w:r w:rsidR="00395667" w:rsidRPr="00395667">
              <w:t xml:space="preserve"> DP, </w:t>
            </w:r>
            <w:r w:rsidR="00395667" w:rsidRPr="00395667">
              <w:rPr>
                <w:b/>
                <w:bCs/>
              </w:rPr>
              <w:t>1</w:t>
            </w:r>
            <w:r w:rsidR="00395667" w:rsidRPr="00395667">
              <w:t xml:space="preserve"> DisP.</w:t>
            </w:r>
          </w:p>
        </w:tc>
      </w:tr>
      <w:tr w:rsidR="00395667" w:rsidRPr="00395667" w14:paraId="362AAF83" w14:textId="77777777" w:rsidTr="00D72C7E">
        <w:trPr>
          <w:cantSplit/>
        </w:trPr>
        <w:tc>
          <w:tcPr>
            <w:tcW w:w="3288" w:type="dxa"/>
            <w:gridSpan w:val="4"/>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56F47113" w14:textId="77777777" w:rsidR="00395667" w:rsidRPr="00395667" w:rsidRDefault="00395667" w:rsidP="00395667">
            <w:pPr>
              <w:suppressAutoHyphens/>
              <w:jc w:val="both"/>
              <w:rPr>
                <w:b/>
              </w:rPr>
            </w:pPr>
            <w:r w:rsidRPr="00395667">
              <w:rPr>
                <w:b/>
              </w:rPr>
              <w:t xml:space="preserve">Obor habilitačního řízení </w:t>
            </w:r>
          </w:p>
        </w:tc>
        <w:tc>
          <w:tcPr>
            <w:tcW w:w="1995" w:type="dxa"/>
            <w:tcBorders>
              <w:top w:val="single" w:sz="12" w:space="0" w:color="00000A"/>
              <w:left w:val="single" w:sz="4" w:space="0" w:color="00000A"/>
              <w:bottom w:val="single" w:sz="4" w:space="0" w:color="00000A"/>
              <w:right w:val="single" w:sz="4" w:space="0" w:color="00000A"/>
            </w:tcBorders>
            <w:shd w:val="clear" w:color="auto" w:fill="F7CAAC"/>
            <w:tcMar>
              <w:left w:w="65" w:type="dxa"/>
            </w:tcMar>
          </w:tcPr>
          <w:p w14:paraId="7AA2D372" w14:textId="77777777" w:rsidR="00395667" w:rsidRPr="00395667" w:rsidRDefault="00395667" w:rsidP="00395667">
            <w:pPr>
              <w:suppressAutoHyphens/>
              <w:jc w:val="both"/>
              <w:rPr>
                <w:b/>
              </w:rPr>
            </w:pPr>
            <w:r w:rsidRPr="00395667">
              <w:rPr>
                <w:b/>
              </w:rPr>
              <w:t>Rok udělení hodnosti</w:t>
            </w:r>
          </w:p>
        </w:tc>
        <w:tc>
          <w:tcPr>
            <w:tcW w:w="2564" w:type="dxa"/>
            <w:gridSpan w:val="6"/>
            <w:tcBorders>
              <w:top w:val="single" w:sz="12" w:space="0" w:color="00000A"/>
              <w:left w:val="single" w:sz="4" w:space="0" w:color="00000A"/>
              <w:bottom w:val="single" w:sz="4" w:space="0" w:color="00000A"/>
              <w:right w:val="single" w:sz="12" w:space="0" w:color="00000A"/>
            </w:tcBorders>
            <w:shd w:val="clear" w:color="auto" w:fill="F7CAAC"/>
            <w:tcMar>
              <w:left w:w="65" w:type="dxa"/>
            </w:tcMar>
          </w:tcPr>
          <w:p w14:paraId="5396ABAF" w14:textId="77777777" w:rsidR="00395667" w:rsidRPr="00395667" w:rsidRDefault="00395667" w:rsidP="00395667">
            <w:pPr>
              <w:suppressAutoHyphens/>
              <w:jc w:val="both"/>
              <w:rPr>
                <w:b/>
              </w:rPr>
            </w:pPr>
            <w:r w:rsidRPr="00395667">
              <w:rPr>
                <w:b/>
              </w:rPr>
              <w:t>Řízení konáno na VŠ</w:t>
            </w:r>
          </w:p>
        </w:tc>
        <w:tc>
          <w:tcPr>
            <w:tcW w:w="2422" w:type="dxa"/>
            <w:gridSpan w:val="4"/>
            <w:tcBorders>
              <w:top w:val="single" w:sz="12" w:space="0" w:color="00000A"/>
              <w:left w:val="single" w:sz="12" w:space="0" w:color="00000A"/>
              <w:bottom w:val="single" w:sz="4" w:space="0" w:color="00000A"/>
              <w:right w:val="single" w:sz="4" w:space="0" w:color="00000A"/>
            </w:tcBorders>
            <w:shd w:val="clear" w:color="auto" w:fill="F7CAAC"/>
            <w:tcMar>
              <w:left w:w="45" w:type="dxa"/>
            </w:tcMar>
          </w:tcPr>
          <w:p w14:paraId="5645285F" w14:textId="75670234" w:rsidR="00395667" w:rsidRPr="00395667" w:rsidRDefault="00557F74" w:rsidP="00395667">
            <w:pPr>
              <w:suppressAutoHyphens/>
              <w:jc w:val="both"/>
            </w:pPr>
            <w:r w:rsidRPr="00CF00CE">
              <w:rPr>
                <w:b/>
              </w:rPr>
              <w:t>O</w:t>
            </w:r>
            <w:r w:rsidR="00395667" w:rsidRPr="00395667">
              <w:rPr>
                <w:b/>
              </w:rPr>
              <w:t>hlasy publikací</w:t>
            </w:r>
          </w:p>
        </w:tc>
      </w:tr>
      <w:tr w:rsidR="00395667" w:rsidRPr="00395667" w14:paraId="2E52A02E" w14:textId="77777777" w:rsidTr="00D72C7E">
        <w:trPr>
          <w:cantSplit/>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E9BF6C1" w14:textId="77777777" w:rsidR="00395667" w:rsidRPr="00395667" w:rsidRDefault="00395667" w:rsidP="00395667">
            <w:pPr>
              <w:spacing w:before="40" w:after="40"/>
              <w:jc w:val="both"/>
            </w:pPr>
            <w:r w:rsidRPr="00395667">
              <w:t>Technologie potravin</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0560C80" w14:textId="77777777" w:rsidR="00395667" w:rsidRPr="00395667" w:rsidRDefault="00395667" w:rsidP="00395667">
            <w:pPr>
              <w:spacing w:before="40" w:after="40"/>
            </w:pPr>
            <w:r w:rsidRPr="00395667">
              <w:t>2017</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602A61CA" w14:textId="77777777" w:rsidR="00395667" w:rsidRPr="00395667" w:rsidRDefault="00395667" w:rsidP="00395667">
            <w:pPr>
              <w:spacing w:before="40" w:after="40"/>
            </w:pPr>
            <w:r w:rsidRPr="00395667">
              <w:t>UTB Zlín</w:t>
            </w:r>
          </w:p>
        </w:tc>
        <w:tc>
          <w:tcPr>
            <w:tcW w:w="713" w:type="dxa"/>
            <w:gridSpan w:val="2"/>
            <w:tcBorders>
              <w:top w:val="single" w:sz="4" w:space="0" w:color="00000A"/>
              <w:left w:val="single" w:sz="12" w:space="0" w:color="00000A"/>
              <w:bottom w:val="single" w:sz="4" w:space="0" w:color="00000A"/>
              <w:right w:val="single" w:sz="4" w:space="0" w:color="00000A"/>
            </w:tcBorders>
            <w:shd w:val="clear" w:color="auto" w:fill="F7CAAC"/>
            <w:tcMar>
              <w:left w:w="45" w:type="dxa"/>
            </w:tcMar>
          </w:tcPr>
          <w:p w14:paraId="54F673AC" w14:textId="77777777" w:rsidR="00395667" w:rsidRPr="00395667" w:rsidRDefault="00395667" w:rsidP="00395667">
            <w:pPr>
              <w:suppressAutoHyphens/>
              <w:jc w:val="both"/>
              <w:rPr>
                <w:b/>
              </w:rPr>
            </w:pPr>
            <w:r w:rsidRPr="00395667">
              <w:rPr>
                <w:b/>
              </w:rPr>
              <w:t>WOS</w:t>
            </w:r>
          </w:p>
        </w:tc>
        <w:tc>
          <w:tcPr>
            <w:tcW w:w="854"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0DC07FE7" w14:textId="77777777" w:rsidR="00395667" w:rsidRPr="00395667" w:rsidRDefault="00395667" w:rsidP="00395667">
            <w:pPr>
              <w:suppressAutoHyphens/>
              <w:jc w:val="both"/>
              <w:rPr>
                <w:b/>
              </w:rPr>
            </w:pPr>
            <w:r w:rsidRPr="00395667">
              <w:rPr>
                <w:b/>
              </w:rPr>
              <w:t>Scopus</w:t>
            </w:r>
          </w:p>
        </w:tc>
        <w:tc>
          <w:tcPr>
            <w:tcW w:w="85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2CF78268" w14:textId="77777777" w:rsidR="00395667" w:rsidRPr="00395667" w:rsidRDefault="00395667" w:rsidP="00395667">
            <w:pPr>
              <w:suppressAutoHyphens/>
              <w:jc w:val="both"/>
            </w:pPr>
            <w:r w:rsidRPr="00395667">
              <w:rPr>
                <w:b/>
              </w:rPr>
              <w:t>ostatní</w:t>
            </w:r>
          </w:p>
        </w:tc>
      </w:tr>
      <w:tr w:rsidR="00395667" w:rsidRPr="00395667" w14:paraId="6C1F7607" w14:textId="77777777" w:rsidTr="00D72C7E">
        <w:trPr>
          <w:cantSplit/>
          <w:trHeight w:val="70"/>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2D7DABB" w14:textId="77777777" w:rsidR="00395667" w:rsidRPr="00395667" w:rsidRDefault="00395667" w:rsidP="00395667">
            <w:pPr>
              <w:suppressAutoHyphens/>
              <w:jc w:val="both"/>
              <w:rPr>
                <w:b/>
              </w:rPr>
            </w:pPr>
            <w:r w:rsidRPr="00395667">
              <w:rPr>
                <w:b/>
              </w:rPr>
              <w:t>Obor jmenovacího řízení</w:t>
            </w:r>
          </w:p>
        </w:tc>
        <w:tc>
          <w:tcPr>
            <w:tcW w:w="1995" w:type="dxa"/>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DEEFF7E" w14:textId="77777777" w:rsidR="00395667" w:rsidRPr="00395667" w:rsidRDefault="00395667" w:rsidP="00395667">
            <w:pPr>
              <w:suppressAutoHyphens/>
              <w:jc w:val="both"/>
              <w:rPr>
                <w:b/>
              </w:rPr>
            </w:pPr>
            <w:r w:rsidRPr="00395667">
              <w:rPr>
                <w:b/>
              </w:rPr>
              <w:t>Rok udělení hodnosti</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F7CAAC"/>
            <w:tcMar>
              <w:left w:w="65" w:type="dxa"/>
            </w:tcMar>
          </w:tcPr>
          <w:p w14:paraId="74CC4A27" w14:textId="77777777" w:rsidR="00395667" w:rsidRPr="00395667" w:rsidRDefault="00395667" w:rsidP="00395667">
            <w:pPr>
              <w:suppressAutoHyphens/>
              <w:jc w:val="both"/>
              <w:rPr>
                <w:b/>
              </w:rPr>
            </w:pPr>
            <w:r w:rsidRPr="00395667">
              <w:rPr>
                <w:b/>
              </w:rPr>
              <w:t>Řízení konáno na VŠ</w:t>
            </w:r>
          </w:p>
        </w:tc>
        <w:tc>
          <w:tcPr>
            <w:tcW w:w="713"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Mar>
              <w:left w:w="45" w:type="dxa"/>
            </w:tcMar>
          </w:tcPr>
          <w:p w14:paraId="5C45C203" w14:textId="0DF70270" w:rsidR="00395667" w:rsidRPr="00395667" w:rsidRDefault="004F2B19" w:rsidP="00395667">
            <w:pPr>
              <w:spacing w:beforeAutospacing="1" w:line="288" w:lineRule="auto"/>
              <w:jc w:val="both"/>
            </w:pPr>
            <w:r w:rsidRPr="00CA2F37">
              <w:rPr>
                <w:b/>
              </w:rPr>
              <w:t>1072</w:t>
            </w:r>
          </w:p>
        </w:tc>
        <w:tc>
          <w:tcPr>
            <w:tcW w:w="854"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B30D310" w14:textId="73035B70" w:rsidR="00395667" w:rsidRPr="00395667" w:rsidRDefault="004F2B19" w:rsidP="00395667">
            <w:pPr>
              <w:spacing w:beforeAutospacing="1" w:line="288" w:lineRule="auto"/>
              <w:jc w:val="both"/>
            </w:pPr>
            <w:r>
              <w:rPr>
                <w:b/>
              </w:rPr>
              <w:t>1065</w:t>
            </w:r>
          </w:p>
        </w:tc>
        <w:tc>
          <w:tcPr>
            <w:tcW w:w="855"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1E152F" w14:textId="77777777" w:rsidR="00395667" w:rsidRPr="00395667" w:rsidRDefault="00395667" w:rsidP="00395667">
            <w:pPr>
              <w:spacing w:beforeAutospacing="1" w:line="288" w:lineRule="auto"/>
              <w:jc w:val="both"/>
            </w:pPr>
            <w:r w:rsidRPr="00395667">
              <w:rPr>
                <w:b/>
                <w:sz w:val="18"/>
                <w:szCs w:val="18"/>
              </w:rPr>
              <w:t>neevid.</w:t>
            </w:r>
          </w:p>
        </w:tc>
      </w:tr>
      <w:tr w:rsidR="00395667" w:rsidRPr="00395667" w14:paraId="49AAB1B7" w14:textId="77777777" w:rsidTr="00D72C7E">
        <w:trPr>
          <w:trHeight w:val="205"/>
        </w:trPr>
        <w:tc>
          <w:tcPr>
            <w:tcW w:w="3288"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DFFCF1A" w14:textId="77777777" w:rsidR="00395667" w:rsidRPr="00395667" w:rsidRDefault="00395667" w:rsidP="00395667">
            <w:pPr>
              <w:suppressAutoHyphens/>
              <w:spacing w:before="40" w:after="40"/>
              <w:jc w:val="both"/>
            </w:pPr>
            <w:r w:rsidRPr="00395667">
              <w:t>---</w:t>
            </w:r>
          </w:p>
        </w:tc>
        <w:tc>
          <w:tcPr>
            <w:tcW w:w="199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9B8C2EE" w14:textId="77777777" w:rsidR="00395667" w:rsidRPr="00395667" w:rsidRDefault="00395667" w:rsidP="00395667">
            <w:pPr>
              <w:suppressAutoHyphens/>
              <w:spacing w:before="40" w:after="40"/>
              <w:jc w:val="both"/>
            </w:pPr>
            <w:r w:rsidRPr="00395667">
              <w:t>---</w:t>
            </w:r>
          </w:p>
        </w:tc>
        <w:tc>
          <w:tcPr>
            <w:tcW w:w="2564" w:type="dxa"/>
            <w:gridSpan w:val="6"/>
            <w:tcBorders>
              <w:top w:val="single" w:sz="4" w:space="0" w:color="00000A"/>
              <w:left w:val="single" w:sz="4" w:space="0" w:color="00000A"/>
              <w:bottom w:val="single" w:sz="4" w:space="0" w:color="00000A"/>
              <w:right w:val="single" w:sz="12" w:space="0" w:color="00000A"/>
            </w:tcBorders>
            <w:shd w:val="clear" w:color="auto" w:fill="auto"/>
            <w:tcMar>
              <w:left w:w="65" w:type="dxa"/>
            </w:tcMar>
          </w:tcPr>
          <w:p w14:paraId="301AFDED" w14:textId="77777777" w:rsidR="00395667" w:rsidRPr="00395667" w:rsidRDefault="00395667" w:rsidP="00395667">
            <w:pPr>
              <w:suppressAutoHyphens/>
              <w:spacing w:before="40" w:after="40"/>
              <w:jc w:val="both"/>
            </w:pPr>
            <w:r w:rsidRPr="00395667">
              <w:t>---</w:t>
            </w:r>
          </w:p>
        </w:tc>
        <w:tc>
          <w:tcPr>
            <w:tcW w:w="713" w:type="dxa"/>
            <w:gridSpan w:val="2"/>
            <w:vMerge/>
            <w:tcBorders>
              <w:top w:val="single" w:sz="4" w:space="0" w:color="00000A"/>
              <w:left w:val="single" w:sz="12" w:space="0" w:color="00000A"/>
              <w:bottom w:val="single" w:sz="4" w:space="0" w:color="00000A"/>
              <w:right w:val="single" w:sz="4" w:space="0" w:color="00000A"/>
            </w:tcBorders>
            <w:shd w:val="clear" w:color="auto" w:fill="auto"/>
            <w:tcMar>
              <w:left w:w="45" w:type="dxa"/>
            </w:tcMar>
            <w:vAlign w:val="center"/>
          </w:tcPr>
          <w:p w14:paraId="168C424B" w14:textId="77777777" w:rsidR="00395667" w:rsidRPr="00395667" w:rsidRDefault="00395667" w:rsidP="00395667">
            <w:pPr>
              <w:suppressAutoHyphens/>
              <w:rPr>
                <w:b/>
              </w:rPr>
            </w:pPr>
          </w:p>
        </w:tc>
        <w:tc>
          <w:tcPr>
            <w:tcW w:w="854"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DD7FEE1" w14:textId="77777777" w:rsidR="00395667" w:rsidRPr="00395667" w:rsidRDefault="00395667" w:rsidP="00395667">
            <w:pPr>
              <w:suppressAutoHyphens/>
              <w:rPr>
                <w:b/>
              </w:rPr>
            </w:pPr>
          </w:p>
        </w:tc>
        <w:tc>
          <w:tcPr>
            <w:tcW w:w="855"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59CA18" w14:textId="77777777" w:rsidR="00395667" w:rsidRPr="00395667" w:rsidRDefault="00395667" w:rsidP="00395667">
            <w:pPr>
              <w:suppressAutoHyphens/>
              <w:rPr>
                <w:b/>
              </w:rPr>
            </w:pPr>
          </w:p>
        </w:tc>
      </w:tr>
      <w:tr w:rsidR="00395667" w:rsidRPr="00395667" w14:paraId="5FADC3FF" w14:textId="77777777" w:rsidTr="00D72C7E">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34709FC3" w14:textId="1A6D0124" w:rsidR="00395667" w:rsidRPr="00395667" w:rsidRDefault="00B22D14" w:rsidP="00395667">
            <w:pPr>
              <w:suppressAutoHyphens/>
              <w:jc w:val="both"/>
            </w:pPr>
            <w:r w:rsidRPr="00CF00CE">
              <w:rPr>
                <w:b/>
              </w:rPr>
              <w:t>P</w:t>
            </w:r>
            <w:r w:rsidR="00395667" w:rsidRPr="00395667">
              <w:rPr>
                <w:b/>
              </w:rPr>
              <w:t xml:space="preserve">řehled o nejvýznamnější publikační a další tvůrčí činnosti nebo další profesní činnosti u odborníků z praxe vztahující se k zabezpečovaným předmětům </w:t>
            </w:r>
          </w:p>
        </w:tc>
      </w:tr>
      <w:tr w:rsidR="00395667" w:rsidRPr="00395667" w14:paraId="75AF21EF" w14:textId="77777777" w:rsidTr="00D72C7E">
        <w:trPr>
          <w:trHeight w:val="560"/>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CAF48" w14:textId="62CFEF03" w:rsidR="000608A8" w:rsidRPr="00472561" w:rsidRDefault="000608A8" w:rsidP="000608A8">
            <w:pPr>
              <w:spacing w:before="120" w:after="120"/>
              <w:jc w:val="both"/>
              <w:rPr>
                <w:lang w:val="en-GB"/>
              </w:rPr>
            </w:pPr>
            <w:bookmarkStart w:id="162" w:name="_Hlk490581377"/>
            <w:r w:rsidRPr="00472561">
              <w:rPr>
                <w:lang w:val="en-GB"/>
              </w:rPr>
              <w:t xml:space="preserve">KOLÁČKOVÁ, T., </w:t>
            </w:r>
            <w:r w:rsidRPr="00472561">
              <w:rPr>
                <w:b/>
                <w:lang w:val="en-GB"/>
              </w:rPr>
              <w:t>SUMCZYNSKI</w:t>
            </w:r>
            <w:r w:rsidRPr="000608A8">
              <w:rPr>
                <w:b/>
                <w:bCs/>
                <w:lang w:val="en-GB"/>
              </w:rPr>
              <w:t>, D.</w:t>
            </w:r>
            <w:r w:rsidRPr="00472561">
              <w:rPr>
                <w:lang w:val="en-GB"/>
              </w:rPr>
              <w:t xml:space="preserve"> </w:t>
            </w:r>
            <w:r w:rsidRPr="00472561">
              <w:rPr>
                <w:b/>
                <w:lang w:val="en-GB"/>
              </w:rPr>
              <w:t>(35%)</w:t>
            </w:r>
            <w:r w:rsidRPr="00472561">
              <w:rPr>
                <w:lang w:val="en-GB"/>
              </w:rPr>
              <w:t>, BEDNAŘÍK, V., VINTER, Š., ORSAVOVÁ, J., KOLOFIKOVÁ, K.: Mineral and trace element composition after digestion and leaching into matcha ice tea infusions (</w:t>
            </w:r>
            <w:r w:rsidRPr="00472561">
              <w:rPr>
                <w:i/>
                <w:lang w:val="en-GB"/>
              </w:rPr>
              <w:t>Camellia sinensis</w:t>
            </w:r>
            <w:r w:rsidRPr="00472561">
              <w:rPr>
                <w:lang w:val="en-GB"/>
              </w:rPr>
              <w:t xml:space="preserve"> L.). </w:t>
            </w:r>
            <w:r w:rsidRPr="00472561">
              <w:rPr>
                <w:i/>
                <w:lang w:val="en-GB"/>
              </w:rPr>
              <w:t xml:space="preserve">Journal of Food Composition and Analysis </w:t>
            </w:r>
            <w:r w:rsidRPr="000608A8">
              <w:rPr>
                <w:iCs/>
                <w:lang w:val="en-GB"/>
              </w:rPr>
              <w:t>97, 103792,</w:t>
            </w:r>
            <w:r w:rsidRPr="00472561">
              <w:rPr>
                <w:lang w:val="en-GB"/>
              </w:rPr>
              <w:t xml:space="preserve"> </w:t>
            </w:r>
            <w:r w:rsidRPr="00472561">
              <w:rPr>
                <w:b/>
                <w:lang w:val="en-GB"/>
              </w:rPr>
              <w:t>2021</w:t>
            </w:r>
            <w:r w:rsidRPr="00472561">
              <w:rPr>
                <w:lang w:val="en-GB"/>
              </w:rPr>
              <w:t xml:space="preserve">. </w:t>
            </w:r>
          </w:p>
          <w:p w14:paraId="161D2AEF" w14:textId="77777777" w:rsidR="000608A8" w:rsidRPr="00472561" w:rsidRDefault="000608A8" w:rsidP="000608A8">
            <w:pPr>
              <w:spacing w:before="120" w:after="120"/>
              <w:jc w:val="both"/>
              <w:rPr>
                <w:lang w:val="en-GB"/>
              </w:rPr>
            </w:pPr>
            <w:r w:rsidRPr="00472561">
              <w:rPr>
                <w:lang w:val="en-GB"/>
              </w:rPr>
              <w:t xml:space="preserve">MRÁZKOVÁ, M., </w:t>
            </w:r>
            <w:r w:rsidRPr="000608A8">
              <w:rPr>
                <w:b/>
                <w:bCs/>
                <w:lang w:val="en-GB"/>
              </w:rPr>
              <w:t>SUMCZYNSKI, D.</w:t>
            </w:r>
            <w:r w:rsidRPr="00472561">
              <w:rPr>
                <w:lang w:val="en-GB"/>
              </w:rPr>
              <w:t xml:space="preserve"> </w:t>
            </w:r>
            <w:r w:rsidRPr="00472561">
              <w:rPr>
                <w:b/>
                <w:lang w:val="en-GB"/>
              </w:rPr>
              <w:t>(45%)</w:t>
            </w:r>
            <w:r w:rsidRPr="00472561">
              <w:rPr>
                <w:lang w:val="en-GB"/>
              </w:rPr>
              <w:t xml:space="preserve">, ORSAVOVÁ, J.: Non-traditional muesli mixtures supplemented by edible flowers: Analysis of nutritional composition, phenolic acids, flavonoids and anthocyanins. </w:t>
            </w:r>
            <w:r w:rsidRPr="00472561">
              <w:rPr>
                <w:i/>
                <w:lang w:val="en-GB"/>
              </w:rPr>
              <w:t xml:space="preserve">Plant Foods for Human Nutrition </w:t>
            </w:r>
            <w:r w:rsidRPr="000608A8">
              <w:rPr>
                <w:iCs/>
                <w:lang w:val="en-GB"/>
              </w:rPr>
              <w:t>76(3), 371-376,</w:t>
            </w:r>
            <w:r w:rsidRPr="00472561">
              <w:rPr>
                <w:i/>
                <w:lang w:val="en-GB"/>
              </w:rPr>
              <w:t xml:space="preserve"> </w:t>
            </w:r>
            <w:r w:rsidRPr="00472561">
              <w:rPr>
                <w:b/>
                <w:lang w:val="en-GB"/>
              </w:rPr>
              <w:t>2021</w:t>
            </w:r>
            <w:r w:rsidRPr="00472561">
              <w:rPr>
                <w:lang w:val="en-GB"/>
              </w:rPr>
              <w:t>.</w:t>
            </w:r>
          </w:p>
          <w:p w14:paraId="7804DB20" w14:textId="77777777" w:rsidR="000608A8" w:rsidRPr="00472561" w:rsidRDefault="000608A8" w:rsidP="000608A8">
            <w:pPr>
              <w:spacing w:before="120" w:after="120"/>
              <w:jc w:val="both"/>
              <w:rPr>
                <w:lang w:val="en-GB"/>
              </w:rPr>
            </w:pPr>
            <w:r w:rsidRPr="00472561">
              <w:rPr>
                <w:lang w:val="en-GB"/>
              </w:rPr>
              <w:t xml:space="preserve">ŠŤASTNÁ, K., </w:t>
            </w:r>
            <w:r w:rsidRPr="000608A8">
              <w:rPr>
                <w:b/>
                <w:bCs/>
                <w:lang w:val="en-GB"/>
              </w:rPr>
              <w:t>SUMCZYNSKI, D.</w:t>
            </w:r>
            <w:r w:rsidRPr="00472561">
              <w:rPr>
                <w:lang w:val="en-GB"/>
              </w:rPr>
              <w:t xml:space="preserve"> </w:t>
            </w:r>
            <w:r w:rsidRPr="00472561">
              <w:rPr>
                <w:b/>
                <w:lang w:val="en-GB"/>
              </w:rPr>
              <w:t>(50%)</w:t>
            </w:r>
            <w:r w:rsidRPr="00472561">
              <w:rPr>
                <w:lang w:val="en-GB"/>
              </w:rPr>
              <w:t xml:space="preserve">, YALCIN, E.: Nutritional composition, in vitro antioxidant activity and phenolic profile of shortcrust cookies supplemented by edible flowers. </w:t>
            </w:r>
            <w:r w:rsidRPr="00472561">
              <w:rPr>
                <w:i/>
                <w:lang w:val="en-GB"/>
              </w:rPr>
              <w:t xml:space="preserve">Foods </w:t>
            </w:r>
            <w:r w:rsidRPr="000608A8">
              <w:rPr>
                <w:iCs/>
                <w:lang w:val="en-GB"/>
              </w:rPr>
              <w:t>10(11), 2531,</w:t>
            </w:r>
            <w:r w:rsidRPr="00472561">
              <w:rPr>
                <w:lang w:val="en-GB"/>
              </w:rPr>
              <w:t xml:space="preserve"> </w:t>
            </w:r>
            <w:r w:rsidRPr="00472561">
              <w:rPr>
                <w:b/>
                <w:lang w:val="en-GB"/>
              </w:rPr>
              <w:t>2021</w:t>
            </w:r>
            <w:r w:rsidRPr="00472561">
              <w:rPr>
                <w:lang w:val="en-GB"/>
              </w:rPr>
              <w:t>.</w:t>
            </w:r>
          </w:p>
          <w:p w14:paraId="6D5765B1" w14:textId="77777777" w:rsidR="000608A8" w:rsidRPr="00472561" w:rsidRDefault="000608A8" w:rsidP="000608A8">
            <w:pPr>
              <w:spacing w:before="120" w:after="120"/>
              <w:jc w:val="both"/>
              <w:rPr>
                <w:lang w:val="en-GB"/>
              </w:rPr>
            </w:pPr>
            <w:r w:rsidRPr="00472561">
              <w:rPr>
                <w:lang w:val="en-GB"/>
              </w:rPr>
              <w:t xml:space="preserve">KOLÁČKOVÁ, T., </w:t>
            </w:r>
            <w:r w:rsidRPr="00935517">
              <w:rPr>
                <w:b/>
                <w:bCs/>
                <w:lang w:val="en-GB"/>
              </w:rPr>
              <w:t>SUMCZYNSKI, D.</w:t>
            </w:r>
            <w:r w:rsidRPr="00472561">
              <w:rPr>
                <w:lang w:val="en-GB"/>
              </w:rPr>
              <w:t xml:space="preserve"> </w:t>
            </w:r>
            <w:r w:rsidRPr="00472561">
              <w:rPr>
                <w:b/>
                <w:lang w:val="en-GB"/>
              </w:rPr>
              <w:t>(35%)</w:t>
            </w:r>
            <w:r w:rsidRPr="00472561">
              <w:rPr>
                <w:lang w:val="en-GB"/>
              </w:rPr>
              <w:t>, ZÁLEŠÁKOVÁ, L., ŠENKÁROVÁ, L., ORSAVOVÁ, J., LANCZOVÁ, N.: Free and bound amino acids, minerals and trace elements in matcha (</w:t>
            </w:r>
            <w:r w:rsidRPr="00472561">
              <w:rPr>
                <w:i/>
                <w:lang w:val="en-GB"/>
              </w:rPr>
              <w:t>Camellia sinensis</w:t>
            </w:r>
            <w:r w:rsidRPr="00472561">
              <w:rPr>
                <w:lang w:val="en-GB"/>
              </w:rPr>
              <w:t xml:space="preserve"> L.): A nutritional evaluation. </w:t>
            </w:r>
            <w:r w:rsidRPr="00472561">
              <w:rPr>
                <w:i/>
                <w:lang w:val="en-GB"/>
              </w:rPr>
              <w:t xml:space="preserve">Journal of Food Composition and Analysis </w:t>
            </w:r>
            <w:r w:rsidRPr="000608A8">
              <w:rPr>
                <w:iCs/>
                <w:lang w:val="en-GB"/>
              </w:rPr>
              <w:t>92, 103581,</w:t>
            </w:r>
            <w:r w:rsidRPr="00472561">
              <w:rPr>
                <w:lang w:val="en-GB"/>
              </w:rPr>
              <w:t xml:space="preserve"> </w:t>
            </w:r>
            <w:r w:rsidRPr="00472561">
              <w:rPr>
                <w:b/>
                <w:lang w:val="en-GB"/>
              </w:rPr>
              <w:t>2020</w:t>
            </w:r>
            <w:r w:rsidRPr="00472561">
              <w:rPr>
                <w:lang w:val="en-GB"/>
              </w:rPr>
              <w:t>.</w:t>
            </w:r>
          </w:p>
          <w:p w14:paraId="4634E12C" w14:textId="628C1186" w:rsidR="00395667" w:rsidRPr="00395667" w:rsidRDefault="00395667" w:rsidP="000608A8">
            <w:pPr>
              <w:spacing w:before="120" w:after="120"/>
              <w:jc w:val="both"/>
              <w:rPr>
                <w:sz w:val="24"/>
                <w:szCs w:val="24"/>
              </w:rPr>
            </w:pPr>
            <w:r w:rsidRPr="00395667">
              <w:t>ŠŤASTNÁ, K., MRÁZKOVÁ, M.,</w:t>
            </w:r>
            <w:r w:rsidRPr="00395667">
              <w:rPr>
                <w:b/>
                <w:bCs/>
              </w:rPr>
              <w:t xml:space="preserve"> SUMCZYNSKI, D. (55%)</w:t>
            </w:r>
            <w:r w:rsidRPr="00395667">
              <w:t xml:space="preserve">, CINDIK, B., YALCIN, E.: The nutritional value of non-traditional glute-free flakes and their antioxidant activity. </w:t>
            </w:r>
            <w:r w:rsidRPr="00395667">
              <w:rPr>
                <w:i/>
              </w:rPr>
              <w:t>Antioxidants</w:t>
            </w:r>
            <w:r w:rsidRPr="00395667">
              <w:t xml:space="preserve"> 8, 565, </w:t>
            </w:r>
            <w:r w:rsidRPr="00395667">
              <w:rPr>
                <w:b/>
                <w:bCs/>
              </w:rPr>
              <w:t>2019</w:t>
            </w:r>
            <w:r w:rsidRPr="00395667">
              <w:t>.</w:t>
            </w:r>
            <w:r w:rsidRPr="00395667">
              <w:rPr>
                <w:shd w:val="clear" w:color="auto" w:fill="FFFFFF"/>
              </w:rPr>
              <w:t xml:space="preserve"> </w:t>
            </w:r>
            <w:bookmarkEnd w:id="162"/>
          </w:p>
        </w:tc>
      </w:tr>
      <w:tr w:rsidR="00395667" w:rsidRPr="00395667" w14:paraId="090FF280" w14:textId="77777777" w:rsidTr="00D72C7E">
        <w:trPr>
          <w:trHeight w:val="21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5AB5BC91" w14:textId="3E06E325" w:rsidR="00395667" w:rsidRPr="00395667" w:rsidRDefault="00557F74" w:rsidP="00395667">
            <w:pPr>
              <w:suppressAutoHyphens/>
            </w:pPr>
            <w:r>
              <w:rPr>
                <w:b/>
              </w:rPr>
              <w:t>P</w:t>
            </w:r>
            <w:r w:rsidR="00395667" w:rsidRPr="00395667">
              <w:rPr>
                <w:b/>
              </w:rPr>
              <w:t>ůsobení v zahraničí</w:t>
            </w:r>
          </w:p>
        </w:tc>
      </w:tr>
      <w:tr w:rsidR="00395667" w:rsidRPr="00395667" w14:paraId="6771C6EB" w14:textId="77777777" w:rsidTr="00D72C7E">
        <w:trPr>
          <w:trHeight w:val="328"/>
        </w:trPr>
        <w:tc>
          <w:tcPr>
            <w:tcW w:w="10269" w:type="dxa"/>
            <w:gridSpan w:val="15"/>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D6DA96" w14:textId="77777777" w:rsidR="00395667" w:rsidRPr="00395667" w:rsidRDefault="00395667" w:rsidP="00395667">
            <w:pPr>
              <w:suppressAutoHyphens/>
            </w:pPr>
            <w:r w:rsidRPr="00395667">
              <w:t>---</w:t>
            </w:r>
          </w:p>
          <w:p w14:paraId="248C8E47" w14:textId="77777777" w:rsidR="00395667" w:rsidRPr="00395667" w:rsidRDefault="00395667" w:rsidP="00395667">
            <w:pPr>
              <w:suppressAutoHyphens/>
            </w:pPr>
          </w:p>
          <w:p w14:paraId="3F3AEED8" w14:textId="32AEB348" w:rsidR="00395667" w:rsidRDefault="00395667" w:rsidP="00395667">
            <w:pPr>
              <w:suppressAutoHyphens/>
            </w:pPr>
          </w:p>
          <w:p w14:paraId="7320A8D2" w14:textId="46F96E0F" w:rsidR="008A3328" w:rsidRDefault="008A3328" w:rsidP="00395667">
            <w:pPr>
              <w:suppressAutoHyphens/>
            </w:pPr>
          </w:p>
          <w:p w14:paraId="2CD35A35" w14:textId="13CE98AA" w:rsidR="00395667" w:rsidRDefault="00395667" w:rsidP="00395667">
            <w:pPr>
              <w:suppressAutoHyphens/>
            </w:pPr>
          </w:p>
          <w:p w14:paraId="77C37E2E" w14:textId="77777777" w:rsidR="00EA238A" w:rsidRPr="00395667" w:rsidRDefault="00EA238A" w:rsidP="00395667">
            <w:pPr>
              <w:suppressAutoHyphens/>
            </w:pPr>
          </w:p>
          <w:p w14:paraId="433871C7" w14:textId="77777777" w:rsidR="00395667" w:rsidRPr="00395667" w:rsidRDefault="00395667" w:rsidP="00395667">
            <w:pPr>
              <w:suppressAutoHyphens/>
            </w:pPr>
          </w:p>
        </w:tc>
      </w:tr>
      <w:tr w:rsidR="00395667" w:rsidRPr="00395667" w14:paraId="26356845" w14:textId="77777777" w:rsidTr="00D72C7E">
        <w:trPr>
          <w:cantSplit/>
          <w:trHeight w:val="470"/>
        </w:trPr>
        <w:tc>
          <w:tcPr>
            <w:tcW w:w="2243" w:type="dxa"/>
            <w:gridSpan w:val="2"/>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12E9073B" w14:textId="77777777" w:rsidR="00395667" w:rsidRPr="00395667" w:rsidRDefault="00395667" w:rsidP="00395667">
            <w:pPr>
              <w:suppressAutoHyphens/>
              <w:jc w:val="both"/>
            </w:pPr>
            <w:r w:rsidRPr="00395667">
              <w:rPr>
                <w:b/>
              </w:rPr>
              <w:t xml:space="preserve">Podpis </w:t>
            </w:r>
          </w:p>
        </w:tc>
        <w:tc>
          <w:tcPr>
            <w:tcW w:w="4166" w:type="dxa"/>
            <w:gridSpan w:val="6"/>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0C71E74" w14:textId="77777777" w:rsidR="00395667" w:rsidRPr="00395667" w:rsidRDefault="00395667" w:rsidP="00395667">
            <w:pPr>
              <w:suppressAutoHyphens/>
              <w:jc w:val="both"/>
            </w:pPr>
          </w:p>
        </w:tc>
        <w:tc>
          <w:tcPr>
            <w:tcW w:w="1438" w:type="dxa"/>
            <w:gridSpan w:val="3"/>
            <w:tcBorders>
              <w:top w:val="single" w:sz="4" w:space="0" w:color="00000A"/>
              <w:left w:val="single" w:sz="4" w:space="0" w:color="00000A"/>
              <w:bottom w:val="single" w:sz="4" w:space="0" w:color="00000A"/>
              <w:right w:val="single" w:sz="4" w:space="0" w:color="00000A"/>
            </w:tcBorders>
            <w:shd w:val="clear" w:color="auto" w:fill="F7CAAC"/>
            <w:tcMar>
              <w:left w:w="65" w:type="dxa"/>
            </w:tcMar>
          </w:tcPr>
          <w:p w14:paraId="41E80E93" w14:textId="77777777" w:rsidR="00395667" w:rsidRPr="00395667" w:rsidRDefault="00395667" w:rsidP="00395667">
            <w:pPr>
              <w:suppressAutoHyphens/>
              <w:jc w:val="both"/>
            </w:pPr>
            <w:r w:rsidRPr="00395667">
              <w:rPr>
                <w:b/>
              </w:rPr>
              <w:t>datum</w:t>
            </w:r>
          </w:p>
        </w:tc>
        <w:tc>
          <w:tcPr>
            <w:tcW w:w="2422"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83ED59" w14:textId="77777777" w:rsidR="00395667" w:rsidRPr="00395667" w:rsidRDefault="00395667" w:rsidP="00395667">
            <w:pPr>
              <w:suppressAutoHyphens/>
              <w:jc w:val="both"/>
            </w:pPr>
          </w:p>
        </w:tc>
      </w:tr>
      <w:tr w:rsidR="00A4429E" w:rsidRPr="00A4429E" w14:paraId="3D874225"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1026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28EDB7F" w14:textId="77777777" w:rsidR="00A4429E" w:rsidRPr="00A4429E" w:rsidRDefault="00A4429E" w:rsidP="00A4429E">
            <w:pPr>
              <w:jc w:val="both"/>
              <w:rPr>
                <w:b/>
                <w:sz w:val="28"/>
              </w:rPr>
            </w:pPr>
            <w:r w:rsidRPr="00A4429E">
              <w:rPr>
                <w:b/>
                <w:sz w:val="28"/>
              </w:rPr>
              <w:t>C-II – Související tvůrčí, resp. vědecká a umělecká činnost</w:t>
            </w:r>
          </w:p>
        </w:tc>
      </w:tr>
      <w:tr w:rsidR="00A4429E" w:rsidRPr="00A4429E" w14:paraId="16326481"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18"/>
        </w:trPr>
        <w:tc>
          <w:tcPr>
            <w:tcW w:w="1026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9016954" w14:textId="77777777" w:rsidR="00A4429E" w:rsidRPr="00A4429E" w:rsidRDefault="00A4429E" w:rsidP="00A4429E">
            <w:pPr>
              <w:jc w:val="both"/>
              <w:rPr>
                <w:b/>
              </w:rPr>
            </w:pPr>
            <w:r w:rsidRPr="00A4429E">
              <w:rPr>
                <w:b/>
              </w:rPr>
              <w:t xml:space="preserve">Přehled řešených grantů a projektů u akademicky zaměřeného bakalářského studijního programu a u magisterského a doktorského studijního programu  </w:t>
            </w:r>
          </w:p>
        </w:tc>
      </w:tr>
      <w:tr w:rsidR="00A4429E" w:rsidRPr="00A4429E" w14:paraId="138B296E"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Pr>
        <w:tc>
          <w:tcPr>
            <w:tcW w:w="2213" w:type="dxa"/>
            <w:tcBorders>
              <w:top w:val="single" w:sz="4" w:space="0" w:color="auto"/>
              <w:left w:val="single" w:sz="4" w:space="0" w:color="auto"/>
              <w:bottom w:val="single" w:sz="4" w:space="0" w:color="auto"/>
              <w:right w:val="single" w:sz="4" w:space="0" w:color="auto"/>
            </w:tcBorders>
            <w:shd w:val="clear" w:color="auto" w:fill="F7CAAC"/>
            <w:hideMark/>
          </w:tcPr>
          <w:p w14:paraId="26466A0E" w14:textId="77777777" w:rsidR="00A4429E" w:rsidRPr="00A4429E" w:rsidRDefault="00A4429E" w:rsidP="00A4429E">
            <w:pPr>
              <w:jc w:val="both"/>
              <w:rPr>
                <w:b/>
              </w:rPr>
            </w:pPr>
            <w:r w:rsidRPr="00A4429E">
              <w:rPr>
                <w:b/>
              </w:rPr>
              <w:t>Řešitel/spoluřešitel</w:t>
            </w:r>
          </w:p>
        </w:tc>
        <w:tc>
          <w:tcPr>
            <w:tcW w:w="550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65F4F9C" w14:textId="77777777" w:rsidR="00A4429E" w:rsidRPr="00A4429E" w:rsidRDefault="00A4429E" w:rsidP="00A4429E">
            <w:pPr>
              <w:jc w:val="both"/>
              <w:rPr>
                <w:b/>
              </w:rPr>
            </w:pPr>
            <w:r w:rsidRPr="00A4429E">
              <w:rPr>
                <w:b/>
              </w:rPr>
              <w:t>Názvy grantů a projektů získaných pro vědeckou, výzkumnou, uměleckou a další tvůrčí činnost v příslušné oblasti vzdělávání</w:t>
            </w:r>
          </w:p>
        </w:tc>
        <w:tc>
          <w:tcPr>
            <w:tcW w:w="75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7DFA2D" w14:textId="77777777" w:rsidR="00A4429E" w:rsidRPr="00A4429E" w:rsidRDefault="00A4429E" w:rsidP="00A4429E">
            <w:pPr>
              <w:jc w:val="center"/>
              <w:rPr>
                <w:b/>
                <w:sz w:val="24"/>
              </w:rPr>
            </w:pPr>
            <w:r w:rsidRPr="00A4429E">
              <w:rPr>
                <w:b/>
              </w:rPr>
              <w:t>Zdroj</w:t>
            </w:r>
          </w:p>
        </w:tc>
        <w:tc>
          <w:tcPr>
            <w:tcW w:w="1793" w:type="dxa"/>
            <w:gridSpan w:val="3"/>
            <w:tcBorders>
              <w:top w:val="single" w:sz="4" w:space="0" w:color="auto"/>
              <w:left w:val="single" w:sz="4" w:space="0" w:color="auto"/>
              <w:bottom w:val="single" w:sz="4" w:space="0" w:color="auto"/>
              <w:right w:val="single" w:sz="4" w:space="0" w:color="auto"/>
            </w:tcBorders>
            <w:shd w:val="clear" w:color="auto" w:fill="F7CAAC"/>
          </w:tcPr>
          <w:p w14:paraId="18F35669" w14:textId="77777777" w:rsidR="00A4429E" w:rsidRPr="00A4429E" w:rsidRDefault="00A4429E" w:rsidP="00A4429E">
            <w:pPr>
              <w:jc w:val="center"/>
              <w:rPr>
                <w:b/>
                <w:sz w:val="24"/>
              </w:rPr>
            </w:pPr>
            <w:r w:rsidRPr="00A4429E">
              <w:rPr>
                <w:b/>
              </w:rPr>
              <w:t>Období</w:t>
            </w:r>
          </w:p>
          <w:p w14:paraId="4A46A740" w14:textId="77777777" w:rsidR="00A4429E" w:rsidRPr="00A4429E" w:rsidRDefault="00A4429E" w:rsidP="00A4429E">
            <w:pPr>
              <w:jc w:val="center"/>
              <w:rPr>
                <w:b/>
                <w:sz w:val="24"/>
              </w:rPr>
            </w:pPr>
          </w:p>
        </w:tc>
      </w:tr>
      <w:tr w:rsidR="00A4429E" w:rsidRPr="00A4429E" w14:paraId="798DB577"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782BC5A2" w14:textId="365C595D" w:rsidR="00A4429E" w:rsidRPr="00A4429E" w:rsidRDefault="00A4429E" w:rsidP="00A4429E">
            <w:pPr>
              <w:spacing w:before="60" w:after="60" w:line="264" w:lineRule="auto"/>
              <w:jc w:val="both"/>
              <w:rPr>
                <w:highlight w:val="red"/>
              </w:rPr>
            </w:pPr>
            <w:r w:rsidRPr="00EF35DF">
              <w:rPr>
                <w:spacing w:val="-2"/>
              </w:rPr>
              <w:t>prof. Ing. František Buňka, Ph.D./</w:t>
            </w:r>
            <w:r w:rsidRPr="00A4429E">
              <w:rPr>
                <w:spacing w:val="-2"/>
              </w:rPr>
              <w:t xml:space="preserve"> </w:t>
            </w:r>
            <w:r w:rsidR="002D2173">
              <w:rPr>
                <w:spacing w:val="-2"/>
              </w:rPr>
              <w:t>prof</w:t>
            </w:r>
            <w:r w:rsidRPr="00A4429E">
              <w:rPr>
                <w:spacing w:val="-2"/>
              </w:rPr>
              <w:t>. RNDr. Leona Buňková, Ph.D.</w:t>
            </w:r>
          </w:p>
        </w:tc>
        <w:tc>
          <w:tcPr>
            <w:tcW w:w="5504" w:type="dxa"/>
            <w:gridSpan w:val="9"/>
            <w:tcBorders>
              <w:top w:val="single" w:sz="4" w:space="0" w:color="auto"/>
              <w:left w:val="single" w:sz="4" w:space="0" w:color="auto"/>
              <w:bottom w:val="single" w:sz="4" w:space="0" w:color="auto"/>
              <w:right w:val="single" w:sz="4" w:space="0" w:color="auto"/>
            </w:tcBorders>
          </w:tcPr>
          <w:p w14:paraId="4249DAE7" w14:textId="77777777" w:rsidR="00A4429E" w:rsidRPr="00A4429E" w:rsidRDefault="00A4429E" w:rsidP="00A4429E">
            <w:pPr>
              <w:spacing w:before="60" w:after="60" w:line="264" w:lineRule="auto"/>
              <w:jc w:val="both"/>
              <w:rPr>
                <w:highlight w:val="red"/>
              </w:rPr>
            </w:pPr>
            <w:r w:rsidRPr="00A4429E">
              <w:t>OK1710156 Nové přístupy a metody analýzy pro zajištění kvality, bezpečnosti a zdravotní nezávadnosti sýrů, optimalizace jejich výroby a zefektivnění procesů hygieny a sanitace při současném snížení zátěže životního prostředí odpadními vodami</w:t>
            </w:r>
          </w:p>
        </w:tc>
        <w:tc>
          <w:tcPr>
            <w:tcW w:w="759" w:type="dxa"/>
            <w:gridSpan w:val="2"/>
            <w:tcBorders>
              <w:top w:val="single" w:sz="4" w:space="0" w:color="auto"/>
              <w:left w:val="single" w:sz="4" w:space="0" w:color="auto"/>
              <w:bottom w:val="single" w:sz="4" w:space="0" w:color="auto"/>
              <w:right w:val="single" w:sz="4" w:space="0" w:color="auto"/>
            </w:tcBorders>
          </w:tcPr>
          <w:p w14:paraId="265F9DEC" w14:textId="77777777" w:rsidR="00A4429E" w:rsidRPr="00A4429E" w:rsidRDefault="00A4429E" w:rsidP="00A4429E">
            <w:pPr>
              <w:spacing w:before="60" w:after="60" w:line="264" w:lineRule="auto"/>
              <w:jc w:val="center"/>
              <w:rPr>
                <w:highlight w:val="red"/>
              </w:rPr>
            </w:pPr>
            <w:r w:rsidRPr="00A4429E">
              <w:t>B</w:t>
            </w:r>
          </w:p>
        </w:tc>
        <w:tc>
          <w:tcPr>
            <w:tcW w:w="1793" w:type="dxa"/>
            <w:gridSpan w:val="3"/>
            <w:tcBorders>
              <w:top w:val="single" w:sz="4" w:space="0" w:color="auto"/>
              <w:left w:val="single" w:sz="4" w:space="0" w:color="auto"/>
              <w:bottom w:val="single" w:sz="4" w:space="0" w:color="auto"/>
              <w:right w:val="single" w:sz="4" w:space="0" w:color="auto"/>
            </w:tcBorders>
          </w:tcPr>
          <w:p w14:paraId="3D3A1D95" w14:textId="21E9FDE2" w:rsidR="00A4429E" w:rsidRPr="00A4429E" w:rsidRDefault="00253BA3" w:rsidP="00A4429E">
            <w:pPr>
              <w:spacing w:before="60" w:after="60" w:line="264" w:lineRule="auto"/>
              <w:jc w:val="center"/>
              <w:rPr>
                <w:highlight w:val="red"/>
              </w:rPr>
            </w:pPr>
            <w:r w:rsidRPr="00A4429E">
              <w:t>2017</w:t>
            </w:r>
            <w:r>
              <w:t xml:space="preserve"> </w:t>
            </w:r>
            <w:r w:rsidRPr="00A4429E">
              <w:t>–</w:t>
            </w:r>
            <w:r>
              <w:t xml:space="preserve"> </w:t>
            </w:r>
            <w:r w:rsidRPr="00A4429E">
              <w:t>2021</w:t>
            </w:r>
          </w:p>
        </w:tc>
      </w:tr>
      <w:tr w:rsidR="00A4429E" w:rsidRPr="00A4429E" w14:paraId="2B17DEE0"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539"/>
        </w:trPr>
        <w:tc>
          <w:tcPr>
            <w:tcW w:w="2213" w:type="dxa"/>
            <w:tcBorders>
              <w:top w:val="single" w:sz="4" w:space="0" w:color="auto"/>
              <w:left w:val="single" w:sz="4" w:space="0" w:color="auto"/>
              <w:bottom w:val="single" w:sz="4" w:space="0" w:color="auto"/>
              <w:right w:val="single" w:sz="4" w:space="0" w:color="auto"/>
            </w:tcBorders>
          </w:tcPr>
          <w:p w14:paraId="4C779C5A" w14:textId="77777777" w:rsidR="00A4429E" w:rsidRPr="00A4429E" w:rsidRDefault="00A4429E" w:rsidP="00A4429E">
            <w:pPr>
              <w:spacing w:before="60" w:after="60" w:line="264" w:lineRule="auto"/>
              <w:jc w:val="both"/>
              <w:rPr>
                <w:spacing w:val="-2"/>
              </w:rPr>
            </w:pPr>
            <w:r w:rsidRPr="00A4429E">
              <w:rPr>
                <w:spacing w:val="-2"/>
              </w:rPr>
              <w:t>prof. RNDr. Vlastimil Kubáň, DrSc.</w:t>
            </w:r>
          </w:p>
        </w:tc>
        <w:tc>
          <w:tcPr>
            <w:tcW w:w="5504" w:type="dxa"/>
            <w:gridSpan w:val="9"/>
            <w:tcBorders>
              <w:top w:val="single" w:sz="4" w:space="0" w:color="auto"/>
              <w:left w:val="single" w:sz="4" w:space="0" w:color="auto"/>
              <w:bottom w:val="single" w:sz="4" w:space="0" w:color="auto"/>
              <w:right w:val="single" w:sz="4" w:space="0" w:color="auto"/>
            </w:tcBorders>
          </w:tcPr>
          <w:p w14:paraId="23B607EE" w14:textId="77777777" w:rsidR="00A4429E" w:rsidRPr="00A4429E" w:rsidRDefault="00E933D8" w:rsidP="00A4429E">
            <w:pPr>
              <w:spacing w:before="60" w:after="60" w:line="264" w:lineRule="auto"/>
              <w:jc w:val="both"/>
              <w:rPr>
                <w:spacing w:val="-2"/>
              </w:rPr>
            </w:pPr>
            <w:hyperlink r:id="rId66" w:tooltip="Klikněte pro detail záznamu" w:history="1">
              <w:r w:rsidR="00A4429E" w:rsidRPr="00A4429E">
                <w:rPr>
                  <w:spacing w:val="-2"/>
                </w:rPr>
                <w:t>GA17-09594S</w:t>
              </w:r>
            </w:hyperlink>
            <w:r w:rsidR="00A4429E" w:rsidRPr="00A4429E">
              <w:rPr>
                <w:spacing w:val="-2"/>
              </w:rPr>
              <w:t xml:space="preserve"> Redukce obsahu biogenních aminů v modelových systémech</w:t>
            </w:r>
          </w:p>
        </w:tc>
        <w:tc>
          <w:tcPr>
            <w:tcW w:w="759" w:type="dxa"/>
            <w:gridSpan w:val="2"/>
            <w:tcBorders>
              <w:top w:val="single" w:sz="4" w:space="0" w:color="auto"/>
              <w:left w:val="single" w:sz="4" w:space="0" w:color="auto"/>
              <w:bottom w:val="single" w:sz="4" w:space="0" w:color="auto"/>
              <w:right w:val="single" w:sz="4" w:space="0" w:color="auto"/>
            </w:tcBorders>
          </w:tcPr>
          <w:p w14:paraId="195B0A22" w14:textId="77777777" w:rsidR="00A4429E" w:rsidRPr="00A4429E" w:rsidRDefault="00A4429E" w:rsidP="00A4429E">
            <w:pPr>
              <w:spacing w:before="60" w:after="60" w:line="264" w:lineRule="auto"/>
              <w:jc w:val="center"/>
              <w:rPr>
                <w:spacing w:val="-2"/>
              </w:rPr>
            </w:pPr>
            <w:r w:rsidRPr="00A4429E">
              <w:rPr>
                <w:spacing w:val="-2"/>
              </w:rPr>
              <w:t>B</w:t>
            </w:r>
          </w:p>
        </w:tc>
        <w:tc>
          <w:tcPr>
            <w:tcW w:w="1793" w:type="dxa"/>
            <w:gridSpan w:val="3"/>
            <w:tcBorders>
              <w:top w:val="single" w:sz="4" w:space="0" w:color="auto"/>
              <w:left w:val="single" w:sz="4" w:space="0" w:color="auto"/>
              <w:bottom w:val="single" w:sz="4" w:space="0" w:color="auto"/>
              <w:right w:val="single" w:sz="4" w:space="0" w:color="auto"/>
            </w:tcBorders>
          </w:tcPr>
          <w:p w14:paraId="54A07791" w14:textId="12149CFE" w:rsidR="00A4429E" w:rsidRPr="00A4429E" w:rsidRDefault="00A4429E" w:rsidP="00A4429E">
            <w:pPr>
              <w:spacing w:before="60" w:after="60" w:line="264" w:lineRule="auto"/>
              <w:jc w:val="center"/>
              <w:rPr>
                <w:spacing w:val="-2"/>
              </w:rPr>
            </w:pPr>
            <w:r w:rsidRPr="00A4429E">
              <w:rPr>
                <w:spacing w:val="-2"/>
              </w:rPr>
              <w:t xml:space="preserve">2017 </w:t>
            </w:r>
            <w:r w:rsidR="00253BA3" w:rsidRPr="00A4429E">
              <w:t>–</w:t>
            </w:r>
            <w:r w:rsidRPr="00A4429E">
              <w:rPr>
                <w:spacing w:val="-2"/>
              </w:rPr>
              <w:t xml:space="preserve"> 2019</w:t>
            </w:r>
          </w:p>
        </w:tc>
      </w:tr>
      <w:tr w:rsidR="00A4429E" w:rsidRPr="00A4429E" w14:paraId="486A75E6"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4DCE121D" w14:textId="77777777" w:rsidR="00A4429E" w:rsidRPr="00A4429E" w:rsidRDefault="00A4429E" w:rsidP="00A4429E">
            <w:pPr>
              <w:spacing w:before="60" w:after="60" w:line="264" w:lineRule="auto"/>
              <w:jc w:val="both"/>
              <w:rPr>
                <w:highlight w:val="red"/>
              </w:rPr>
            </w:pPr>
            <w:r w:rsidRPr="00A4429E">
              <w:rPr>
                <w:spacing w:val="-2"/>
              </w:rPr>
              <w:lastRenderedPageBreak/>
              <w:t>Ing. Robert Gál, Ph.D.</w:t>
            </w:r>
          </w:p>
        </w:tc>
        <w:tc>
          <w:tcPr>
            <w:tcW w:w="5504" w:type="dxa"/>
            <w:gridSpan w:val="9"/>
            <w:tcBorders>
              <w:top w:val="single" w:sz="4" w:space="0" w:color="auto"/>
              <w:left w:val="single" w:sz="4" w:space="0" w:color="auto"/>
              <w:bottom w:val="single" w:sz="4" w:space="0" w:color="auto"/>
              <w:right w:val="single" w:sz="4" w:space="0" w:color="auto"/>
            </w:tcBorders>
          </w:tcPr>
          <w:p w14:paraId="7599BB19" w14:textId="77777777" w:rsidR="00A4429E" w:rsidRPr="00A4429E" w:rsidRDefault="00A4429E" w:rsidP="00A4429E">
            <w:pPr>
              <w:spacing w:before="60" w:after="60" w:line="264" w:lineRule="auto"/>
              <w:jc w:val="both"/>
              <w:rPr>
                <w:highlight w:val="red"/>
              </w:rPr>
            </w:pPr>
            <w:r w:rsidRPr="00A4429E">
              <w:rPr>
                <w:spacing w:val="-2"/>
              </w:rPr>
              <w:t>QK1920190 Hmotnostní ztráty masa po tepelné úpravě: vliv vlastností čerstvého masa, použitého zařízení a parametrů kulinární úpravy</w:t>
            </w:r>
          </w:p>
        </w:tc>
        <w:tc>
          <w:tcPr>
            <w:tcW w:w="759" w:type="dxa"/>
            <w:gridSpan w:val="2"/>
            <w:tcBorders>
              <w:top w:val="single" w:sz="4" w:space="0" w:color="auto"/>
              <w:left w:val="single" w:sz="4" w:space="0" w:color="auto"/>
              <w:bottom w:val="single" w:sz="4" w:space="0" w:color="auto"/>
              <w:right w:val="single" w:sz="4" w:space="0" w:color="auto"/>
            </w:tcBorders>
          </w:tcPr>
          <w:p w14:paraId="25ABA2BF" w14:textId="77777777" w:rsidR="00A4429E" w:rsidRPr="00A4429E" w:rsidRDefault="00A4429E" w:rsidP="00A4429E">
            <w:pPr>
              <w:spacing w:before="60" w:after="60" w:line="264" w:lineRule="auto"/>
              <w:jc w:val="center"/>
            </w:pPr>
            <w:r w:rsidRPr="00A4429E">
              <w:t>B</w:t>
            </w:r>
          </w:p>
        </w:tc>
        <w:tc>
          <w:tcPr>
            <w:tcW w:w="1793" w:type="dxa"/>
            <w:gridSpan w:val="3"/>
            <w:tcBorders>
              <w:top w:val="single" w:sz="4" w:space="0" w:color="auto"/>
              <w:left w:val="single" w:sz="4" w:space="0" w:color="auto"/>
              <w:bottom w:val="single" w:sz="4" w:space="0" w:color="auto"/>
              <w:right w:val="single" w:sz="4" w:space="0" w:color="auto"/>
            </w:tcBorders>
          </w:tcPr>
          <w:p w14:paraId="448F4C2F" w14:textId="56C0DE10" w:rsidR="00A4429E" w:rsidRPr="00A4429E" w:rsidRDefault="00A4429E" w:rsidP="00A4429E">
            <w:pPr>
              <w:spacing w:before="60" w:after="60" w:line="264" w:lineRule="auto"/>
              <w:jc w:val="center"/>
            </w:pPr>
            <w:r w:rsidRPr="00A4429E">
              <w:rPr>
                <w:color w:val="000000" w:themeColor="text1"/>
              </w:rPr>
              <w:t xml:space="preserve">2019 </w:t>
            </w:r>
            <w:r w:rsidR="00253BA3" w:rsidRPr="00A4429E">
              <w:t>–</w:t>
            </w:r>
            <w:r w:rsidRPr="00A4429E">
              <w:rPr>
                <w:color w:val="000000" w:themeColor="text1"/>
              </w:rPr>
              <w:t xml:space="preserve"> 2021</w:t>
            </w:r>
          </w:p>
        </w:tc>
      </w:tr>
      <w:tr w:rsidR="00A4429E" w:rsidRPr="00A4429E" w14:paraId="14F4BA65"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561"/>
        </w:trPr>
        <w:tc>
          <w:tcPr>
            <w:tcW w:w="2213" w:type="dxa"/>
            <w:tcBorders>
              <w:top w:val="single" w:sz="4" w:space="0" w:color="auto"/>
              <w:left w:val="single" w:sz="4" w:space="0" w:color="auto"/>
              <w:bottom w:val="single" w:sz="4" w:space="0" w:color="auto"/>
              <w:right w:val="single" w:sz="4" w:space="0" w:color="auto"/>
            </w:tcBorders>
          </w:tcPr>
          <w:p w14:paraId="3739D5B1" w14:textId="77777777" w:rsidR="00A4429E" w:rsidRPr="00A4429E" w:rsidRDefault="00A4429E" w:rsidP="00A4429E">
            <w:pPr>
              <w:spacing w:before="60" w:after="60" w:line="264" w:lineRule="auto"/>
              <w:jc w:val="both"/>
              <w:rPr>
                <w:color w:val="191919"/>
                <w:highlight w:val="red"/>
              </w:rPr>
            </w:pPr>
            <w:r w:rsidRPr="00A4429E">
              <w:rPr>
                <w:spacing w:val="-2"/>
              </w:rPr>
              <w:t>prof. Ing. Vladimír Sedlařík, Ph.D.</w:t>
            </w:r>
          </w:p>
        </w:tc>
        <w:tc>
          <w:tcPr>
            <w:tcW w:w="5504" w:type="dxa"/>
            <w:gridSpan w:val="9"/>
            <w:tcBorders>
              <w:top w:val="single" w:sz="4" w:space="0" w:color="auto"/>
              <w:left w:val="single" w:sz="4" w:space="0" w:color="auto"/>
              <w:bottom w:val="single" w:sz="4" w:space="0" w:color="auto"/>
              <w:right w:val="single" w:sz="4" w:space="0" w:color="auto"/>
            </w:tcBorders>
          </w:tcPr>
          <w:p w14:paraId="40C7B8AC" w14:textId="77777777" w:rsidR="00A4429E" w:rsidRPr="00A4429E" w:rsidRDefault="00A4429E" w:rsidP="00A4429E">
            <w:pPr>
              <w:spacing w:before="60" w:after="60" w:line="264" w:lineRule="auto"/>
              <w:jc w:val="both"/>
              <w:rPr>
                <w:color w:val="191919"/>
                <w:highlight w:val="red"/>
              </w:rPr>
            </w:pPr>
            <w:r w:rsidRPr="00A4429E">
              <w:t>TH02020836 Vývoj nových ekologicky šetrných obalů pro potravinářské aplikace se zvýšenou užitnou hodnotou</w:t>
            </w:r>
            <w:r w:rsidRPr="00A4429E" w:rsidDel="007C34D1">
              <w:t xml:space="preserve"> </w:t>
            </w:r>
          </w:p>
        </w:tc>
        <w:tc>
          <w:tcPr>
            <w:tcW w:w="759" w:type="dxa"/>
            <w:gridSpan w:val="2"/>
            <w:tcBorders>
              <w:top w:val="single" w:sz="4" w:space="0" w:color="auto"/>
              <w:left w:val="single" w:sz="4" w:space="0" w:color="auto"/>
              <w:bottom w:val="single" w:sz="4" w:space="0" w:color="auto"/>
              <w:right w:val="single" w:sz="4" w:space="0" w:color="auto"/>
            </w:tcBorders>
          </w:tcPr>
          <w:p w14:paraId="4904825D" w14:textId="77777777" w:rsidR="00A4429E" w:rsidRPr="00A4429E" w:rsidRDefault="00A4429E" w:rsidP="00A4429E">
            <w:pPr>
              <w:spacing w:before="60" w:after="60" w:line="264" w:lineRule="auto"/>
              <w:jc w:val="center"/>
              <w:rPr>
                <w:color w:val="191919"/>
              </w:rPr>
            </w:pPr>
            <w:r w:rsidRPr="00A4429E">
              <w:rPr>
                <w:color w:val="191919"/>
              </w:rPr>
              <w:t>B</w:t>
            </w:r>
          </w:p>
        </w:tc>
        <w:tc>
          <w:tcPr>
            <w:tcW w:w="1793" w:type="dxa"/>
            <w:gridSpan w:val="3"/>
            <w:tcBorders>
              <w:top w:val="single" w:sz="4" w:space="0" w:color="auto"/>
              <w:left w:val="single" w:sz="4" w:space="0" w:color="auto"/>
              <w:bottom w:val="single" w:sz="4" w:space="0" w:color="auto"/>
              <w:right w:val="single" w:sz="4" w:space="0" w:color="auto"/>
            </w:tcBorders>
          </w:tcPr>
          <w:p w14:paraId="4D0A087E" w14:textId="572FDFE6" w:rsidR="00A4429E" w:rsidRPr="00A4429E" w:rsidRDefault="00A4429E" w:rsidP="00A4429E">
            <w:pPr>
              <w:spacing w:before="60" w:after="60" w:line="264" w:lineRule="auto"/>
              <w:jc w:val="center"/>
              <w:rPr>
                <w:color w:val="191919"/>
              </w:rPr>
            </w:pPr>
            <w:r w:rsidRPr="00A4429E">
              <w:rPr>
                <w:color w:val="191919"/>
              </w:rPr>
              <w:t xml:space="preserve">2017 </w:t>
            </w:r>
            <w:r w:rsidR="00253BA3" w:rsidRPr="00A4429E">
              <w:t>–</w:t>
            </w:r>
            <w:r w:rsidRPr="00A4429E">
              <w:rPr>
                <w:color w:val="191919"/>
              </w:rPr>
              <w:t xml:space="preserve"> 2020</w:t>
            </w:r>
          </w:p>
        </w:tc>
      </w:tr>
      <w:tr w:rsidR="00D82ACA" w:rsidRPr="00A4429E" w14:paraId="115FEE8A"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561"/>
        </w:trPr>
        <w:tc>
          <w:tcPr>
            <w:tcW w:w="2213" w:type="dxa"/>
            <w:tcBorders>
              <w:top w:val="single" w:sz="4" w:space="0" w:color="auto"/>
              <w:left w:val="single" w:sz="4" w:space="0" w:color="auto"/>
              <w:bottom w:val="single" w:sz="4" w:space="0" w:color="auto"/>
              <w:right w:val="single" w:sz="4" w:space="0" w:color="auto"/>
            </w:tcBorders>
          </w:tcPr>
          <w:p w14:paraId="76089184" w14:textId="45B1DC6B" w:rsidR="00D82ACA" w:rsidRPr="00A4429E" w:rsidRDefault="00D82ACA" w:rsidP="00A4429E">
            <w:pPr>
              <w:spacing w:before="60" w:after="60" w:line="264" w:lineRule="auto"/>
              <w:jc w:val="both"/>
              <w:rPr>
                <w:spacing w:val="-2"/>
              </w:rPr>
            </w:pPr>
            <w:r>
              <w:t>prof. RNDr. Vlastimil Kubáň, DrSc.</w:t>
            </w:r>
          </w:p>
        </w:tc>
        <w:tc>
          <w:tcPr>
            <w:tcW w:w="5504" w:type="dxa"/>
            <w:gridSpan w:val="9"/>
            <w:tcBorders>
              <w:top w:val="single" w:sz="4" w:space="0" w:color="auto"/>
              <w:left w:val="single" w:sz="4" w:space="0" w:color="auto"/>
              <w:bottom w:val="single" w:sz="4" w:space="0" w:color="auto"/>
              <w:right w:val="single" w:sz="4" w:space="0" w:color="auto"/>
            </w:tcBorders>
          </w:tcPr>
          <w:p w14:paraId="41C35D2E" w14:textId="39260C5E" w:rsidR="00D82ACA" w:rsidRPr="00A4429E" w:rsidRDefault="00D82ACA" w:rsidP="00A4429E">
            <w:pPr>
              <w:spacing w:before="60" w:after="60" w:line="264" w:lineRule="auto"/>
              <w:jc w:val="both"/>
            </w:pPr>
            <w:r>
              <w:t>GAP503/11/1417 Produkce biogenních aminů u vybraných kmenů bakterií mléčného kvašení</w:t>
            </w:r>
          </w:p>
        </w:tc>
        <w:tc>
          <w:tcPr>
            <w:tcW w:w="759" w:type="dxa"/>
            <w:gridSpan w:val="2"/>
            <w:tcBorders>
              <w:top w:val="single" w:sz="4" w:space="0" w:color="auto"/>
              <w:left w:val="single" w:sz="4" w:space="0" w:color="auto"/>
              <w:bottom w:val="single" w:sz="4" w:space="0" w:color="auto"/>
              <w:right w:val="single" w:sz="4" w:space="0" w:color="auto"/>
            </w:tcBorders>
          </w:tcPr>
          <w:p w14:paraId="7EDA7AA9" w14:textId="4CC2A0B3" w:rsidR="00D82ACA" w:rsidRPr="00A4429E" w:rsidRDefault="00D82ACA" w:rsidP="00A4429E">
            <w:pPr>
              <w:spacing w:before="60" w:after="60" w:line="264" w:lineRule="auto"/>
              <w:jc w:val="center"/>
              <w:rPr>
                <w:color w:val="191919"/>
              </w:rPr>
            </w:pPr>
            <w:r>
              <w:rPr>
                <w:color w:val="191919"/>
              </w:rPr>
              <w:t>B</w:t>
            </w:r>
          </w:p>
        </w:tc>
        <w:tc>
          <w:tcPr>
            <w:tcW w:w="1793" w:type="dxa"/>
            <w:gridSpan w:val="3"/>
            <w:tcBorders>
              <w:top w:val="single" w:sz="4" w:space="0" w:color="auto"/>
              <w:left w:val="single" w:sz="4" w:space="0" w:color="auto"/>
              <w:bottom w:val="single" w:sz="4" w:space="0" w:color="auto"/>
              <w:right w:val="single" w:sz="4" w:space="0" w:color="auto"/>
            </w:tcBorders>
          </w:tcPr>
          <w:p w14:paraId="5DCB7D95" w14:textId="6DFAE225" w:rsidR="00D82ACA" w:rsidRDefault="00D82ACA" w:rsidP="00D82ACA">
            <w:pPr>
              <w:jc w:val="center"/>
              <w:rPr>
                <w:rFonts w:eastAsia="Calibri"/>
                <w:sz w:val="24"/>
                <w:szCs w:val="24"/>
              </w:rPr>
            </w:pPr>
            <w:r>
              <w:t xml:space="preserve">2011 </w:t>
            </w:r>
            <w:r w:rsidRPr="00A4429E">
              <w:t>–</w:t>
            </w:r>
            <w:r>
              <w:t xml:space="preserve"> 2014</w:t>
            </w:r>
          </w:p>
          <w:p w14:paraId="1EA09424" w14:textId="77777777" w:rsidR="00D82ACA" w:rsidRPr="00A4429E" w:rsidRDefault="00D82ACA" w:rsidP="00A4429E">
            <w:pPr>
              <w:spacing w:before="60" w:after="60" w:line="264" w:lineRule="auto"/>
              <w:jc w:val="center"/>
              <w:rPr>
                <w:color w:val="191919"/>
              </w:rPr>
            </w:pPr>
          </w:p>
        </w:tc>
      </w:tr>
      <w:tr w:rsidR="00A4429E" w:rsidRPr="00A4429E" w14:paraId="7D74AAE7"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18"/>
        </w:trPr>
        <w:tc>
          <w:tcPr>
            <w:tcW w:w="1026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9F6865" w14:textId="77777777" w:rsidR="00A4429E" w:rsidRPr="00A4429E" w:rsidRDefault="00A4429E" w:rsidP="00A4429E">
            <w:pPr>
              <w:jc w:val="both"/>
              <w:rPr>
                <w:b/>
              </w:rPr>
            </w:pPr>
            <w:r w:rsidRPr="00A4429E">
              <w:rPr>
                <w:b/>
              </w:rPr>
              <w:t>Přehled řešených projektů a dalších aktivit v rámci spolupráce s praxí u profesně zaměřeného bakalářského a magisterského studijního programu</w:t>
            </w:r>
          </w:p>
        </w:tc>
      </w:tr>
      <w:tr w:rsidR="00A4429E" w:rsidRPr="00A4429E" w14:paraId="41DEA168"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Height w:val="283"/>
        </w:trPr>
        <w:tc>
          <w:tcPr>
            <w:tcW w:w="2213" w:type="dxa"/>
            <w:tcBorders>
              <w:top w:val="single" w:sz="4" w:space="0" w:color="auto"/>
              <w:left w:val="single" w:sz="4" w:space="0" w:color="auto"/>
              <w:bottom w:val="single" w:sz="4" w:space="0" w:color="auto"/>
              <w:right w:val="single" w:sz="4" w:space="0" w:color="auto"/>
            </w:tcBorders>
            <w:shd w:val="clear" w:color="auto" w:fill="F7CAAC"/>
            <w:hideMark/>
          </w:tcPr>
          <w:p w14:paraId="7FCD534E" w14:textId="77777777" w:rsidR="00A4429E" w:rsidRPr="00A4429E" w:rsidRDefault="00A4429E" w:rsidP="00A4429E">
            <w:pPr>
              <w:jc w:val="both"/>
              <w:rPr>
                <w:b/>
              </w:rPr>
            </w:pPr>
            <w:r w:rsidRPr="00A4429E">
              <w:rPr>
                <w:b/>
              </w:rPr>
              <w:t>Pracoviště praxe</w:t>
            </w:r>
          </w:p>
        </w:tc>
        <w:tc>
          <w:tcPr>
            <w:tcW w:w="550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301CD0D" w14:textId="77777777" w:rsidR="00A4429E" w:rsidRPr="00A4429E" w:rsidRDefault="00A4429E" w:rsidP="00A4429E">
            <w:pPr>
              <w:jc w:val="both"/>
              <w:rPr>
                <w:b/>
              </w:rPr>
            </w:pPr>
            <w:r w:rsidRPr="00A4429E">
              <w:rPr>
                <w:b/>
              </w:rPr>
              <w:t xml:space="preserve">Název či popis projektu uskutečňovaného ve spolupráci s praxí </w:t>
            </w:r>
          </w:p>
        </w:tc>
        <w:tc>
          <w:tcPr>
            <w:tcW w:w="255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7242CFB" w14:textId="77777777" w:rsidR="00A4429E" w:rsidRPr="00A4429E" w:rsidRDefault="00A4429E" w:rsidP="00A4429E">
            <w:pPr>
              <w:jc w:val="center"/>
              <w:rPr>
                <w:b/>
                <w:sz w:val="24"/>
              </w:rPr>
            </w:pPr>
            <w:r w:rsidRPr="00A4429E">
              <w:rPr>
                <w:b/>
              </w:rPr>
              <w:t>Období</w:t>
            </w:r>
          </w:p>
        </w:tc>
      </w:tr>
      <w:tr w:rsidR="00A4429E" w:rsidRPr="00A4429E" w14:paraId="59B0E075"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14E2E5E1" w14:textId="77777777" w:rsidR="00A4429E" w:rsidRPr="00A4429E" w:rsidRDefault="00A4429E"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5F99AD12" w14:textId="77777777" w:rsidR="00A4429E" w:rsidRPr="00A4429E" w:rsidRDefault="00A4429E"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25917E8E" w14:textId="77777777" w:rsidR="00A4429E" w:rsidRPr="00A4429E" w:rsidRDefault="00A4429E" w:rsidP="00A4429E">
            <w:pPr>
              <w:jc w:val="center"/>
              <w:rPr>
                <w:sz w:val="24"/>
              </w:rPr>
            </w:pPr>
          </w:p>
        </w:tc>
      </w:tr>
      <w:tr w:rsidR="00A4429E" w:rsidRPr="00A4429E" w14:paraId="7A8FDC5E"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719FBE4B" w14:textId="77777777" w:rsidR="00A4429E" w:rsidRPr="00A4429E" w:rsidRDefault="00A4429E"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185442A0" w14:textId="77777777" w:rsidR="00A4429E" w:rsidRPr="00A4429E" w:rsidRDefault="00A4429E"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738CC5DE" w14:textId="77777777" w:rsidR="00A4429E" w:rsidRPr="00A4429E" w:rsidRDefault="00A4429E" w:rsidP="00A4429E">
            <w:pPr>
              <w:jc w:val="center"/>
              <w:rPr>
                <w:sz w:val="24"/>
              </w:rPr>
            </w:pPr>
          </w:p>
        </w:tc>
      </w:tr>
      <w:tr w:rsidR="00CF5991" w:rsidRPr="00A4429E" w14:paraId="60D5C7B7"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03CE28BE" w14:textId="77777777" w:rsidR="00CF5991" w:rsidRPr="00A4429E" w:rsidRDefault="00CF5991"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16FDB028" w14:textId="77777777" w:rsidR="00CF5991" w:rsidRPr="00A4429E" w:rsidRDefault="00CF5991"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1D5BABAD" w14:textId="77777777" w:rsidR="00CF5991" w:rsidRPr="00A4429E" w:rsidRDefault="00CF5991" w:rsidP="00A4429E">
            <w:pPr>
              <w:jc w:val="center"/>
              <w:rPr>
                <w:sz w:val="24"/>
              </w:rPr>
            </w:pPr>
          </w:p>
        </w:tc>
      </w:tr>
      <w:tr w:rsidR="00CF5991" w:rsidRPr="00A4429E" w14:paraId="710E1FC9"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213" w:type="dxa"/>
            <w:tcBorders>
              <w:top w:val="single" w:sz="4" w:space="0" w:color="auto"/>
              <w:left w:val="single" w:sz="4" w:space="0" w:color="auto"/>
              <w:bottom w:val="single" w:sz="4" w:space="0" w:color="auto"/>
              <w:right w:val="single" w:sz="4" w:space="0" w:color="auto"/>
            </w:tcBorders>
          </w:tcPr>
          <w:p w14:paraId="045B9658" w14:textId="77777777" w:rsidR="00CF5991" w:rsidRPr="00A4429E" w:rsidRDefault="00CF5991" w:rsidP="00A4429E">
            <w:pPr>
              <w:jc w:val="both"/>
              <w:rPr>
                <w:sz w:val="24"/>
              </w:rPr>
            </w:pPr>
          </w:p>
        </w:tc>
        <w:tc>
          <w:tcPr>
            <w:tcW w:w="5504" w:type="dxa"/>
            <w:gridSpan w:val="9"/>
            <w:tcBorders>
              <w:top w:val="single" w:sz="4" w:space="0" w:color="auto"/>
              <w:left w:val="single" w:sz="4" w:space="0" w:color="auto"/>
              <w:bottom w:val="single" w:sz="4" w:space="0" w:color="auto"/>
              <w:right w:val="single" w:sz="4" w:space="0" w:color="auto"/>
            </w:tcBorders>
          </w:tcPr>
          <w:p w14:paraId="48A35FCC" w14:textId="77777777" w:rsidR="00CF5991" w:rsidRPr="00A4429E" w:rsidRDefault="00CF5991" w:rsidP="00A4429E">
            <w:pPr>
              <w:jc w:val="center"/>
              <w:rPr>
                <w:sz w:val="24"/>
              </w:rPr>
            </w:pPr>
          </w:p>
        </w:tc>
        <w:tc>
          <w:tcPr>
            <w:tcW w:w="2552" w:type="dxa"/>
            <w:gridSpan w:val="5"/>
            <w:tcBorders>
              <w:top w:val="single" w:sz="4" w:space="0" w:color="auto"/>
              <w:left w:val="single" w:sz="4" w:space="0" w:color="auto"/>
              <w:bottom w:val="single" w:sz="4" w:space="0" w:color="auto"/>
              <w:right w:val="single" w:sz="4" w:space="0" w:color="auto"/>
            </w:tcBorders>
          </w:tcPr>
          <w:p w14:paraId="3E9EE6EE" w14:textId="77777777" w:rsidR="00CF5991" w:rsidRPr="00A4429E" w:rsidRDefault="00CF5991" w:rsidP="00A4429E">
            <w:pPr>
              <w:jc w:val="center"/>
              <w:rPr>
                <w:sz w:val="24"/>
              </w:rPr>
            </w:pPr>
          </w:p>
        </w:tc>
      </w:tr>
      <w:tr w:rsidR="00A4429E" w:rsidRPr="00A4429E" w14:paraId="0B3F2358"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1026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C05F2C3" w14:textId="77777777" w:rsidR="00A4429E" w:rsidRPr="00A4429E" w:rsidRDefault="00A4429E" w:rsidP="00A4429E">
            <w:pPr>
              <w:jc w:val="both"/>
              <w:rPr>
                <w:sz w:val="24"/>
              </w:rPr>
            </w:pPr>
            <w:r w:rsidRPr="00A4429E">
              <w:rPr>
                <w:b/>
              </w:rPr>
              <w:t>Odborné aktivity vztahující se k tvůrčí, resp. vědecké a umělecké činnosti vysoké školy, která souvisí se studijním programem</w:t>
            </w:r>
          </w:p>
        </w:tc>
      </w:tr>
      <w:tr w:rsidR="00A4429E" w:rsidRPr="00A4429E" w14:paraId="5C97B6F1"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140"/>
        </w:trPr>
        <w:tc>
          <w:tcPr>
            <w:tcW w:w="10269" w:type="dxa"/>
            <w:gridSpan w:val="15"/>
            <w:tcBorders>
              <w:top w:val="single" w:sz="4" w:space="0" w:color="auto"/>
              <w:left w:val="single" w:sz="4" w:space="0" w:color="auto"/>
              <w:bottom w:val="single" w:sz="4" w:space="0" w:color="auto"/>
              <w:right w:val="single" w:sz="4" w:space="0" w:color="auto"/>
            </w:tcBorders>
            <w:shd w:val="clear" w:color="auto" w:fill="FFFFFF"/>
          </w:tcPr>
          <w:p w14:paraId="103BAE3B" w14:textId="77777777" w:rsidR="00A4429E" w:rsidRPr="00A4429E" w:rsidRDefault="00A4429E" w:rsidP="00A4429E">
            <w:pPr>
              <w:shd w:val="clear" w:color="auto" w:fill="FFFFFF"/>
              <w:spacing w:before="120" w:after="120" w:line="264" w:lineRule="auto"/>
              <w:jc w:val="both"/>
              <w:rPr>
                <w:sz w:val="2"/>
                <w:szCs w:val="2"/>
              </w:rPr>
            </w:pPr>
            <w:r w:rsidRPr="00A4429E">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w:t>
            </w:r>
          </w:p>
        </w:tc>
      </w:tr>
      <w:tr w:rsidR="00A4429E" w:rsidRPr="00A4429E" w14:paraId="42A9055B"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06"/>
        </w:trPr>
        <w:tc>
          <w:tcPr>
            <w:tcW w:w="10269" w:type="dxa"/>
            <w:gridSpan w:val="15"/>
            <w:tcBorders>
              <w:top w:val="single" w:sz="4" w:space="0" w:color="auto"/>
              <w:left w:val="single" w:sz="4" w:space="0" w:color="auto"/>
              <w:bottom w:val="single" w:sz="4" w:space="0" w:color="auto"/>
              <w:right w:val="single" w:sz="4" w:space="0" w:color="auto"/>
            </w:tcBorders>
            <w:shd w:val="clear" w:color="auto" w:fill="F7CAAC"/>
            <w:vAlign w:val="center"/>
            <w:hideMark/>
          </w:tcPr>
          <w:p w14:paraId="43522D84" w14:textId="77777777" w:rsidR="00A4429E" w:rsidRPr="00A4429E" w:rsidRDefault="00A4429E" w:rsidP="00A4429E">
            <w:pPr>
              <w:rPr>
                <w:b/>
              </w:rPr>
            </w:pPr>
            <w:r w:rsidRPr="00A4429E">
              <w:rPr>
                <w:b/>
              </w:rPr>
              <w:t>Informace o spolupráci s praxí vztahující se ke studijnímu programu</w:t>
            </w:r>
          </w:p>
        </w:tc>
      </w:tr>
      <w:tr w:rsidR="00A4429E" w:rsidRPr="00A4429E" w14:paraId="7589382F" w14:textId="77777777" w:rsidTr="00D72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1700"/>
        </w:trPr>
        <w:tc>
          <w:tcPr>
            <w:tcW w:w="10269" w:type="dxa"/>
            <w:gridSpan w:val="15"/>
            <w:tcBorders>
              <w:top w:val="single" w:sz="4" w:space="0" w:color="auto"/>
              <w:left w:val="single" w:sz="4" w:space="0" w:color="auto"/>
              <w:bottom w:val="single" w:sz="4" w:space="0" w:color="auto"/>
              <w:right w:val="single" w:sz="4" w:space="0" w:color="auto"/>
            </w:tcBorders>
            <w:shd w:val="clear" w:color="auto" w:fill="FFFFFF"/>
          </w:tcPr>
          <w:p w14:paraId="693F5D2E" w14:textId="2F630EAA" w:rsidR="00A4429E" w:rsidRPr="00A4429E" w:rsidRDefault="00A4429E" w:rsidP="00A4429E">
            <w:pPr>
              <w:shd w:val="clear" w:color="auto" w:fill="FFFFFF"/>
              <w:tabs>
                <w:tab w:val="left" w:pos="360"/>
              </w:tabs>
              <w:spacing w:before="120" w:after="120" w:line="264" w:lineRule="auto"/>
              <w:ind w:right="6"/>
              <w:jc w:val="both"/>
            </w:pPr>
            <w:r w:rsidRPr="00A4429E">
              <w:t xml:space="preserve">Spolupráce akademických pracovníků a studentů s praxí se realizuje zejména prostřednictvím projektů smluvního výzkumu, doplňkové činnosti a inovačních voucherů s významnými průmyslovými pracovišti v ČR a zahraničí. V oblasti smluvního výzkumu probíhá spolupráce s tuzemskými i zahraničními firmami. Níže jsou uvedeny nejvýznamnější projekty v rámci spolupráce s firmami za roky 2015 </w:t>
            </w:r>
            <w:r w:rsidR="00253BA3" w:rsidRPr="00A4429E">
              <w:t>–</w:t>
            </w:r>
            <w:r w:rsidRPr="00A4429E">
              <w:t xml:space="preserve"> 2021, které souvisejí se studijním programem.</w:t>
            </w:r>
          </w:p>
          <w:tbl>
            <w:tblPr>
              <w:tblW w:w="9778" w:type="dxa"/>
              <w:jc w:val="center"/>
              <w:tblLayout w:type="fixed"/>
              <w:tblCellMar>
                <w:left w:w="70" w:type="dxa"/>
                <w:right w:w="70" w:type="dxa"/>
              </w:tblCellMar>
              <w:tblLook w:val="04A0" w:firstRow="1" w:lastRow="0" w:firstColumn="1" w:lastColumn="0" w:noHBand="0" w:noVBand="1"/>
            </w:tblPr>
            <w:tblGrid>
              <w:gridCol w:w="3252"/>
              <w:gridCol w:w="3374"/>
              <w:gridCol w:w="3152"/>
            </w:tblGrid>
            <w:tr w:rsidR="00A4429E" w:rsidRPr="00A4429E" w14:paraId="0D4610C0" w14:textId="77777777" w:rsidTr="00C406CA">
              <w:trPr>
                <w:trHeight w:val="480"/>
                <w:jc w:val="center"/>
              </w:trPr>
              <w:tc>
                <w:tcPr>
                  <w:tcW w:w="3252" w:type="dxa"/>
                  <w:tcBorders>
                    <w:top w:val="single" w:sz="4" w:space="0" w:color="auto"/>
                    <w:left w:val="single" w:sz="4" w:space="0" w:color="auto"/>
                    <w:bottom w:val="single" w:sz="4" w:space="0" w:color="auto"/>
                    <w:right w:val="single" w:sz="4" w:space="0" w:color="auto"/>
                  </w:tcBorders>
                  <w:shd w:val="clear" w:color="auto" w:fill="auto"/>
                  <w:noWrap/>
                  <w:hideMark/>
                </w:tcPr>
                <w:p w14:paraId="3EE6A7D8" w14:textId="77777777" w:rsidR="00A4429E" w:rsidRPr="00A4429E" w:rsidRDefault="00A4429E" w:rsidP="00A4429E">
                  <w:pPr>
                    <w:spacing w:before="60" w:after="60"/>
                    <w:rPr>
                      <w:b/>
                      <w:bCs/>
                      <w:color w:val="000000"/>
                    </w:rPr>
                  </w:pPr>
                  <w:r w:rsidRPr="00A4429E">
                    <w:rPr>
                      <w:b/>
                      <w:bCs/>
                      <w:color w:val="000000"/>
                    </w:rPr>
                    <w:t>Pracoviště praxe</w:t>
                  </w:r>
                </w:p>
              </w:tc>
              <w:tc>
                <w:tcPr>
                  <w:tcW w:w="3374" w:type="dxa"/>
                  <w:tcBorders>
                    <w:top w:val="single" w:sz="4" w:space="0" w:color="auto"/>
                    <w:left w:val="nil"/>
                    <w:bottom w:val="single" w:sz="4" w:space="0" w:color="auto"/>
                    <w:right w:val="single" w:sz="4" w:space="0" w:color="auto"/>
                  </w:tcBorders>
                  <w:shd w:val="clear" w:color="auto" w:fill="auto"/>
                  <w:hideMark/>
                </w:tcPr>
                <w:p w14:paraId="31C1E628" w14:textId="77777777" w:rsidR="00A4429E" w:rsidRPr="00A4429E" w:rsidRDefault="00A4429E" w:rsidP="00A4429E">
                  <w:pPr>
                    <w:spacing w:before="60" w:after="60"/>
                    <w:rPr>
                      <w:b/>
                      <w:bCs/>
                      <w:color w:val="000000"/>
                    </w:rPr>
                  </w:pPr>
                  <w:r w:rsidRPr="00A4429E">
                    <w:rPr>
                      <w:b/>
                      <w:bCs/>
                      <w:color w:val="000000"/>
                    </w:rPr>
                    <w:t>Název či popis projektu uskutečňovaného ve spolupráci s praxí</w:t>
                  </w:r>
                </w:p>
              </w:tc>
              <w:tc>
                <w:tcPr>
                  <w:tcW w:w="3152" w:type="dxa"/>
                  <w:tcBorders>
                    <w:top w:val="single" w:sz="4" w:space="0" w:color="auto"/>
                    <w:left w:val="nil"/>
                    <w:bottom w:val="single" w:sz="4" w:space="0" w:color="auto"/>
                    <w:right w:val="single" w:sz="4" w:space="0" w:color="auto"/>
                  </w:tcBorders>
                  <w:shd w:val="clear" w:color="auto" w:fill="auto"/>
                  <w:noWrap/>
                  <w:hideMark/>
                </w:tcPr>
                <w:p w14:paraId="76A75A74" w14:textId="77777777" w:rsidR="00A4429E" w:rsidRPr="00A4429E" w:rsidRDefault="00A4429E" w:rsidP="00A4429E">
                  <w:pPr>
                    <w:spacing w:before="60" w:after="60"/>
                    <w:rPr>
                      <w:b/>
                      <w:bCs/>
                      <w:color w:val="000000"/>
                    </w:rPr>
                  </w:pPr>
                  <w:r w:rsidRPr="00A4429E">
                    <w:rPr>
                      <w:b/>
                      <w:bCs/>
                      <w:color w:val="000000"/>
                    </w:rPr>
                    <w:t>Řešitel za UTB</w:t>
                  </w:r>
                </w:p>
              </w:tc>
            </w:tr>
            <w:tr w:rsidR="00A4429E" w:rsidRPr="00A4429E" w14:paraId="64DE4108" w14:textId="77777777" w:rsidTr="00C406CA">
              <w:trPr>
                <w:trHeight w:val="765"/>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53FD4BEC" w14:textId="77777777" w:rsidR="00A4429E" w:rsidRPr="00A4429E" w:rsidRDefault="00A4429E" w:rsidP="00A4429E">
                  <w:pPr>
                    <w:spacing w:before="60" w:after="60"/>
                    <w:rPr>
                      <w:color w:val="000000"/>
                    </w:rPr>
                  </w:pPr>
                  <w:r w:rsidRPr="00A4429E">
                    <w:rPr>
                      <w:color w:val="000000"/>
                    </w:rPr>
                    <w:t>Adalbert RAPS Stiftung, Kulmbach, Německo</w:t>
                  </w:r>
                </w:p>
              </w:tc>
              <w:tc>
                <w:tcPr>
                  <w:tcW w:w="3374" w:type="dxa"/>
                  <w:tcBorders>
                    <w:top w:val="nil"/>
                    <w:left w:val="nil"/>
                    <w:bottom w:val="single" w:sz="4" w:space="0" w:color="auto"/>
                    <w:right w:val="single" w:sz="4" w:space="0" w:color="auto"/>
                  </w:tcBorders>
                  <w:shd w:val="clear" w:color="auto" w:fill="auto"/>
                  <w:vAlign w:val="center"/>
                </w:tcPr>
                <w:p w14:paraId="37568316" w14:textId="77777777" w:rsidR="00A4429E" w:rsidRPr="00A4429E" w:rsidRDefault="00A4429E" w:rsidP="00827B72">
                  <w:pPr>
                    <w:spacing w:before="60" w:after="60"/>
                    <w:rPr>
                      <w:color w:val="000000"/>
                    </w:rPr>
                  </w:pPr>
                  <w:r w:rsidRPr="00A4429E">
                    <w:rPr>
                      <w:color w:val="000000"/>
                    </w:rPr>
                    <w:t>Aplikace fosforečnanových solí ve vepřových masných výrobcích</w:t>
                  </w:r>
                </w:p>
              </w:tc>
              <w:tc>
                <w:tcPr>
                  <w:tcW w:w="3152" w:type="dxa"/>
                  <w:tcBorders>
                    <w:top w:val="nil"/>
                    <w:left w:val="nil"/>
                    <w:bottom w:val="single" w:sz="4" w:space="0" w:color="auto"/>
                    <w:right w:val="single" w:sz="4" w:space="0" w:color="auto"/>
                  </w:tcBorders>
                  <w:shd w:val="clear" w:color="auto" w:fill="auto"/>
                  <w:vAlign w:val="center"/>
                </w:tcPr>
                <w:p w14:paraId="0CEFC17B" w14:textId="23DBF6D9" w:rsidR="00A4429E" w:rsidRPr="00A4429E" w:rsidRDefault="00A4429E" w:rsidP="00A4429E">
                  <w:pPr>
                    <w:spacing w:before="60" w:after="60"/>
                    <w:rPr>
                      <w:color w:val="222222"/>
                    </w:rPr>
                  </w:pPr>
                  <w:r w:rsidRPr="00A4429E">
                    <w:rPr>
                      <w:color w:val="222222"/>
                    </w:rPr>
                    <w:t>MVDr. Zdeněk Polášek</w:t>
                  </w:r>
                  <w:r w:rsidRPr="00A4429E">
                    <w:rPr>
                      <w:color w:val="222222"/>
                    </w:rPr>
                    <w:br/>
                  </w:r>
                  <w:r w:rsidRPr="00EF35DF">
                    <w:rPr>
                      <w:color w:val="222222"/>
                    </w:rPr>
                    <w:t>prof. Ing. František Buňka, Ph.D.</w:t>
                  </w:r>
                </w:p>
              </w:tc>
            </w:tr>
            <w:tr w:rsidR="00A4429E" w:rsidRPr="00A4429E" w14:paraId="5C846665" w14:textId="77777777" w:rsidTr="00C406CA">
              <w:trPr>
                <w:trHeight w:val="960"/>
                <w:jc w:val="center"/>
              </w:trPr>
              <w:tc>
                <w:tcPr>
                  <w:tcW w:w="3252" w:type="dxa"/>
                  <w:tcBorders>
                    <w:top w:val="nil"/>
                    <w:left w:val="single" w:sz="4" w:space="0" w:color="auto"/>
                    <w:bottom w:val="single" w:sz="4" w:space="0" w:color="auto"/>
                    <w:right w:val="single" w:sz="4" w:space="0" w:color="auto"/>
                  </w:tcBorders>
                  <w:shd w:val="clear" w:color="auto" w:fill="auto"/>
                  <w:vAlign w:val="center"/>
                  <w:hideMark/>
                </w:tcPr>
                <w:p w14:paraId="3D71B655" w14:textId="77777777" w:rsidR="00A4429E" w:rsidRPr="00A4429E" w:rsidRDefault="00A4429E" w:rsidP="00A4429E">
                  <w:pPr>
                    <w:spacing w:before="60" w:after="60"/>
                    <w:rPr>
                      <w:color w:val="000000"/>
                      <w:highlight w:val="red"/>
                    </w:rPr>
                  </w:pPr>
                  <w:r w:rsidRPr="00A4429E">
                    <w:rPr>
                      <w:color w:val="000000"/>
                    </w:rPr>
                    <w:t>Czech Beverage Industry Company, Vyškov</w:t>
                  </w:r>
                </w:p>
              </w:tc>
              <w:tc>
                <w:tcPr>
                  <w:tcW w:w="3374" w:type="dxa"/>
                  <w:tcBorders>
                    <w:top w:val="nil"/>
                    <w:left w:val="nil"/>
                    <w:bottom w:val="single" w:sz="4" w:space="0" w:color="auto"/>
                    <w:right w:val="single" w:sz="4" w:space="0" w:color="auto"/>
                  </w:tcBorders>
                  <w:shd w:val="clear" w:color="auto" w:fill="auto"/>
                  <w:vAlign w:val="center"/>
                  <w:hideMark/>
                </w:tcPr>
                <w:p w14:paraId="4E6CC055" w14:textId="77777777" w:rsidR="00A4429E" w:rsidRPr="00A4429E" w:rsidRDefault="00A4429E" w:rsidP="00827B72">
                  <w:pPr>
                    <w:spacing w:before="60" w:after="60"/>
                    <w:rPr>
                      <w:color w:val="000000"/>
                      <w:highlight w:val="red"/>
                    </w:rPr>
                  </w:pPr>
                  <w:r w:rsidRPr="00A4429E">
                    <w:rPr>
                      <w:color w:val="000000"/>
                    </w:rPr>
                    <w:t>Mikrobiologická analýza vybraných nápojů</w:t>
                  </w:r>
                </w:p>
              </w:tc>
              <w:tc>
                <w:tcPr>
                  <w:tcW w:w="3152" w:type="dxa"/>
                  <w:tcBorders>
                    <w:top w:val="nil"/>
                    <w:left w:val="nil"/>
                    <w:bottom w:val="single" w:sz="4" w:space="0" w:color="auto"/>
                    <w:right w:val="single" w:sz="4" w:space="0" w:color="auto"/>
                  </w:tcBorders>
                  <w:shd w:val="clear" w:color="auto" w:fill="auto"/>
                  <w:vAlign w:val="center"/>
                  <w:hideMark/>
                </w:tcPr>
                <w:p w14:paraId="3D1B5478" w14:textId="2AE8B254" w:rsidR="00A4429E" w:rsidRPr="00A4429E" w:rsidRDefault="002D2173" w:rsidP="00A4429E">
                  <w:pPr>
                    <w:spacing w:before="60" w:after="60"/>
                    <w:rPr>
                      <w:color w:val="444444"/>
                      <w:highlight w:val="red"/>
                    </w:rPr>
                  </w:pPr>
                  <w:r>
                    <w:rPr>
                      <w:color w:val="444444"/>
                    </w:rPr>
                    <w:t>prof</w:t>
                  </w:r>
                  <w:r w:rsidR="00A4429E" w:rsidRPr="00A4429E">
                    <w:rPr>
                      <w:color w:val="444444"/>
                    </w:rPr>
                    <w:t>. RNDr. Leona Buňková, Ph.D.</w:t>
                  </w:r>
                </w:p>
              </w:tc>
            </w:tr>
            <w:tr w:rsidR="00A4429E" w:rsidRPr="00A4429E" w14:paraId="306E8628" w14:textId="77777777" w:rsidTr="00C406CA">
              <w:trPr>
                <w:trHeight w:val="1020"/>
                <w:jc w:val="center"/>
              </w:trPr>
              <w:tc>
                <w:tcPr>
                  <w:tcW w:w="3252" w:type="dxa"/>
                  <w:tcBorders>
                    <w:top w:val="nil"/>
                    <w:left w:val="single" w:sz="4" w:space="0" w:color="auto"/>
                    <w:bottom w:val="single" w:sz="4" w:space="0" w:color="auto"/>
                    <w:right w:val="single" w:sz="4" w:space="0" w:color="auto"/>
                  </w:tcBorders>
                  <w:shd w:val="clear" w:color="auto" w:fill="auto"/>
                  <w:vAlign w:val="center"/>
                  <w:hideMark/>
                </w:tcPr>
                <w:p w14:paraId="5E59129F" w14:textId="77777777" w:rsidR="00A4429E" w:rsidRPr="00A4429E" w:rsidRDefault="00A4429E" w:rsidP="00A4429E">
                  <w:pPr>
                    <w:spacing w:before="60" w:after="60"/>
                    <w:rPr>
                      <w:color w:val="000000"/>
                    </w:rPr>
                  </w:pPr>
                  <w:r w:rsidRPr="00A4429E">
                    <w:rPr>
                      <w:color w:val="000000"/>
                    </w:rPr>
                    <w:t>D Plast a.s., Zlín-Lužkovice</w:t>
                  </w:r>
                </w:p>
              </w:tc>
              <w:tc>
                <w:tcPr>
                  <w:tcW w:w="3374" w:type="dxa"/>
                  <w:tcBorders>
                    <w:top w:val="nil"/>
                    <w:left w:val="nil"/>
                    <w:bottom w:val="single" w:sz="4" w:space="0" w:color="auto"/>
                    <w:right w:val="single" w:sz="4" w:space="0" w:color="auto"/>
                  </w:tcBorders>
                  <w:shd w:val="clear" w:color="auto" w:fill="auto"/>
                  <w:vAlign w:val="center"/>
                  <w:hideMark/>
                </w:tcPr>
                <w:p w14:paraId="1A2C471D" w14:textId="17090D51" w:rsidR="00A4429E" w:rsidRPr="00A4429E" w:rsidRDefault="00A4429E" w:rsidP="00827B72">
                  <w:pPr>
                    <w:spacing w:before="60" w:after="60"/>
                    <w:rPr>
                      <w:color w:val="000000"/>
                    </w:rPr>
                  </w:pPr>
                  <w:r w:rsidRPr="00A4429E">
                    <w:rPr>
                      <w:bCs/>
                      <w:color w:val="000000"/>
                    </w:rPr>
                    <w:t xml:space="preserve">Inovační </w:t>
                  </w:r>
                  <w:r w:rsidR="00827B72" w:rsidRPr="00A4429E">
                    <w:rPr>
                      <w:bCs/>
                      <w:color w:val="000000"/>
                    </w:rPr>
                    <w:t>voucher</w:t>
                  </w:r>
                  <w:r w:rsidR="00827B72" w:rsidRPr="00A4429E">
                    <w:rPr>
                      <w:color w:val="000000"/>
                    </w:rPr>
                    <w:t xml:space="preserve"> – Provedení</w:t>
                  </w:r>
                  <w:r w:rsidRPr="00A4429E">
                    <w:rPr>
                      <w:color w:val="000000"/>
                    </w:rPr>
                    <w:t xml:space="preserve"> mikrobiologické analýzy těsnících materiálů a mikrobiologické analýzy různých druhů pitných vod</w:t>
                  </w:r>
                </w:p>
              </w:tc>
              <w:tc>
                <w:tcPr>
                  <w:tcW w:w="3152" w:type="dxa"/>
                  <w:tcBorders>
                    <w:top w:val="nil"/>
                    <w:left w:val="nil"/>
                    <w:bottom w:val="single" w:sz="4" w:space="0" w:color="auto"/>
                    <w:right w:val="single" w:sz="4" w:space="0" w:color="auto"/>
                  </w:tcBorders>
                  <w:shd w:val="clear" w:color="auto" w:fill="auto"/>
                  <w:vAlign w:val="center"/>
                  <w:hideMark/>
                </w:tcPr>
                <w:p w14:paraId="2FB0E5D9" w14:textId="2A7AB3D6" w:rsidR="00A4429E" w:rsidRPr="00A4429E" w:rsidRDefault="002D2173" w:rsidP="00A4429E">
                  <w:pPr>
                    <w:spacing w:before="60" w:after="60"/>
                    <w:rPr>
                      <w:color w:val="444444"/>
                    </w:rPr>
                  </w:pPr>
                  <w:r>
                    <w:rPr>
                      <w:color w:val="444444"/>
                    </w:rPr>
                    <w:t>prof</w:t>
                  </w:r>
                  <w:r w:rsidR="00A4429E" w:rsidRPr="00A4429E">
                    <w:rPr>
                      <w:color w:val="444444"/>
                    </w:rPr>
                    <w:t>. RNDr. Leona Buňková, Ph.D.</w:t>
                  </w:r>
                </w:p>
              </w:tc>
            </w:tr>
            <w:tr w:rsidR="00A4429E" w:rsidRPr="00A4429E" w14:paraId="481AF642" w14:textId="77777777" w:rsidTr="00C406CA">
              <w:trPr>
                <w:trHeight w:val="480"/>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1B1D7B95" w14:textId="28D7C1B5" w:rsidR="00A4429E" w:rsidRPr="00A4429E" w:rsidRDefault="00A4429E" w:rsidP="00A4429E">
                  <w:pPr>
                    <w:spacing w:before="60" w:after="60"/>
                    <w:rPr>
                      <w:color w:val="000000"/>
                    </w:rPr>
                  </w:pPr>
                  <w:r w:rsidRPr="00A4429E">
                    <w:rPr>
                      <w:color w:val="000000"/>
                    </w:rPr>
                    <w:t>Extrudo Bečice, s.r.o.</w:t>
                  </w:r>
                  <w:r w:rsidR="00253BA3">
                    <w:rPr>
                      <w:color w:val="000000"/>
                    </w:rPr>
                    <w:t>,</w:t>
                  </w:r>
                  <w:r w:rsidRPr="00A4429E">
                    <w:rPr>
                      <w:color w:val="000000"/>
                    </w:rPr>
                    <w:t xml:space="preserve"> Týn nad Vltavou</w:t>
                  </w:r>
                </w:p>
              </w:tc>
              <w:tc>
                <w:tcPr>
                  <w:tcW w:w="3374" w:type="dxa"/>
                  <w:tcBorders>
                    <w:top w:val="nil"/>
                    <w:left w:val="nil"/>
                    <w:bottom w:val="single" w:sz="4" w:space="0" w:color="auto"/>
                    <w:right w:val="single" w:sz="4" w:space="0" w:color="auto"/>
                  </w:tcBorders>
                  <w:shd w:val="clear" w:color="auto" w:fill="auto"/>
                  <w:vAlign w:val="center"/>
                </w:tcPr>
                <w:p w14:paraId="551ACECE" w14:textId="77777777" w:rsidR="00A4429E" w:rsidRPr="00A4429E" w:rsidRDefault="00A4429E" w:rsidP="00827B72">
                  <w:pPr>
                    <w:spacing w:before="60" w:after="60"/>
                    <w:rPr>
                      <w:color w:val="000000"/>
                    </w:rPr>
                  </w:pPr>
                  <w:r w:rsidRPr="00A4429E">
                    <w:rPr>
                      <w:color w:val="000000"/>
                    </w:rPr>
                    <w:t>Vývoj nových druhů bezlepkového pečiva</w:t>
                  </w:r>
                </w:p>
              </w:tc>
              <w:tc>
                <w:tcPr>
                  <w:tcW w:w="3152" w:type="dxa"/>
                  <w:tcBorders>
                    <w:top w:val="nil"/>
                    <w:left w:val="nil"/>
                    <w:bottom w:val="single" w:sz="4" w:space="0" w:color="auto"/>
                    <w:right w:val="single" w:sz="4" w:space="0" w:color="auto"/>
                  </w:tcBorders>
                  <w:shd w:val="clear" w:color="auto" w:fill="auto"/>
                  <w:vAlign w:val="center"/>
                </w:tcPr>
                <w:p w14:paraId="007CA036" w14:textId="0B550E6C" w:rsidR="00A4429E" w:rsidRPr="00A4429E" w:rsidRDefault="005A092D" w:rsidP="00A4429E">
                  <w:pPr>
                    <w:spacing w:before="60" w:after="60"/>
                    <w:rPr>
                      <w:spacing w:val="-2"/>
                    </w:rPr>
                  </w:pPr>
                  <w:r>
                    <w:rPr>
                      <w:spacing w:val="-2"/>
                    </w:rPr>
                    <w:t>doc</w:t>
                  </w:r>
                  <w:r w:rsidR="00A4429E" w:rsidRPr="00A4429E">
                    <w:rPr>
                      <w:spacing w:val="-2"/>
                    </w:rPr>
                    <w:t>. RNDr. Iva Burešová, Ph.D.</w:t>
                  </w:r>
                </w:p>
              </w:tc>
            </w:tr>
            <w:tr w:rsidR="00A4429E" w:rsidRPr="00A4429E" w14:paraId="4597888B" w14:textId="77777777" w:rsidTr="00C406CA">
              <w:trPr>
                <w:trHeight w:val="765"/>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4D66161F" w14:textId="77777777" w:rsidR="00A4429E" w:rsidRPr="00A4429E" w:rsidRDefault="00A4429E" w:rsidP="00A4429E">
                  <w:pPr>
                    <w:spacing w:before="60" w:after="60"/>
                    <w:rPr>
                      <w:color w:val="000000"/>
                    </w:rPr>
                  </w:pPr>
                  <w:r w:rsidRPr="00A4429E">
                    <w:rPr>
                      <w:color w:val="000000"/>
                    </w:rPr>
                    <w:t>Fosfa a.s.,</w:t>
                  </w:r>
                  <w:r w:rsidRPr="00A4429E" w:rsidDel="0031380E">
                    <w:rPr>
                      <w:color w:val="000000"/>
                    </w:rPr>
                    <w:t xml:space="preserve"> </w:t>
                  </w:r>
                  <w:r w:rsidRPr="00A4429E">
                    <w:rPr>
                      <w:color w:val="000000"/>
                    </w:rPr>
                    <w:t>Břeclav</w:t>
                  </w:r>
                </w:p>
              </w:tc>
              <w:tc>
                <w:tcPr>
                  <w:tcW w:w="3374" w:type="dxa"/>
                  <w:tcBorders>
                    <w:top w:val="nil"/>
                    <w:left w:val="nil"/>
                    <w:bottom w:val="single" w:sz="4" w:space="0" w:color="auto"/>
                    <w:right w:val="single" w:sz="4" w:space="0" w:color="auto"/>
                  </w:tcBorders>
                  <w:shd w:val="clear" w:color="auto" w:fill="auto"/>
                  <w:vAlign w:val="center"/>
                </w:tcPr>
                <w:p w14:paraId="606B87E4" w14:textId="77777777" w:rsidR="00A4429E" w:rsidRPr="00A4429E" w:rsidRDefault="00A4429E" w:rsidP="00A4429E">
                  <w:pPr>
                    <w:spacing w:before="60" w:after="60"/>
                    <w:rPr>
                      <w:color w:val="000000"/>
                    </w:rPr>
                  </w:pPr>
                  <w:r w:rsidRPr="00A4429E">
                    <w:rPr>
                      <w:color w:val="000000"/>
                    </w:rPr>
                    <w:t>Antimikrobní účinky vybraných fosforečnanových solí</w:t>
                  </w:r>
                </w:p>
              </w:tc>
              <w:tc>
                <w:tcPr>
                  <w:tcW w:w="3152" w:type="dxa"/>
                  <w:tcBorders>
                    <w:top w:val="nil"/>
                    <w:left w:val="nil"/>
                    <w:bottom w:val="single" w:sz="4" w:space="0" w:color="auto"/>
                    <w:right w:val="single" w:sz="4" w:space="0" w:color="auto"/>
                  </w:tcBorders>
                  <w:shd w:val="clear" w:color="auto" w:fill="auto"/>
                  <w:vAlign w:val="center"/>
                </w:tcPr>
                <w:p w14:paraId="18490D7F" w14:textId="6ED1607C" w:rsidR="00A4429E" w:rsidRPr="00A4429E" w:rsidRDefault="002D2173" w:rsidP="00A4429E">
                  <w:pPr>
                    <w:spacing w:before="60" w:after="60"/>
                    <w:rPr>
                      <w:color w:val="222222"/>
                    </w:rPr>
                  </w:pPr>
                  <w:r>
                    <w:rPr>
                      <w:color w:val="222222"/>
                    </w:rPr>
                    <w:t>prof</w:t>
                  </w:r>
                  <w:r w:rsidR="00A4429E" w:rsidRPr="00A4429E">
                    <w:rPr>
                      <w:color w:val="222222"/>
                    </w:rPr>
                    <w:t>. RNDr. Leona Buňková, Ph.D.</w:t>
                  </w:r>
                </w:p>
              </w:tc>
            </w:tr>
            <w:tr w:rsidR="00A4429E" w:rsidRPr="00A4429E" w14:paraId="5E337B48" w14:textId="77777777" w:rsidTr="00C406CA">
              <w:trPr>
                <w:trHeight w:val="765"/>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615E1A4E" w14:textId="77777777" w:rsidR="00A4429E" w:rsidRPr="00A4429E" w:rsidRDefault="00A4429E" w:rsidP="00A4429E">
                  <w:pPr>
                    <w:spacing w:before="60" w:after="60"/>
                    <w:rPr>
                      <w:color w:val="000000"/>
                    </w:rPr>
                  </w:pPr>
                  <w:r w:rsidRPr="00A4429E">
                    <w:rPr>
                      <w:color w:val="000000"/>
                    </w:rPr>
                    <w:t>Fosfa a.s.,</w:t>
                  </w:r>
                  <w:r w:rsidRPr="00A4429E" w:rsidDel="0031380E">
                    <w:rPr>
                      <w:color w:val="000000"/>
                    </w:rPr>
                    <w:t xml:space="preserve"> </w:t>
                  </w:r>
                  <w:r w:rsidRPr="00A4429E">
                    <w:rPr>
                      <w:color w:val="000000"/>
                    </w:rPr>
                    <w:t>Břeclav</w:t>
                  </w:r>
                </w:p>
              </w:tc>
              <w:tc>
                <w:tcPr>
                  <w:tcW w:w="3374" w:type="dxa"/>
                  <w:tcBorders>
                    <w:top w:val="nil"/>
                    <w:left w:val="nil"/>
                    <w:bottom w:val="single" w:sz="4" w:space="0" w:color="auto"/>
                    <w:right w:val="single" w:sz="4" w:space="0" w:color="auto"/>
                  </w:tcBorders>
                  <w:shd w:val="clear" w:color="auto" w:fill="auto"/>
                  <w:vAlign w:val="center"/>
                </w:tcPr>
                <w:p w14:paraId="72240C0F" w14:textId="77777777" w:rsidR="00A4429E" w:rsidRPr="00EF35DF" w:rsidRDefault="00A4429E" w:rsidP="00A4429E">
                  <w:pPr>
                    <w:spacing w:before="60" w:after="60"/>
                    <w:rPr>
                      <w:color w:val="000000"/>
                    </w:rPr>
                  </w:pPr>
                  <w:r w:rsidRPr="00EF35DF">
                    <w:t>Aplikace sodných a draselných fosforečnanových tavicích solí do tavených sýrů a jejich analogů</w:t>
                  </w:r>
                </w:p>
              </w:tc>
              <w:tc>
                <w:tcPr>
                  <w:tcW w:w="3152" w:type="dxa"/>
                  <w:tcBorders>
                    <w:top w:val="nil"/>
                    <w:left w:val="nil"/>
                    <w:bottom w:val="single" w:sz="4" w:space="0" w:color="auto"/>
                    <w:right w:val="single" w:sz="4" w:space="0" w:color="auto"/>
                  </w:tcBorders>
                  <w:shd w:val="clear" w:color="auto" w:fill="auto"/>
                  <w:vAlign w:val="center"/>
                </w:tcPr>
                <w:p w14:paraId="6BEF809A" w14:textId="06CA46A4" w:rsidR="00A4429E" w:rsidRPr="00EF35DF" w:rsidRDefault="002D2173" w:rsidP="00A4429E">
                  <w:pPr>
                    <w:spacing w:before="60" w:after="60"/>
                    <w:rPr>
                      <w:color w:val="222222"/>
                    </w:rPr>
                  </w:pPr>
                  <w:r>
                    <w:rPr>
                      <w:color w:val="222222"/>
                    </w:rPr>
                    <w:t xml:space="preserve">doc. </w:t>
                  </w:r>
                  <w:r w:rsidR="00A4429E" w:rsidRPr="00EF35DF">
                    <w:rPr>
                      <w:color w:val="222222"/>
                    </w:rPr>
                    <w:t>Ing. Richardos Nikolaos Salek, Ph.D.</w:t>
                  </w:r>
                </w:p>
                <w:p w14:paraId="5E25762D" w14:textId="77777777" w:rsidR="00A4429E" w:rsidRPr="00EF35DF" w:rsidRDefault="00A4429E" w:rsidP="00A4429E">
                  <w:pPr>
                    <w:spacing w:before="60" w:after="60"/>
                    <w:rPr>
                      <w:color w:val="222222"/>
                    </w:rPr>
                  </w:pPr>
                  <w:r w:rsidRPr="00EF35DF">
                    <w:rPr>
                      <w:spacing w:val="-2"/>
                    </w:rPr>
                    <w:t>prof. Ing. František Buňka, Ph.D.</w:t>
                  </w:r>
                </w:p>
              </w:tc>
            </w:tr>
            <w:tr w:rsidR="00A4429E" w:rsidRPr="00A4429E" w14:paraId="5DA130D9" w14:textId="77777777" w:rsidTr="00C406CA">
              <w:trPr>
                <w:trHeight w:val="480"/>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780D5850" w14:textId="2A15D5AD" w:rsidR="00A4429E" w:rsidRPr="00A4429E" w:rsidRDefault="00A4429E" w:rsidP="00A4429E">
                  <w:pPr>
                    <w:spacing w:before="60" w:after="60"/>
                    <w:rPr>
                      <w:color w:val="000000"/>
                    </w:rPr>
                  </w:pPr>
                  <w:r w:rsidRPr="00A4429E">
                    <w:t>V</w:t>
                  </w:r>
                  <w:r w:rsidR="00E24413">
                    <w:t>EST spol. s r.o.,</w:t>
                  </w:r>
                  <w:r w:rsidRPr="00A4429E">
                    <w:t xml:space="preserve"> Zlín</w:t>
                  </w:r>
                  <w:r w:rsidR="00E24413">
                    <w:t>-Louky</w:t>
                  </w:r>
                </w:p>
              </w:tc>
              <w:tc>
                <w:tcPr>
                  <w:tcW w:w="3374" w:type="dxa"/>
                  <w:tcBorders>
                    <w:top w:val="nil"/>
                    <w:left w:val="nil"/>
                    <w:bottom w:val="single" w:sz="4" w:space="0" w:color="auto"/>
                    <w:right w:val="single" w:sz="4" w:space="0" w:color="auto"/>
                  </w:tcBorders>
                  <w:shd w:val="clear" w:color="auto" w:fill="auto"/>
                  <w:vAlign w:val="center"/>
                </w:tcPr>
                <w:p w14:paraId="3301E921" w14:textId="77777777" w:rsidR="00A4429E" w:rsidRPr="00A4429E" w:rsidRDefault="00A4429E" w:rsidP="00A4429E">
                  <w:pPr>
                    <w:spacing w:before="60" w:after="60"/>
                    <w:rPr>
                      <w:color w:val="000000"/>
                    </w:rPr>
                  </w:pPr>
                  <w:r w:rsidRPr="00A4429E">
                    <w:rPr>
                      <w:color w:val="000000"/>
                    </w:rPr>
                    <w:t>Laboratorní analýza a rozbor dodaných vzorků pečiva</w:t>
                  </w:r>
                </w:p>
              </w:tc>
              <w:tc>
                <w:tcPr>
                  <w:tcW w:w="3152" w:type="dxa"/>
                  <w:tcBorders>
                    <w:top w:val="nil"/>
                    <w:left w:val="nil"/>
                    <w:bottom w:val="single" w:sz="4" w:space="0" w:color="auto"/>
                    <w:right w:val="single" w:sz="4" w:space="0" w:color="auto"/>
                  </w:tcBorders>
                  <w:shd w:val="clear" w:color="auto" w:fill="auto"/>
                  <w:vAlign w:val="center"/>
                </w:tcPr>
                <w:p w14:paraId="6B595866" w14:textId="77777777" w:rsidR="00A4429E" w:rsidRPr="00A4429E" w:rsidRDefault="00A4429E" w:rsidP="00A4429E">
                  <w:pPr>
                    <w:spacing w:before="60" w:after="60"/>
                    <w:rPr>
                      <w:spacing w:val="-2"/>
                    </w:rPr>
                  </w:pPr>
                  <w:r w:rsidRPr="00A4429E">
                    <w:rPr>
                      <w:spacing w:val="-2"/>
                    </w:rPr>
                    <w:t>doc. Ing. Daniela Sumczynski, Ph.D.</w:t>
                  </w:r>
                </w:p>
              </w:tc>
            </w:tr>
            <w:tr w:rsidR="00A4429E" w:rsidRPr="00A4429E" w14:paraId="78B9FB7A" w14:textId="77777777" w:rsidTr="00C406CA">
              <w:trPr>
                <w:trHeight w:val="480"/>
                <w:jc w:val="center"/>
              </w:trPr>
              <w:tc>
                <w:tcPr>
                  <w:tcW w:w="3252" w:type="dxa"/>
                  <w:tcBorders>
                    <w:top w:val="nil"/>
                    <w:left w:val="single" w:sz="4" w:space="0" w:color="auto"/>
                    <w:bottom w:val="single" w:sz="4" w:space="0" w:color="auto"/>
                    <w:right w:val="single" w:sz="4" w:space="0" w:color="auto"/>
                  </w:tcBorders>
                  <w:shd w:val="clear" w:color="auto" w:fill="auto"/>
                  <w:vAlign w:val="center"/>
                </w:tcPr>
                <w:p w14:paraId="68E875C9" w14:textId="419E0381" w:rsidR="00A4429E" w:rsidRPr="00A4429E" w:rsidRDefault="00A4429E" w:rsidP="00A4429E">
                  <w:pPr>
                    <w:spacing w:before="60" w:after="60"/>
                  </w:pPr>
                  <w:r w:rsidRPr="00A4429E">
                    <w:t>SEMIX PLUSO, spol. s.r.o</w:t>
                  </w:r>
                  <w:r w:rsidR="00E24413">
                    <w:t>, Otice</w:t>
                  </w:r>
                </w:p>
              </w:tc>
              <w:tc>
                <w:tcPr>
                  <w:tcW w:w="3374" w:type="dxa"/>
                  <w:tcBorders>
                    <w:top w:val="nil"/>
                    <w:left w:val="nil"/>
                    <w:bottom w:val="single" w:sz="4" w:space="0" w:color="auto"/>
                    <w:right w:val="single" w:sz="4" w:space="0" w:color="auto"/>
                  </w:tcBorders>
                  <w:shd w:val="clear" w:color="auto" w:fill="auto"/>
                  <w:vAlign w:val="center"/>
                </w:tcPr>
                <w:p w14:paraId="38FB9090" w14:textId="77777777" w:rsidR="00A4429E" w:rsidRPr="00A4429E" w:rsidRDefault="00A4429E" w:rsidP="00A4429E">
                  <w:pPr>
                    <w:spacing w:before="60" w:after="60"/>
                    <w:rPr>
                      <w:color w:val="000000"/>
                    </w:rPr>
                  </w:pPr>
                  <w:r w:rsidRPr="00A4429E">
                    <w:rPr>
                      <w:color w:val="000000"/>
                    </w:rPr>
                    <w:t>Analýza stravitelnosti</w:t>
                  </w:r>
                </w:p>
              </w:tc>
              <w:tc>
                <w:tcPr>
                  <w:tcW w:w="3152" w:type="dxa"/>
                  <w:tcBorders>
                    <w:top w:val="nil"/>
                    <w:left w:val="nil"/>
                    <w:bottom w:val="single" w:sz="4" w:space="0" w:color="auto"/>
                    <w:right w:val="single" w:sz="4" w:space="0" w:color="auto"/>
                  </w:tcBorders>
                  <w:shd w:val="clear" w:color="auto" w:fill="auto"/>
                  <w:vAlign w:val="center"/>
                </w:tcPr>
                <w:p w14:paraId="25E5B769" w14:textId="77777777" w:rsidR="00A4429E" w:rsidRPr="00A4429E" w:rsidRDefault="00A4429E" w:rsidP="00A4429E">
                  <w:pPr>
                    <w:spacing w:before="60" w:after="60"/>
                    <w:rPr>
                      <w:spacing w:val="-2"/>
                    </w:rPr>
                  </w:pPr>
                  <w:r w:rsidRPr="00A4429E">
                    <w:rPr>
                      <w:spacing w:val="-2"/>
                    </w:rPr>
                    <w:t>doc. Ing. Daniela Sumczynski, Ph.D.</w:t>
                  </w:r>
                </w:p>
              </w:tc>
            </w:tr>
          </w:tbl>
          <w:p w14:paraId="11F16A57" w14:textId="77777777" w:rsidR="00A4429E" w:rsidRPr="00A4429E" w:rsidRDefault="00A4429E" w:rsidP="00A4429E">
            <w:pPr>
              <w:spacing w:after="120" w:line="264" w:lineRule="auto"/>
              <w:jc w:val="both"/>
            </w:pPr>
          </w:p>
        </w:tc>
      </w:tr>
    </w:tbl>
    <w:p w14:paraId="4A65846D" w14:textId="77777777" w:rsidR="00A4429E" w:rsidRDefault="00A4429E" w:rsidP="00C248B5">
      <w:pPr>
        <w:tabs>
          <w:tab w:val="left" w:pos="4210"/>
        </w:tabs>
        <w:spacing w:before="120" w:after="120"/>
        <w:rPr>
          <w:b/>
          <w:sz w:val="28"/>
        </w:rPr>
      </w:pPr>
    </w:p>
    <w:p w14:paraId="64CD4793" w14:textId="77777777" w:rsidR="00A4429E" w:rsidRDefault="00A4429E" w:rsidP="00C248B5">
      <w:pPr>
        <w:tabs>
          <w:tab w:val="left" w:pos="4210"/>
        </w:tabs>
        <w:spacing w:before="120" w:after="120"/>
        <w:rPr>
          <w:b/>
          <w:sz w:val="28"/>
        </w:rPr>
      </w:pPr>
    </w:p>
    <w:p w14:paraId="323FAC18" w14:textId="77777777" w:rsidR="00A4429E" w:rsidRDefault="00A4429E" w:rsidP="00C248B5">
      <w:pPr>
        <w:tabs>
          <w:tab w:val="left" w:pos="4210"/>
        </w:tabs>
        <w:spacing w:before="120" w:after="120"/>
        <w:rPr>
          <w:b/>
          <w:sz w:val="28"/>
        </w:rPr>
      </w:pPr>
    </w:p>
    <w:p w14:paraId="4FB9D874" w14:textId="77777777" w:rsidR="00A4429E" w:rsidRDefault="00A4429E" w:rsidP="00C248B5">
      <w:pPr>
        <w:tabs>
          <w:tab w:val="left" w:pos="4210"/>
        </w:tabs>
        <w:spacing w:before="120" w:after="120"/>
        <w:rPr>
          <w:b/>
          <w:sz w:val="28"/>
        </w:rPr>
      </w:pPr>
    </w:p>
    <w:p w14:paraId="27B1BBC6" w14:textId="77777777" w:rsidR="00A4429E" w:rsidRDefault="00A4429E" w:rsidP="00C248B5">
      <w:pPr>
        <w:tabs>
          <w:tab w:val="left" w:pos="4210"/>
        </w:tabs>
        <w:spacing w:before="120" w:after="120"/>
        <w:rPr>
          <w:b/>
          <w:sz w:val="28"/>
        </w:rPr>
      </w:pPr>
    </w:p>
    <w:p w14:paraId="687D6867" w14:textId="77777777" w:rsidR="00A4429E" w:rsidRDefault="00A4429E" w:rsidP="00C248B5">
      <w:pPr>
        <w:tabs>
          <w:tab w:val="left" w:pos="4210"/>
        </w:tabs>
        <w:spacing w:before="120" w:after="120"/>
        <w:rPr>
          <w:b/>
          <w:sz w:val="28"/>
        </w:rPr>
      </w:pPr>
    </w:p>
    <w:p w14:paraId="2E1B3094" w14:textId="77777777" w:rsidR="00A4429E" w:rsidRDefault="00A4429E" w:rsidP="00C248B5">
      <w:pPr>
        <w:tabs>
          <w:tab w:val="left" w:pos="4210"/>
        </w:tabs>
        <w:spacing w:before="120" w:after="120"/>
        <w:rPr>
          <w:b/>
          <w:sz w:val="28"/>
        </w:rPr>
      </w:pPr>
    </w:p>
    <w:p w14:paraId="64236C97" w14:textId="77777777" w:rsidR="00A4429E" w:rsidRDefault="00A4429E" w:rsidP="00C248B5">
      <w:pPr>
        <w:tabs>
          <w:tab w:val="left" w:pos="4210"/>
        </w:tabs>
        <w:spacing w:before="120" w:after="120"/>
        <w:rPr>
          <w:b/>
          <w:sz w:val="28"/>
        </w:rPr>
      </w:pPr>
    </w:p>
    <w:p w14:paraId="3E09B9FE" w14:textId="77777777" w:rsidR="00A4429E" w:rsidRDefault="00A4429E" w:rsidP="00C248B5">
      <w:pPr>
        <w:tabs>
          <w:tab w:val="left" w:pos="4210"/>
        </w:tabs>
        <w:spacing w:before="120" w:after="120"/>
        <w:rPr>
          <w:b/>
          <w:sz w:val="28"/>
        </w:rPr>
      </w:pPr>
    </w:p>
    <w:p w14:paraId="163116A6" w14:textId="77777777" w:rsidR="00A4429E" w:rsidRDefault="00A4429E" w:rsidP="00C248B5">
      <w:pPr>
        <w:tabs>
          <w:tab w:val="left" w:pos="4210"/>
        </w:tabs>
        <w:spacing w:before="120" w:after="120"/>
        <w:rPr>
          <w:b/>
          <w:sz w:val="28"/>
        </w:rPr>
      </w:pPr>
    </w:p>
    <w:p w14:paraId="743E9BD1" w14:textId="77777777" w:rsidR="00A4429E" w:rsidRDefault="00A4429E" w:rsidP="00C248B5">
      <w:pPr>
        <w:tabs>
          <w:tab w:val="left" w:pos="4210"/>
        </w:tabs>
        <w:spacing w:before="120" w:after="120"/>
        <w:rPr>
          <w:b/>
          <w:sz w:val="28"/>
        </w:rPr>
      </w:pPr>
    </w:p>
    <w:p w14:paraId="20ECA600" w14:textId="77777777" w:rsidR="00A4429E" w:rsidRDefault="00A4429E" w:rsidP="00C248B5">
      <w:pPr>
        <w:tabs>
          <w:tab w:val="left" w:pos="4210"/>
        </w:tabs>
        <w:spacing w:before="120" w:after="120"/>
        <w:rPr>
          <w:b/>
          <w:sz w:val="28"/>
        </w:rPr>
      </w:pPr>
    </w:p>
    <w:p w14:paraId="31A91841" w14:textId="77777777" w:rsidR="00A4429E" w:rsidRDefault="00A4429E" w:rsidP="00C248B5">
      <w:pPr>
        <w:tabs>
          <w:tab w:val="left" w:pos="4210"/>
        </w:tabs>
        <w:spacing w:before="120" w:after="120"/>
        <w:rPr>
          <w:b/>
          <w:sz w:val="28"/>
        </w:rPr>
      </w:pPr>
    </w:p>
    <w:p w14:paraId="3F144FAD" w14:textId="77777777" w:rsidR="00A4429E" w:rsidRDefault="00A4429E" w:rsidP="00C248B5">
      <w:pPr>
        <w:tabs>
          <w:tab w:val="left" w:pos="4210"/>
        </w:tabs>
        <w:spacing w:before="120" w:after="120"/>
        <w:rPr>
          <w:b/>
          <w:sz w:val="28"/>
        </w:rPr>
      </w:pPr>
    </w:p>
    <w:p w14:paraId="0941866E" w14:textId="77777777" w:rsidR="00A4429E" w:rsidRDefault="00A4429E" w:rsidP="00C248B5">
      <w:pPr>
        <w:tabs>
          <w:tab w:val="left" w:pos="4210"/>
        </w:tabs>
        <w:spacing w:before="120" w:after="120"/>
        <w:rPr>
          <w:b/>
          <w:sz w:val="28"/>
        </w:rPr>
      </w:pPr>
    </w:p>
    <w:p w14:paraId="31CED0A0" w14:textId="77777777" w:rsidR="00A4429E" w:rsidRDefault="00A4429E" w:rsidP="00C248B5">
      <w:pPr>
        <w:tabs>
          <w:tab w:val="left" w:pos="4210"/>
        </w:tabs>
        <w:spacing w:before="120" w:after="120"/>
        <w:rPr>
          <w:b/>
          <w:sz w:val="28"/>
        </w:rPr>
      </w:pPr>
    </w:p>
    <w:p w14:paraId="66265979" w14:textId="77777777" w:rsidR="00A4429E" w:rsidRDefault="00A4429E" w:rsidP="00C248B5">
      <w:pPr>
        <w:tabs>
          <w:tab w:val="left" w:pos="4210"/>
        </w:tabs>
        <w:spacing w:before="120" w:after="120"/>
        <w:rPr>
          <w:b/>
          <w:sz w:val="28"/>
        </w:rPr>
      </w:pPr>
    </w:p>
    <w:p w14:paraId="68435E81" w14:textId="77777777" w:rsidR="00A4429E" w:rsidRDefault="00A4429E" w:rsidP="00C248B5">
      <w:pPr>
        <w:tabs>
          <w:tab w:val="left" w:pos="4210"/>
        </w:tabs>
        <w:spacing w:before="120" w:after="120"/>
        <w:rPr>
          <w:b/>
          <w:sz w:val="28"/>
        </w:rPr>
      </w:pPr>
    </w:p>
    <w:p w14:paraId="7B8D7C1C" w14:textId="77777777" w:rsidR="00A4429E" w:rsidRDefault="00A4429E" w:rsidP="00C248B5">
      <w:pPr>
        <w:tabs>
          <w:tab w:val="left" w:pos="4210"/>
        </w:tabs>
        <w:spacing w:before="120" w:after="120"/>
        <w:rPr>
          <w:b/>
          <w:sz w:val="28"/>
        </w:rPr>
      </w:pPr>
    </w:p>
    <w:p w14:paraId="7DDF4B09" w14:textId="77777777" w:rsidR="00A4429E" w:rsidRDefault="00A4429E" w:rsidP="00C248B5">
      <w:pPr>
        <w:tabs>
          <w:tab w:val="left" w:pos="4210"/>
        </w:tabs>
        <w:spacing w:before="120" w:after="120"/>
        <w:rPr>
          <w:b/>
          <w:sz w:val="28"/>
        </w:rPr>
      </w:pPr>
    </w:p>
    <w:p w14:paraId="7A4E84B0" w14:textId="77777777" w:rsidR="00A4429E" w:rsidRDefault="00A4429E" w:rsidP="00C248B5">
      <w:pPr>
        <w:tabs>
          <w:tab w:val="left" w:pos="4210"/>
        </w:tabs>
        <w:spacing w:before="120" w:after="120"/>
        <w:rPr>
          <w:b/>
          <w:sz w:val="28"/>
        </w:rPr>
      </w:pPr>
    </w:p>
    <w:p w14:paraId="31454DD9" w14:textId="77777777" w:rsidR="00A4429E" w:rsidRDefault="00A4429E" w:rsidP="00C248B5">
      <w:pPr>
        <w:tabs>
          <w:tab w:val="left" w:pos="4210"/>
        </w:tabs>
        <w:spacing w:before="120" w:after="120"/>
        <w:rPr>
          <w:b/>
          <w:sz w:val="28"/>
        </w:rPr>
      </w:pPr>
    </w:p>
    <w:p w14:paraId="4AC845B0" w14:textId="77777777" w:rsidR="00A4429E" w:rsidRDefault="00A4429E" w:rsidP="00C248B5">
      <w:pPr>
        <w:tabs>
          <w:tab w:val="left" w:pos="4210"/>
        </w:tabs>
        <w:spacing w:before="120" w:after="120"/>
        <w:rPr>
          <w:b/>
          <w:sz w:val="28"/>
        </w:rPr>
      </w:pPr>
    </w:p>
    <w:p w14:paraId="00265233" w14:textId="77777777" w:rsidR="00A4429E" w:rsidRDefault="00A4429E" w:rsidP="00C248B5">
      <w:pPr>
        <w:tabs>
          <w:tab w:val="left" w:pos="4210"/>
        </w:tabs>
        <w:spacing w:before="120" w:after="120"/>
        <w:rPr>
          <w:b/>
          <w:sz w:val="28"/>
        </w:rPr>
      </w:pPr>
    </w:p>
    <w:p w14:paraId="592C1929" w14:textId="77777777" w:rsidR="00A4429E" w:rsidRDefault="00A4429E" w:rsidP="00C248B5">
      <w:pPr>
        <w:tabs>
          <w:tab w:val="left" w:pos="4210"/>
        </w:tabs>
        <w:spacing w:before="120" w:after="120"/>
        <w:rPr>
          <w:b/>
          <w:sz w:val="28"/>
        </w:rPr>
      </w:pPr>
    </w:p>
    <w:p w14:paraId="0BCE214D" w14:textId="77777777" w:rsidR="00A4429E" w:rsidRDefault="00A4429E" w:rsidP="00C248B5">
      <w:pPr>
        <w:tabs>
          <w:tab w:val="left" w:pos="4210"/>
        </w:tabs>
        <w:spacing w:before="120" w:after="120"/>
        <w:rPr>
          <w:b/>
          <w:sz w:val="28"/>
        </w:rPr>
      </w:pPr>
    </w:p>
    <w:tbl>
      <w:tblPr>
        <w:tblW w:w="10269"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85"/>
        <w:gridCol w:w="631"/>
        <w:gridCol w:w="11"/>
        <w:gridCol w:w="420"/>
        <w:gridCol w:w="431"/>
        <w:gridCol w:w="16"/>
        <w:gridCol w:w="35"/>
        <w:gridCol w:w="2299"/>
        <w:gridCol w:w="83"/>
        <w:gridCol w:w="27"/>
        <w:gridCol w:w="3131"/>
      </w:tblGrid>
      <w:tr w:rsidR="00A4429E" w:rsidRPr="00A4429E" w14:paraId="094C8F08"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4A6E6CB1" w14:textId="77777777" w:rsidR="00A4429E" w:rsidRPr="00A4429E" w:rsidRDefault="00A4429E" w:rsidP="00A4429E">
            <w:pPr>
              <w:pageBreakBefore/>
              <w:jc w:val="both"/>
              <w:rPr>
                <w:b/>
                <w:sz w:val="28"/>
              </w:rPr>
            </w:pPr>
            <w:r w:rsidRPr="00A4429E">
              <w:rPr>
                <w:b/>
                <w:sz w:val="28"/>
              </w:rPr>
              <w:lastRenderedPageBreak/>
              <w:t>C-III – Informační zabezpečení studijního programu</w:t>
            </w:r>
          </w:p>
        </w:tc>
      </w:tr>
      <w:tr w:rsidR="00A4429E" w:rsidRPr="00A4429E" w14:paraId="02FB5647" w14:textId="77777777" w:rsidTr="003C7A4B">
        <w:trPr>
          <w:trHeight w:val="283"/>
        </w:trPr>
        <w:tc>
          <w:tcPr>
            <w:tcW w:w="10269" w:type="dxa"/>
            <w:gridSpan w:val="11"/>
            <w:tcBorders>
              <w:top w:val="single" w:sz="2" w:space="0" w:color="auto"/>
              <w:left w:val="single" w:sz="2" w:space="0" w:color="auto"/>
              <w:bottom w:val="single" w:sz="2" w:space="0" w:color="auto"/>
              <w:right w:val="single" w:sz="2" w:space="0" w:color="auto"/>
            </w:tcBorders>
            <w:shd w:val="clear" w:color="auto" w:fill="F7CAAC"/>
            <w:vAlign w:val="center"/>
            <w:hideMark/>
          </w:tcPr>
          <w:p w14:paraId="5917D961" w14:textId="77777777" w:rsidR="00A4429E" w:rsidRPr="00A4429E" w:rsidRDefault="00A4429E" w:rsidP="00A4429E">
            <w:r w:rsidRPr="00A4429E">
              <w:rPr>
                <w:b/>
              </w:rPr>
              <w:t xml:space="preserve">Název a stručný popis studijního informačního systému </w:t>
            </w:r>
          </w:p>
        </w:tc>
      </w:tr>
      <w:tr w:rsidR="00A4429E" w:rsidRPr="00A4429E" w14:paraId="793F0A83" w14:textId="77777777" w:rsidTr="003C7A4B">
        <w:trPr>
          <w:trHeight w:val="2268"/>
        </w:trPr>
        <w:tc>
          <w:tcPr>
            <w:tcW w:w="10269" w:type="dxa"/>
            <w:gridSpan w:val="11"/>
            <w:tcBorders>
              <w:top w:val="single" w:sz="2" w:space="0" w:color="auto"/>
              <w:left w:val="single" w:sz="2" w:space="0" w:color="auto"/>
              <w:bottom w:val="single" w:sz="2" w:space="0" w:color="auto"/>
              <w:right w:val="single" w:sz="2" w:space="0" w:color="auto"/>
            </w:tcBorders>
            <w:hideMark/>
          </w:tcPr>
          <w:p w14:paraId="7F2994D1" w14:textId="77777777" w:rsidR="00A4429E" w:rsidRPr="00A4429E" w:rsidRDefault="00A4429E" w:rsidP="00A4429E">
            <w:pPr>
              <w:spacing w:before="60" w:after="60" w:line="264" w:lineRule="auto"/>
              <w:jc w:val="both"/>
            </w:pPr>
            <w:r w:rsidRPr="00A4429E">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67" w:history="1">
              <w:r w:rsidRPr="00A4429E">
                <w:rPr>
                  <w:color w:val="0000FF"/>
                  <w:u w:val="single"/>
                </w:rPr>
                <w:t>https://stag.utb.cz/portal/</w:t>
              </w:r>
            </w:hyperlink>
            <w:r w:rsidRPr="00A4429E">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4429E" w:rsidRPr="00A4429E" w14:paraId="022584FA" w14:textId="77777777" w:rsidTr="003C7A4B">
        <w:trPr>
          <w:trHeight w:val="283"/>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vAlign w:val="center"/>
            <w:hideMark/>
          </w:tcPr>
          <w:p w14:paraId="02834CCA" w14:textId="77777777" w:rsidR="00A4429E" w:rsidRPr="00A4429E" w:rsidRDefault="00A4429E" w:rsidP="00A4429E">
            <w:pPr>
              <w:rPr>
                <w:b/>
              </w:rPr>
            </w:pPr>
            <w:r w:rsidRPr="00A4429E">
              <w:rPr>
                <w:b/>
              </w:rPr>
              <w:t>Přístup ke studijní literatuře</w:t>
            </w:r>
          </w:p>
        </w:tc>
      </w:tr>
      <w:tr w:rsidR="00A4429E" w:rsidRPr="00A4429E" w14:paraId="06C8E35B" w14:textId="77777777" w:rsidTr="003C7A4B">
        <w:trPr>
          <w:trHeight w:val="2268"/>
        </w:trPr>
        <w:tc>
          <w:tcPr>
            <w:tcW w:w="10269" w:type="dxa"/>
            <w:gridSpan w:val="11"/>
            <w:tcBorders>
              <w:top w:val="single" w:sz="4" w:space="0" w:color="auto"/>
              <w:left w:val="single" w:sz="4" w:space="0" w:color="auto"/>
              <w:bottom w:val="single" w:sz="4" w:space="0" w:color="auto"/>
              <w:right w:val="single" w:sz="4" w:space="0" w:color="auto"/>
            </w:tcBorders>
          </w:tcPr>
          <w:p w14:paraId="746B2903" w14:textId="77777777" w:rsidR="00A4429E" w:rsidRPr="00A4429E" w:rsidRDefault="00A4429E" w:rsidP="00A4429E">
            <w:pPr>
              <w:spacing w:before="60" w:after="60" w:line="264" w:lineRule="auto"/>
              <w:jc w:val="both"/>
            </w:pPr>
            <w:r w:rsidRPr="00A4429E">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4E113FC9" w14:textId="77777777" w:rsidR="00A4429E" w:rsidRPr="00A4429E" w:rsidRDefault="00A4429E" w:rsidP="00A4429E">
            <w:pPr>
              <w:spacing w:before="60" w:after="60" w:line="264" w:lineRule="auto"/>
              <w:jc w:val="both"/>
              <w:rPr>
                <w:b/>
              </w:rPr>
            </w:pPr>
            <w:r w:rsidRPr="00A4429E">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140 000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8" w:history="1">
              <w:r w:rsidRPr="00A4429E">
                <w:rPr>
                  <w:color w:val="0000FF"/>
                  <w:u w:val="single"/>
                </w:rPr>
                <w:t>http://digilib.k.utb.cz</w:t>
              </w:r>
            </w:hyperlink>
            <w:r w:rsidRPr="00A4429E">
              <w:t xml:space="preserve">. Práce jsou zde zpravidla dostupné volně v plném textu. Kromě toho provozuje knihovna také repozitář publikační činnosti akademických pracovníků univerzity na adrese </w:t>
            </w:r>
            <w:hyperlink r:id="rId69" w:history="1">
              <w:r w:rsidRPr="00A4429E">
                <w:rPr>
                  <w:color w:val="0000FF"/>
                  <w:u w:val="single"/>
                </w:rPr>
                <w:t>http://publikace.k.utb.cz</w:t>
              </w:r>
            </w:hyperlink>
            <w:r w:rsidRPr="00A4429E">
              <w:t>.</w:t>
            </w:r>
          </w:p>
        </w:tc>
      </w:tr>
      <w:tr w:rsidR="00A4429E" w:rsidRPr="00A4429E" w14:paraId="5C7FF5AC" w14:textId="77777777" w:rsidTr="003C7A4B">
        <w:trPr>
          <w:trHeight w:val="283"/>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vAlign w:val="center"/>
            <w:hideMark/>
          </w:tcPr>
          <w:p w14:paraId="63C6CBA9" w14:textId="77777777" w:rsidR="00A4429E" w:rsidRPr="00A4429E" w:rsidRDefault="00A4429E" w:rsidP="00A4429E">
            <w:r w:rsidRPr="00A4429E">
              <w:rPr>
                <w:b/>
              </w:rPr>
              <w:t>Přehled zpřístupněných databází</w:t>
            </w:r>
          </w:p>
        </w:tc>
      </w:tr>
      <w:tr w:rsidR="00A4429E" w:rsidRPr="00A4429E" w14:paraId="160C2EA4" w14:textId="77777777" w:rsidTr="003C7A4B">
        <w:trPr>
          <w:trHeight w:val="282"/>
        </w:trPr>
        <w:tc>
          <w:tcPr>
            <w:tcW w:w="10269" w:type="dxa"/>
            <w:gridSpan w:val="11"/>
            <w:tcBorders>
              <w:top w:val="single" w:sz="4" w:space="0" w:color="auto"/>
              <w:left w:val="single" w:sz="4" w:space="0" w:color="auto"/>
              <w:bottom w:val="single" w:sz="4" w:space="0" w:color="auto"/>
              <w:right w:val="single" w:sz="4" w:space="0" w:color="auto"/>
            </w:tcBorders>
          </w:tcPr>
          <w:p w14:paraId="3400BB2D" w14:textId="77777777" w:rsidR="00A4429E" w:rsidRPr="00A4429E" w:rsidRDefault="00A4429E" w:rsidP="00A4429E">
            <w:pPr>
              <w:spacing w:before="60" w:after="60" w:line="264" w:lineRule="auto"/>
              <w:jc w:val="both"/>
            </w:pPr>
            <w:r w:rsidRPr="00A4429E">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4429E">
              <w:t xml:space="preserve">Veškeré informační zdroje jsou dostupné skrze moderní centrální portál Xerxes </w:t>
            </w:r>
            <w:hyperlink r:id="rId70" w:history="1">
              <w:r w:rsidRPr="00A4429E">
                <w:rPr>
                  <w:color w:val="0000FF"/>
                  <w:u w:val="single"/>
                </w:rPr>
                <w:t>http://portal.k.utb.cz</w:t>
              </w:r>
            </w:hyperlink>
            <w:r w:rsidRPr="00A4429E">
              <w:t xml:space="preserve">, který je postaven na bázi známého discovery systému EDS. Jednotlivé databáze tedy není potřeba prohledávat separátně. K dispozici je také technologie Fulltext Finder, která značně ulehčuje uživatelům práci zejména při dohledávání plných textů dokumentů. Veškeré elektronické zdroje jsou přístupné 24 hodin denně, a to i z počítačů mimo univerzitní síť UTB formou tzv. vzdáleného přístupu. </w:t>
            </w:r>
          </w:p>
          <w:p w14:paraId="1B197236" w14:textId="77777777" w:rsidR="00A4429E" w:rsidRPr="00A4429E" w:rsidRDefault="00A4429E" w:rsidP="00A4429E">
            <w:pPr>
              <w:spacing w:before="60" w:after="60" w:line="264" w:lineRule="auto"/>
            </w:pPr>
            <w:r w:rsidRPr="00A4429E">
              <w:t>Konkrétní dostupné databáze:</w:t>
            </w:r>
          </w:p>
          <w:p w14:paraId="3A3F3252" w14:textId="77777777" w:rsidR="00A4429E" w:rsidRPr="00A4429E" w:rsidRDefault="00A4429E" w:rsidP="00A4429E">
            <w:pPr>
              <w:numPr>
                <w:ilvl w:val="0"/>
                <w:numId w:val="2"/>
              </w:numPr>
              <w:spacing w:before="60" w:after="60" w:line="264" w:lineRule="auto"/>
              <w:ind w:left="714" w:hanging="357"/>
              <w:contextualSpacing/>
              <w:jc w:val="both"/>
              <w:rPr>
                <w:iCs/>
              </w:rPr>
            </w:pPr>
            <w:r w:rsidRPr="00A4429E">
              <w:rPr>
                <w:iCs/>
              </w:rPr>
              <w:t>Citační databáze Web of Science a Scopus</w:t>
            </w:r>
          </w:p>
          <w:p w14:paraId="257A502D" w14:textId="77777777" w:rsidR="00A4429E" w:rsidRPr="00A4429E" w:rsidRDefault="00A4429E" w:rsidP="00A4429E">
            <w:pPr>
              <w:numPr>
                <w:ilvl w:val="0"/>
                <w:numId w:val="2"/>
              </w:numPr>
              <w:spacing w:before="60" w:after="60" w:line="264" w:lineRule="auto"/>
              <w:ind w:left="714" w:hanging="357"/>
              <w:contextualSpacing/>
              <w:jc w:val="both"/>
              <w:rPr>
                <w:iCs/>
              </w:rPr>
            </w:pPr>
            <w:r w:rsidRPr="00A4429E">
              <w:rPr>
                <w:iCs/>
              </w:rPr>
              <w:t>Multioborové kolekce elektronických časopisů Elsevier ScienceDirect, Wiley Online Library, SpringerLink a další</w:t>
            </w:r>
          </w:p>
          <w:p w14:paraId="6062A6C3" w14:textId="77777777" w:rsidR="00A4429E" w:rsidRPr="00A4429E" w:rsidRDefault="00A4429E" w:rsidP="00A4429E">
            <w:pPr>
              <w:numPr>
                <w:ilvl w:val="0"/>
                <w:numId w:val="2"/>
              </w:numPr>
              <w:spacing w:before="60" w:after="60" w:line="264" w:lineRule="auto"/>
              <w:ind w:left="714" w:hanging="357"/>
              <w:contextualSpacing/>
              <w:jc w:val="both"/>
              <w:rPr>
                <w:iCs/>
              </w:rPr>
            </w:pPr>
            <w:r w:rsidRPr="00A4429E">
              <w:rPr>
                <w:iCs/>
              </w:rPr>
              <w:t>Multioborové plnotextové databáze Ebsco a ProQuest</w:t>
            </w:r>
          </w:p>
          <w:p w14:paraId="43A46D91" w14:textId="77777777" w:rsidR="00A4429E" w:rsidRPr="00A4429E" w:rsidRDefault="00A4429E" w:rsidP="00A4429E">
            <w:pPr>
              <w:numPr>
                <w:ilvl w:val="0"/>
                <w:numId w:val="2"/>
              </w:numPr>
              <w:spacing w:before="60" w:after="60" w:line="264" w:lineRule="auto"/>
              <w:ind w:left="714" w:hanging="357"/>
              <w:contextualSpacing/>
              <w:jc w:val="both"/>
            </w:pPr>
            <w:r w:rsidRPr="00A4429E">
              <w:rPr>
                <w:iCs/>
              </w:rPr>
              <w:t xml:space="preserve">Seznam všech databází: </w:t>
            </w:r>
            <w:hyperlink r:id="rId71" w:history="1">
              <w:r w:rsidRPr="00A4429E">
                <w:rPr>
                  <w:iCs/>
                </w:rPr>
                <w:t>http://portal.k.utb.cz/databases/alphabetical/</w:t>
              </w:r>
            </w:hyperlink>
          </w:p>
        </w:tc>
      </w:tr>
      <w:tr w:rsidR="00A4429E" w:rsidRPr="00A4429E" w14:paraId="229AF1E0" w14:textId="77777777" w:rsidTr="003C7A4B">
        <w:trPr>
          <w:trHeight w:val="284"/>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vAlign w:val="center"/>
            <w:hideMark/>
          </w:tcPr>
          <w:p w14:paraId="6C6610AF" w14:textId="77777777" w:rsidR="00A4429E" w:rsidRPr="00A4429E" w:rsidRDefault="00A4429E" w:rsidP="00A4429E">
            <w:pPr>
              <w:pageBreakBefore/>
              <w:rPr>
                <w:b/>
              </w:rPr>
            </w:pPr>
            <w:r w:rsidRPr="00A4429E">
              <w:rPr>
                <w:b/>
              </w:rPr>
              <w:lastRenderedPageBreak/>
              <w:t>Název a stručný popis používaného antiplagiátorského systému</w:t>
            </w:r>
          </w:p>
        </w:tc>
      </w:tr>
      <w:tr w:rsidR="00A4429E" w:rsidRPr="00A4429E" w14:paraId="6E242D8D" w14:textId="77777777" w:rsidTr="003C7A4B">
        <w:trPr>
          <w:trHeight w:val="127"/>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hideMark/>
          </w:tcPr>
          <w:p w14:paraId="2D3DF239" w14:textId="77777777" w:rsidR="00A4429E" w:rsidRPr="00A4429E" w:rsidRDefault="00A4429E" w:rsidP="00A4429E">
            <w:pPr>
              <w:spacing w:before="120" w:after="120" w:line="264" w:lineRule="auto"/>
              <w:jc w:val="both"/>
            </w:pPr>
            <w:r w:rsidRPr="00A4429E">
              <w:rPr>
                <w:color w:val="000000"/>
              </w:rPr>
              <w:t xml:space="preserve">V rámci předcházení a zamezování plagiátorství UTB ve Zlíně efektivně využívá po několik let antiplagiátorský systém </w:t>
            </w:r>
            <w:r w:rsidRPr="00A4429E">
              <w:rPr>
                <w:i/>
                <w:iCs/>
                <w:color w:val="000000"/>
              </w:rPr>
              <w:t>Theses.cz</w:t>
            </w:r>
            <w:r w:rsidRPr="00A4429E">
              <w:rPr>
                <w:color w:val="000000"/>
              </w:rPr>
              <w:t xml:space="preserve"> (vyvíjen a provozován Masarykovou univerzitou v Brně), který je považován za jeden z nejúčinnějších systémů pro odhalování plagiátů mezi závěrečnými pracemi dostupných v ČR. </w:t>
            </w:r>
            <w:r w:rsidRPr="00A4429E">
              <w:t>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9C4F3CD" w14:textId="315FD8EF" w:rsidR="00A4429E" w:rsidRPr="00A4429E" w:rsidRDefault="00A4429E" w:rsidP="00A4429E">
            <w:pPr>
              <w:spacing w:before="100" w:beforeAutospacing="1" w:after="100" w:afterAutospacing="1"/>
              <w:jc w:val="both"/>
            </w:pPr>
          </w:p>
          <w:p w14:paraId="43C9FC74" w14:textId="77777777" w:rsidR="00A4429E" w:rsidRPr="00A4429E" w:rsidRDefault="00A4429E" w:rsidP="00A4429E">
            <w:pPr>
              <w:spacing w:before="100" w:beforeAutospacing="1" w:after="100" w:afterAutospacing="1"/>
              <w:jc w:val="both"/>
            </w:pPr>
          </w:p>
          <w:p w14:paraId="36E6C715" w14:textId="77777777" w:rsidR="00A4429E" w:rsidRPr="00A4429E" w:rsidRDefault="00A4429E" w:rsidP="00A4429E">
            <w:pPr>
              <w:spacing w:before="100" w:beforeAutospacing="1" w:after="100" w:afterAutospacing="1"/>
              <w:jc w:val="both"/>
            </w:pPr>
          </w:p>
          <w:p w14:paraId="4E703B68" w14:textId="77777777" w:rsidR="00A4429E" w:rsidRPr="00A4429E" w:rsidRDefault="00A4429E" w:rsidP="00A4429E">
            <w:pPr>
              <w:spacing w:before="100" w:beforeAutospacing="1" w:after="100" w:afterAutospacing="1"/>
              <w:jc w:val="both"/>
            </w:pPr>
          </w:p>
          <w:p w14:paraId="42A3E943" w14:textId="77777777" w:rsidR="00A4429E" w:rsidRPr="00A4429E" w:rsidRDefault="00A4429E" w:rsidP="00A4429E">
            <w:pPr>
              <w:spacing w:before="100" w:beforeAutospacing="1" w:after="100" w:afterAutospacing="1"/>
              <w:jc w:val="both"/>
            </w:pPr>
          </w:p>
          <w:p w14:paraId="25387912" w14:textId="77777777" w:rsidR="00A4429E" w:rsidRPr="00A4429E" w:rsidRDefault="00A4429E" w:rsidP="00A4429E">
            <w:pPr>
              <w:spacing w:before="100" w:beforeAutospacing="1" w:after="100" w:afterAutospacing="1"/>
              <w:jc w:val="both"/>
            </w:pPr>
          </w:p>
          <w:p w14:paraId="02897731" w14:textId="77777777" w:rsidR="00A4429E" w:rsidRPr="00A4429E" w:rsidRDefault="00A4429E" w:rsidP="00A4429E">
            <w:pPr>
              <w:spacing w:before="100" w:beforeAutospacing="1" w:after="100" w:afterAutospacing="1"/>
              <w:jc w:val="both"/>
            </w:pPr>
          </w:p>
          <w:p w14:paraId="529668F5" w14:textId="64324FBE" w:rsidR="00EA238A" w:rsidRPr="00A4429E" w:rsidRDefault="00EA238A" w:rsidP="00A4429E">
            <w:pPr>
              <w:spacing w:before="100" w:beforeAutospacing="1" w:after="100" w:afterAutospacing="1"/>
              <w:jc w:val="both"/>
            </w:pPr>
          </w:p>
          <w:p w14:paraId="2F467DE8" w14:textId="77777777" w:rsidR="00A4429E" w:rsidRPr="00A4429E" w:rsidRDefault="00A4429E" w:rsidP="00A4429E">
            <w:pPr>
              <w:spacing w:before="100" w:beforeAutospacing="1" w:after="100" w:afterAutospacing="1"/>
              <w:jc w:val="both"/>
            </w:pPr>
          </w:p>
          <w:p w14:paraId="3E5905EC" w14:textId="77777777" w:rsidR="00A4429E" w:rsidRPr="00A4429E" w:rsidRDefault="00A4429E" w:rsidP="00A4429E">
            <w:pPr>
              <w:spacing w:before="100" w:beforeAutospacing="1" w:after="100" w:afterAutospacing="1"/>
              <w:jc w:val="both"/>
            </w:pPr>
          </w:p>
          <w:p w14:paraId="78450400" w14:textId="77777777" w:rsidR="00A4429E" w:rsidRPr="00A4429E" w:rsidRDefault="00A4429E" w:rsidP="00A4429E">
            <w:pPr>
              <w:spacing w:before="100" w:beforeAutospacing="1" w:after="100" w:afterAutospacing="1"/>
              <w:jc w:val="both"/>
            </w:pPr>
          </w:p>
          <w:p w14:paraId="0AB768F7" w14:textId="77777777" w:rsidR="00A4429E" w:rsidRPr="00A4429E" w:rsidRDefault="00A4429E" w:rsidP="00A4429E">
            <w:pPr>
              <w:spacing w:before="100" w:beforeAutospacing="1" w:after="100" w:afterAutospacing="1"/>
              <w:jc w:val="both"/>
            </w:pPr>
          </w:p>
          <w:p w14:paraId="39429409" w14:textId="77777777" w:rsidR="00A4429E" w:rsidRPr="00A4429E" w:rsidRDefault="00A4429E" w:rsidP="00A4429E">
            <w:pPr>
              <w:spacing w:before="100" w:beforeAutospacing="1" w:after="100" w:afterAutospacing="1"/>
              <w:jc w:val="both"/>
            </w:pPr>
          </w:p>
          <w:p w14:paraId="4A3601F9" w14:textId="7F62508A" w:rsidR="00A4429E" w:rsidRDefault="00A4429E" w:rsidP="00A4429E">
            <w:pPr>
              <w:spacing w:before="100" w:beforeAutospacing="1" w:after="100" w:afterAutospacing="1"/>
              <w:jc w:val="both"/>
            </w:pPr>
          </w:p>
          <w:p w14:paraId="79B8BDE2" w14:textId="77777777" w:rsidR="00EA238A" w:rsidRPr="00A4429E" w:rsidRDefault="00EA238A" w:rsidP="00A4429E">
            <w:pPr>
              <w:spacing w:before="100" w:beforeAutospacing="1" w:after="100" w:afterAutospacing="1"/>
              <w:jc w:val="both"/>
            </w:pPr>
          </w:p>
          <w:p w14:paraId="14F68C18" w14:textId="77777777" w:rsidR="00A4429E" w:rsidRPr="00A4429E" w:rsidRDefault="00A4429E" w:rsidP="00A4429E">
            <w:pPr>
              <w:spacing w:before="100" w:beforeAutospacing="1" w:after="100" w:afterAutospacing="1"/>
              <w:jc w:val="both"/>
            </w:pPr>
          </w:p>
          <w:p w14:paraId="51693801" w14:textId="77777777" w:rsidR="00A4429E" w:rsidRPr="00A4429E" w:rsidRDefault="00A4429E" w:rsidP="00A4429E">
            <w:pPr>
              <w:spacing w:before="100" w:beforeAutospacing="1" w:after="100" w:afterAutospacing="1"/>
              <w:jc w:val="both"/>
            </w:pPr>
          </w:p>
          <w:p w14:paraId="4C965C8C" w14:textId="77777777" w:rsidR="00A4429E" w:rsidRPr="00A4429E" w:rsidRDefault="00A4429E" w:rsidP="00A4429E">
            <w:pPr>
              <w:spacing w:before="100" w:beforeAutospacing="1" w:after="100" w:afterAutospacing="1"/>
              <w:jc w:val="both"/>
            </w:pPr>
          </w:p>
          <w:p w14:paraId="3F694D10" w14:textId="77777777" w:rsidR="00A4429E" w:rsidRPr="00A4429E" w:rsidRDefault="00A4429E" w:rsidP="00A4429E">
            <w:pPr>
              <w:spacing w:before="100" w:beforeAutospacing="1" w:after="100" w:afterAutospacing="1"/>
              <w:jc w:val="both"/>
            </w:pPr>
          </w:p>
          <w:p w14:paraId="2580088E" w14:textId="7CF45974" w:rsidR="00A4429E" w:rsidRPr="00A4429E" w:rsidRDefault="00A4429E" w:rsidP="00A4429E">
            <w:pPr>
              <w:tabs>
                <w:tab w:val="left" w:pos="1630"/>
              </w:tabs>
              <w:spacing w:before="100" w:beforeAutospacing="1" w:after="100" w:afterAutospacing="1"/>
              <w:jc w:val="both"/>
              <w:rPr>
                <w:sz w:val="2"/>
                <w:szCs w:val="2"/>
              </w:rPr>
            </w:pPr>
          </w:p>
          <w:p w14:paraId="3BD4F5B8" w14:textId="537E353B" w:rsidR="00A4429E" w:rsidRDefault="00A4429E" w:rsidP="00A4429E">
            <w:pPr>
              <w:tabs>
                <w:tab w:val="left" w:pos="1630"/>
              </w:tabs>
              <w:spacing w:before="100" w:beforeAutospacing="1" w:after="100" w:afterAutospacing="1"/>
              <w:jc w:val="both"/>
              <w:rPr>
                <w:sz w:val="2"/>
                <w:szCs w:val="2"/>
              </w:rPr>
            </w:pPr>
          </w:p>
          <w:p w14:paraId="2BCD0874" w14:textId="73CA12D1" w:rsidR="003C7A4B" w:rsidRDefault="003C7A4B" w:rsidP="00A4429E">
            <w:pPr>
              <w:tabs>
                <w:tab w:val="left" w:pos="1630"/>
              </w:tabs>
              <w:spacing w:before="100" w:beforeAutospacing="1" w:after="100" w:afterAutospacing="1"/>
              <w:jc w:val="both"/>
              <w:rPr>
                <w:sz w:val="2"/>
                <w:szCs w:val="2"/>
              </w:rPr>
            </w:pPr>
          </w:p>
          <w:p w14:paraId="2A40E379" w14:textId="16636310" w:rsidR="003C7A4B" w:rsidRDefault="003C7A4B" w:rsidP="00A4429E">
            <w:pPr>
              <w:tabs>
                <w:tab w:val="left" w:pos="1630"/>
              </w:tabs>
              <w:spacing w:before="100" w:beforeAutospacing="1" w:after="100" w:afterAutospacing="1"/>
              <w:jc w:val="both"/>
              <w:rPr>
                <w:sz w:val="2"/>
                <w:szCs w:val="2"/>
              </w:rPr>
            </w:pPr>
          </w:p>
          <w:p w14:paraId="7DDC28F0" w14:textId="021B6E03" w:rsidR="003C7A4B" w:rsidRDefault="003C7A4B" w:rsidP="00A4429E">
            <w:pPr>
              <w:tabs>
                <w:tab w:val="left" w:pos="1630"/>
              </w:tabs>
              <w:spacing w:before="100" w:beforeAutospacing="1" w:after="100" w:afterAutospacing="1"/>
              <w:jc w:val="both"/>
              <w:rPr>
                <w:sz w:val="2"/>
                <w:szCs w:val="2"/>
              </w:rPr>
            </w:pPr>
          </w:p>
          <w:p w14:paraId="71580F13" w14:textId="77777777" w:rsidR="003C7A4B" w:rsidRPr="00A4429E" w:rsidRDefault="003C7A4B" w:rsidP="00A4429E">
            <w:pPr>
              <w:tabs>
                <w:tab w:val="left" w:pos="1630"/>
              </w:tabs>
              <w:spacing w:before="100" w:beforeAutospacing="1" w:after="100" w:afterAutospacing="1"/>
              <w:jc w:val="both"/>
              <w:rPr>
                <w:sz w:val="2"/>
                <w:szCs w:val="2"/>
              </w:rPr>
            </w:pPr>
          </w:p>
          <w:p w14:paraId="770AA335" w14:textId="4122D9CC" w:rsidR="00A4429E" w:rsidRPr="00A4429E" w:rsidRDefault="00A4429E" w:rsidP="00A4429E">
            <w:pPr>
              <w:spacing w:before="100" w:beforeAutospacing="1" w:after="100" w:afterAutospacing="1"/>
              <w:jc w:val="both"/>
              <w:rPr>
                <w:rFonts w:ascii="Calibri" w:hAnsi="Calibri" w:cs="Calibri"/>
                <w:color w:val="000000"/>
                <w:sz w:val="24"/>
                <w:szCs w:val="24"/>
              </w:rPr>
            </w:pPr>
          </w:p>
        </w:tc>
      </w:tr>
      <w:tr w:rsidR="00A4429E" w:rsidRPr="00A4429E" w14:paraId="37A0B71F"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7865612" w14:textId="77777777" w:rsidR="00A4429E" w:rsidRPr="00A4429E" w:rsidRDefault="00A4429E" w:rsidP="00A4429E">
            <w:pPr>
              <w:jc w:val="both"/>
              <w:rPr>
                <w:b/>
                <w:sz w:val="28"/>
              </w:rPr>
            </w:pPr>
            <w:r w:rsidRPr="00A4429E">
              <w:rPr>
                <w:b/>
                <w:sz w:val="28"/>
              </w:rPr>
              <w:lastRenderedPageBreak/>
              <w:t xml:space="preserve">C-IV – </w:t>
            </w:r>
            <w:r w:rsidRPr="00A4429E">
              <w:rPr>
                <w:b/>
                <w:sz w:val="26"/>
                <w:szCs w:val="26"/>
              </w:rPr>
              <w:t>Materiální zabezpečení studijního programu</w:t>
            </w:r>
          </w:p>
        </w:tc>
      </w:tr>
      <w:tr w:rsidR="00A4429E" w:rsidRPr="00A4429E" w14:paraId="1F85B406" w14:textId="77777777" w:rsidTr="003C7A4B">
        <w:tc>
          <w:tcPr>
            <w:tcW w:w="3185" w:type="dxa"/>
            <w:tcBorders>
              <w:top w:val="single" w:sz="2" w:space="0" w:color="auto"/>
              <w:left w:val="single" w:sz="2" w:space="0" w:color="auto"/>
              <w:bottom w:val="single" w:sz="2" w:space="0" w:color="auto"/>
              <w:right w:val="single" w:sz="2" w:space="0" w:color="auto"/>
            </w:tcBorders>
            <w:shd w:val="clear" w:color="auto" w:fill="F7CAAC"/>
            <w:hideMark/>
          </w:tcPr>
          <w:p w14:paraId="2B9DFE26" w14:textId="77777777" w:rsidR="00A4429E" w:rsidRPr="00A4429E" w:rsidRDefault="00A4429E" w:rsidP="00A4429E">
            <w:pPr>
              <w:jc w:val="both"/>
              <w:rPr>
                <w:b/>
              </w:rPr>
            </w:pPr>
            <w:r w:rsidRPr="00A4429E">
              <w:rPr>
                <w:b/>
              </w:rPr>
              <w:t>Místo uskutečňování studijního programu</w:t>
            </w:r>
          </w:p>
        </w:tc>
        <w:tc>
          <w:tcPr>
            <w:tcW w:w="7084" w:type="dxa"/>
            <w:gridSpan w:val="10"/>
            <w:tcBorders>
              <w:top w:val="single" w:sz="2" w:space="0" w:color="auto"/>
              <w:left w:val="single" w:sz="2" w:space="0" w:color="auto"/>
              <w:bottom w:val="single" w:sz="2" w:space="0" w:color="auto"/>
              <w:right w:val="single" w:sz="2" w:space="0" w:color="auto"/>
            </w:tcBorders>
            <w:vAlign w:val="center"/>
          </w:tcPr>
          <w:p w14:paraId="672BC222" w14:textId="77777777" w:rsidR="00A4429E" w:rsidRPr="00A4429E" w:rsidRDefault="00A4429E" w:rsidP="00A4429E">
            <w:pPr>
              <w:spacing w:line="264" w:lineRule="auto"/>
            </w:pPr>
            <w:r w:rsidRPr="00A4429E">
              <w:t>Univerzita Tomáše Bati ve Zlíně</w:t>
            </w:r>
          </w:p>
          <w:p w14:paraId="14C37363" w14:textId="77777777" w:rsidR="00A4429E" w:rsidRPr="00A4429E" w:rsidRDefault="00A4429E" w:rsidP="00A4429E">
            <w:pPr>
              <w:spacing w:line="264" w:lineRule="auto"/>
            </w:pPr>
            <w:r w:rsidRPr="00A4429E">
              <w:t>Fakulta technologická</w:t>
            </w:r>
          </w:p>
          <w:p w14:paraId="292E590F" w14:textId="77777777" w:rsidR="00A4429E" w:rsidRPr="00A4429E" w:rsidRDefault="00A4429E" w:rsidP="00A4429E">
            <w:pPr>
              <w:spacing w:line="264" w:lineRule="auto"/>
            </w:pPr>
            <w:r w:rsidRPr="00A4429E">
              <w:t>Vavrečkova 275</w:t>
            </w:r>
          </w:p>
          <w:p w14:paraId="721B61D9" w14:textId="77777777" w:rsidR="00A4429E" w:rsidRPr="00A4429E" w:rsidRDefault="00A4429E" w:rsidP="00A4429E">
            <w:pPr>
              <w:spacing w:line="264" w:lineRule="auto"/>
            </w:pPr>
            <w:r w:rsidRPr="00A4429E">
              <w:t>760 01 Zlín</w:t>
            </w:r>
          </w:p>
        </w:tc>
      </w:tr>
      <w:tr w:rsidR="00A4429E" w:rsidRPr="00A4429E" w14:paraId="3A623163" w14:textId="77777777" w:rsidTr="003C7A4B">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7581D20" w14:textId="77777777" w:rsidR="00A4429E" w:rsidRPr="00A4429E" w:rsidRDefault="00A4429E" w:rsidP="00A4429E">
            <w:pPr>
              <w:jc w:val="both"/>
              <w:rPr>
                <w:b/>
              </w:rPr>
            </w:pPr>
            <w:r w:rsidRPr="00A4429E">
              <w:rPr>
                <w:b/>
              </w:rPr>
              <w:t>Kapacita výukových místností pro teoretickou výuku</w:t>
            </w:r>
          </w:p>
        </w:tc>
      </w:tr>
      <w:tr w:rsidR="00A4429E" w:rsidRPr="00A4429E" w14:paraId="73BC050A" w14:textId="77777777" w:rsidTr="003C7A4B">
        <w:trPr>
          <w:trHeight w:val="1949"/>
        </w:trPr>
        <w:tc>
          <w:tcPr>
            <w:tcW w:w="10269" w:type="dxa"/>
            <w:gridSpan w:val="11"/>
            <w:tcBorders>
              <w:top w:val="single" w:sz="4" w:space="0" w:color="auto"/>
              <w:left w:val="single" w:sz="4" w:space="0" w:color="auto"/>
              <w:bottom w:val="single" w:sz="4" w:space="0" w:color="auto"/>
              <w:right w:val="single" w:sz="4" w:space="0" w:color="auto"/>
            </w:tcBorders>
          </w:tcPr>
          <w:p w14:paraId="640D77DB" w14:textId="348FB532" w:rsidR="00A4429E" w:rsidRPr="00A4429E" w:rsidRDefault="00A73AEA" w:rsidP="00A4429E">
            <w:pPr>
              <w:spacing w:before="80" w:after="80" w:line="264" w:lineRule="auto"/>
              <w:jc w:val="both"/>
            </w:pPr>
            <w:r w:rsidRPr="00A4429E">
              <w:t xml:space="preserve">Univerzita Tomáše Bati ve Zlíně disponuje 28 velkými posluchárnami o celkové kapacitě 3103 míst. Z toho Fakulta technologická využívá </w:t>
            </w:r>
            <w:r>
              <w:t xml:space="preserve">např. </w:t>
            </w:r>
            <w:r w:rsidRPr="00A4429E">
              <w:t xml:space="preserve">dvě </w:t>
            </w:r>
            <w:r>
              <w:t xml:space="preserve">velkokapacitní přednáškové místnosti </w:t>
            </w:r>
            <w:r w:rsidRPr="00A4429E">
              <w:t xml:space="preserve">v moderní budově Laboratorního centra Fakulty technologické (LCFT). </w:t>
            </w:r>
            <w:r w:rsidR="00A4429E" w:rsidRPr="00A4429E">
              <w:t>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A4429E" w:rsidRPr="00A4429E" w14:paraId="2D846C02" w14:textId="77777777" w:rsidTr="003C7A4B">
        <w:trPr>
          <w:trHeight w:val="202"/>
        </w:trPr>
        <w:tc>
          <w:tcPr>
            <w:tcW w:w="38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1A53D6" w14:textId="77777777" w:rsidR="00A4429E" w:rsidRPr="00A4429E" w:rsidRDefault="00A4429E" w:rsidP="00A4429E">
            <w:pPr>
              <w:rPr>
                <w:b/>
              </w:rPr>
            </w:pPr>
            <w:r w:rsidRPr="00A4429E">
              <w:rPr>
                <w:b/>
              </w:rPr>
              <w:t>Z toho kapacita v prostorách v nájmu</w:t>
            </w:r>
          </w:p>
        </w:tc>
        <w:tc>
          <w:tcPr>
            <w:tcW w:w="862" w:type="dxa"/>
            <w:gridSpan w:val="3"/>
            <w:tcBorders>
              <w:top w:val="single" w:sz="4" w:space="0" w:color="auto"/>
              <w:left w:val="single" w:sz="4" w:space="0" w:color="auto"/>
              <w:bottom w:val="single" w:sz="4" w:space="0" w:color="auto"/>
              <w:right w:val="single" w:sz="4" w:space="0" w:color="auto"/>
            </w:tcBorders>
          </w:tcPr>
          <w:p w14:paraId="000EEE52" w14:textId="77777777" w:rsidR="00A4429E" w:rsidRPr="00A4429E" w:rsidRDefault="00A4429E" w:rsidP="00A4429E">
            <w:r w:rsidRPr="00A4429E">
              <w:t>0</w:t>
            </w:r>
          </w:p>
        </w:tc>
        <w:tc>
          <w:tcPr>
            <w:tcW w:w="235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D96E65" w14:textId="77777777" w:rsidR="00A4429E" w:rsidRPr="00A4429E" w:rsidRDefault="00A4429E" w:rsidP="00A4429E">
            <w:pPr>
              <w:rPr>
                <w:b/>
                <w:shd w:val="clear" w:color="auto" w:fill="F7CAAC"/>
              </w:rPr>
            </w:pPr>
            <w:r w:rsidRPr="00A4429E">
              <w:rPr>
                <w:b/>
                <w:shd w:val="clear" w:color="auto" w:fill="F7CAAC"/>
              </w:rPr>
              <w:t>Doba platnosti nájmu</w:t>
            </w:r>
          </w:p>
        </w:tc>
        <w:tc>
          <w:tcPr>
            <w:tcW w:w="3241" w:type="dxa"/>
            <w:gridSpan w:val="3"/>
            <w:tcBorders>
              <w:top w:val="single" w:sz="4" w:space="0" w:color="auto"/>
              <w:left w:val="single" w:sz="4" w:space="0" w:color="auto"/>
              <w:bottom w:val="single" w:sz="4" w:space="0" w:color="auto"/>
              <w:right w:val="single" w:sz="4" w:space="0" w:color="auto"/>
            </w:tcBorders>
          </w:tcPr>
          <w:p w14:paraId="4B6CF1C8" w14:textId="77777777" w:rsidR="00A4429E" w:rsidRPr="00A4429E" w:rsidRDefault="00A4429E" w:rsidP="00A4429E"/>
        </w:tc>
      </w:tr>
      <w:tr w:rsidR="00A4429E" w:rsidRPr="00A4429E" w14:paraId="77F45E54" w14:textId="77777777" w:rsidTr="003C7A4B">
        <w:trPr>
          <w:trHeight w:val="139"/>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C306736" w14:textId="77777777" w:rsidR="00A4429E" w:rsidRPr="00A4429E" w:rsidRDefault="00A4429E" w:rsidP="00A4429E">
            <w:r w:rsidRPr="00A4429E">
              <w:rPr>
                <w:b/>
              </w:rPr>
              <w:t>Kapacita a popis odborné učebny</w:t>
            </w:r>
          </w:p>
        </w:tc>
      </w:tr>
      <w:tr w:rsidR="00A4429E" w:rsidRPr="00A4429E" w14:paraId="761EDD13" w14:textId="77777777" w:rsidTr="003C7A4B">
        <w:trPr>
          <w:trHeight w:val="934"/>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14:paraId="74D3A2F1" w14:textId="3E75E2CF" w:rsidR="00A4429E" w:rsidRPr="00A4429E" w:rsidRDefault="00A4429E" w:rsidP="004B2751">
            <w:pPr>
              <w:spacing w:before="80" w:after="80" w:line="264" w:lineRule="auto"/>
              <w:jc w:val="both"/>
            </w:pPr>
            <w:r w:rsidRPr="00A4429E">
              <w:t>Laboratoře pro výuku potravinářských</w:t>
            </w:r>
            <w:r w:rsidR="004B2751">
              <w:t xml:space="preserve"> a gastronomických</w:t>
            </w:r>
            <w:r w:rsidRPr="00A4429E">
              <w:t xml:space="preserve"> </w:t>
            </w:r>
            <w:r w:rsidR="006107E1" w:rsidRPr="00A4429E">
              <w:t>technologií – celkově</w:t>
            </w:r>
            <w:r w:rsidRPr="00A4429E">
              <w:t xml:space="preserve"> komplex </w:t>
            </w:r>
            <w:r w:rsidR="004B2751">
              <w:t>8</w:t>
            </w:r>
            <w:r w:rsidRPr="00A4429E">
              <w:t xml:space="preserve"> laboratoří s vybavením umožňujícím výrobu většiny mlékárenských, masných, pekárenských a cukrovinkářských výrobků. Jedna z laboratoří je určena pro výrobu alkoholických a ne</w:t>
            </w:r>
            <w:r w:rsidR="004B2751">
              <w:t>alkoholických nápojů. Unikátní je laboratoř gastronomických technologií určená pro technologii pokrmů a molekulární gastronomii. Každá z 8</w:t>
            </w:r>
            <w:r w:rsidRPr="00A4429E">
              <w:t xml:space="preserve"> laboratoří je určena pro 12 studentů. </w:t>
            </w:r>
          </w:p>
        </w:tc>
      </w:tr>
      <w:tr w:rsidR="00A4429E" w:rsidRPr="00A4429E" w14:paraId="37DF2BA3" w14:textId="77777777" w:rsidTr="003C7A4B">
        <w:trPr>
          <w:trHeight w:val="166"/>
        </w:trPr>
        <w:tc>
          <w:tcPr>
            <w:tcW w:w="38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1426E7" w14:textId="77777777" w:rsidR="00A4429E" w:rsidRPr="00A4429E" w:rsidRDefault="00A4429E" w:rsidP="00A4429E">
            <w:r w:rsidRPr="00A4429E">
              <w:rPr>
                <w:b/>
              </w:rPr>
              <w:t>Z toho kapacita v prostorách v nájmu</w:t>
            </w:r>
          </w:p>
        </w:tc>
        <w:tc>
          <w:tcPr>
            <w:tcW w:w="862" w:type="dxa"/>
            <w:gridSpan w:val="3"/>
            <w:tcBorders>
              <w:top w:val="single" w:sz="4" w:space="0" w:color="auto"/>
              <w:left w:val="single" w:sz="4" w:space="0" w:color="auto"/>
              <w:bottom w:val="single" w:sz="4" w:space="0" w:color="auto"/>
              <w:right w:val="single" w:sz="4" w:space="0" w:color="auto"/>
            </w:tcBorders>
          </w:tcPr>
          <w:p w14:paraId="35252F48" w14:textId="77777777" w:rsidR="00A4429E" w:rsidRPr="00A4429E" w:rsidRDefault="00A4429E" w:rsidP="00A4429E">
            <w:r w:rsidRPr="00A4429E">
              <w:t>0</w:t>
            </w:r>
          </w:p>
        </w:tc>
        <w:tc>
          <w:tcPr>
            <w:tcW w:w="235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939BF2" w14:textId="77777777" w:rsidR="00A4429E" w:rsidRPr="00A4429E" w:rsidRDefault="00A4429E" w:rsidP="00A4429E">
            <w:r w:rsidRPr="00A4429E">
              <w:rPr>
                <w:b/>
                <w:shd w:val="clear" w:color="auto" w:fill="F7CAAC"/>
              </w:rPr>
              <w:t>Doba platnosti nájmu</w:t>
            </w:r>
          </w:p>
        </w:tc>
        <w:tc>
          <w:tcPr>
            <w:tcW w:w="3241" w:type="dxa"/>
            <w:gridSpan w:val="3"/>
            <w:tcBorders>
              <w:top w:val="single" w:sz="4" w:space="0" w:color="auto"/>
              <w:left w:val="single" w:sz="4" w:space="0" w:color="auto"/>
              <w:bottom w:val="single" w:sz="4" w:space="0" w:color="auto"/>
              <w:right w:val="single" w:sz="4" w:space="0" w:color="auto"/>
            </w:tcBorders>
          </w:tcPr>
          <w:p w14:paraId="2FD274FF" w14:textId="77777777" w:rsidR="00A4429E" w:rsidRPr="00A4429E" w:rsidRDefault="00A4429E" w:rsidP="00A4429E"/>
        </w:tc>
      </w:tr>
      <w:tr w:rsidR="00A4429E" w:rsidRPr="00A4429E" w14:paraId="32640391"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799CD42" w14:textId="77777777" w:rsidR="00A4429E" w:rsidRPr="00A4429E" w:rsidRDefault="00A4429E" w:rsidP="00A4429E">
            <w:r w:rsidRPr="00A4429E">
              <w:rPr>
                <w:b/>
              </w:rPr>
              <w:t>Kapacita a popis odborné učebny</w:t>
            </w:r>
          </w:p>
        </w:tc>
      </w:tr>
      <w:tr w:rsidR="00A4429E" w:rsidRPr="00A4429E" w14:paraId="39C7F6C2" w14:textId="77777777" w:rsidTr="003C7A4B">
        <w:trPr>
          <w:trHeight w:val="668"/>
        </w:trPr>
        <w:tc>
          <w:tcPr>
            <w:tcW w:w="10269" w:type="dxa"/>
            <w:gridSpan w:val="11"/>
            <w:tcBorders>
              <w:top w:val="single" w:sz="4" w:space="0" w:color="auto"/>
              <w:left w:val="single" w:sz="4" w:space="0" w:color="auto"/>
              <w:bottom w:val="single" w:sz="4" w:space="0" w:color="auto"/>
              <w:right w:val="single" w:sz="4" w:space="0" w:color="auto"/>
            </w:tcBorders>
          </w:tcPr>
          <w:p w14:paraId="41E99A0F" w14:textId="61781DED" w:rsidR="00A4429E" w:rsidRPr="00A4429E" w:rsidRDefault="00A4429E" w:rsidP="00A4429E">
            <w:pPr>
              <w:spacing w:before="80" w:after="80" w:line="264" w:lineRule="auto"/>
              <w:jc w:val="both"/>
              <w:rPr>
                <w:b/>
              </w:rPr>
            </w:pPr>
            <w:r w:rsidRPr="00A4429E">
              <w:t xml:space="preserve">Laboratoře mikrobiologie a molekulární </w:t>
            </w:r>
            <w:r w:rsidR="00455BC7" w:rsidRPr="00A4429E">
              <w:t>biologie – celková</w:t>
            </w:r>
            <w:r w:rsidRPr="00A4429E">
              <w:t xml:space="preserve"> kapacita 24 míst, laboratoře jsou vybaveny mikroskopy, laminárními boxy, zařízeními pro kultivaci, filtračními zařízeními, přístroji pro sledování růstu mikroorganismů, PCR, qPCR, DGGE, pipetovacím robotem, dokumentačním systémem.</w:t>
            </w:r>
          </w:p>
        </w:tc>
      </w:tr>
      <w:tr w:rsidR="00A4429E" w:rsidRPr="00A4429E" w14:paraId="3CB12439" w14:textId="77777777" w:rsidTr="003C7A4B">
        <w:trPr>
          <w:trHeight w:val="239"/>
        </w:trPr>
        <w:tc>
          <w:tcPr>
            <w:tcW w:w="3816"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47524AFD" w14:textId="77777777" w:rsidR="00A4429E" w:rsidRPr="00A4429E" w:rsidRDefault="00A4429E" w:rsidP="00A4429E">
            <w:r w:rsidRPr="00A4429E">
              <w:rPr>
                <w:b/>
              </w:rPr>
              <w:t>Z toho kapacita v prostorách v nájmu</w:t>
            </w:r>
          </w:p>
        </w:tc>
        <w:tc>
          <w:tcPr>
            <w:tcW w:w="862" w:type="dxa"/>
            <w:gridSpan w:val="3"/>
            <w:tcBorders>
              <w:top w:val="single" w:sz="4" w:space="0" w:color="auto"/>
              <w:left w:val="single" w:sz="4" w:space="0" w:color="auto"/>
              <w:bottom w:val="single" w:sz="4" w:space="0" w:color="auto"/>
              <w:right w:val="single" w:sz="4" w:space="0" w:color="auto"/>
            </w:tcBorders>
          </w:tcPr>
          <w:p w14:paraId="3B13B5EF" w14:textId="77777777" w:rsidR="00A4429E" w:rsidRPr="00A4429E" w:rsidRDefault="00A4429E" w:rsidP="00A4429E">
            <w:r w:rsidRPr="00A4429E">
              <w:t>0</w:t>
            </w:r>
          </w:p>
        </w:tc>
        <w:tc>
          <w:tcPr>
            <w:tcW w:w="2460"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7E376C7C" w14:textId="77777777" w:rsidR="00A4429E" w:rsidRPr="00A4429E" w:rsidRDefault="00A4429E" w:rsidP="00A4429E">
            <w:r w:rsidRPr="00A4429E">
              <w:rPr>
                <w:b/>
                <w:shd w:val="clear" w:color="auto" w:fill="F7CAAC"/>
              </w:rPr>
              <w:t>Doba platnosti nájmu</w:t>
            </w:r>
          </w:p>
        </w:tc>
        <w:tc>
          <w:tcPr>
            <w:tcW w:w="3131" w:type="dxa"/>
            <w:tcBorders>
              <w:top w:val="single" w:sz="4" w:space="0" w:color="auto"/>
              <w:left w:val="single" w:sz="4" w:space="0" w:color="auto"/>
              <w:bottom w:val="single" w:sz="4" w:space="0" w:color="auto"/>
              <w:right w:val="single" w:sz="4" w:space="0" w:color="auto"/>
            </w:tcBorders>
          </w:tcPr>
          <w:p w14:paraId="2F49C902" w14:textId="77777777" w:rsidR="00A4429E" w:rsidRPr="00A4429E" w:rsidRDefault="00A4429E" w:rsidP="00A4429E"/>
        </w:tc>
      </w:tr>
      <w:tr w:rsidR="00A4429E" w:rsidRPr="00A4429E" w14:paraId="6954456F" w14:textId="77777777" w:rsidTr="003C7A4B">
        <w:trPr>
          <w:trHeight w:val="285"/>
        </w:trPr>
        <w:tc>
          <w:tcPr>
            <w:tcW w:w="10269" w:type="dxa"/>
            <w:gridSpan w:val="11"/>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72C77805" w14:textId="77777777" w:rsidR="00A4429E" w:rsidRPr="00A4429E" w:rsidRDefault="00A4429E" w:rsidP="00A4429E">
            <w:r w:rsidRPr="00A4429E">
              <w:rPr>
                <w:b/>
              </w:rPr>
              <w:t>Kapacita a popis odborné učebny</w:t>
            </w:r>
          </w:p>
        </w:tc>
      </w:tr>
      <w:tr w:rsidR="00A4429E" w:rsidRPr="00A4429E" w14:paraId="3E90A4C9" w14:textId="77777777" w:rsidTr="003C7A4B">
        <w:trPr>
          <w:trHeight w:val="417"/>
        </w:trPr>
        <w:tc>
          <w:tcPr>
            <w:tcW w:w="10269" w:type="dxa"/>
            <w:gridSpan w:val="11"/>
            <w:tcBorders>
              <w:top w:val="single" w:sz="4" w:space="0" w:color="auto"/>
              <w:left w:val="single" w:sz="4" w:space="0" w:color="auto"/>
              <w:bottom w:val="single" w:sz="4" w:space="0" w:color="auto"/>
              <w:right w:val="single" w:sz="4" w:space="0" w:color="auto"/>
            </w:tcBorders>
          </w:tcPr>
          <w:p w14:paraId="60F8A9A2" w14:textId="05DA423A" w:rsidR="00A4429E" w:rsidRPr="00A4429E" w:rsidRDefault="00A4429E" w:rsidP="00A4429E">
            <w:pPr>
              <w:spacing w:before="80" w:after="80" w:line="264" w:lineRule="auto"/>
              <w:jc w:val="both"/>
            </w:pPr>
            <w:r w:rsidRPr="00A4429E">
              <w:t xml:space="preserve">Laboratoře pro senzorické hodnocení </w:t>
            </w:r>
            <w:r w:rsidR="00455BC7" w:rsidRPr="00A4429E">
              <w:t>potravin – celková</w:t>
            </w:r>
            <w:r w:rsidRPr="00A4429E">
              <w:t xml:space="preserve"> kapacita 12 míst, odpovídající laboratorní vybavení pro praktika ze senzorické analýzy. Tato laboratoř splňuje požadavky české technické normy ČSN EN ISO 8589 (Obecné pokyny pro uspořádání senzorického pracoviště).</w:t>
            </w:r>
          </w:p>
        </w:tc>
      </w:tr>
      <w:tr w:rsidR="00A4429E" w:rsidRPr="00A4429E" w14:paraId="186A2C0B" w14:textId="77777777" w:rsidTr="003C7A4B">
        <w:trPr>
          <w:trHeight w:val="135"/>
        </w:trPr>
        <w:tc>
          <w:tcPr>
            <w:tcW w:w="381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0E934D" w14:textId="77777777" w:rsidR="00A4429E" w:rsidRPr="00A4429E" w:rsidRDefault="00A4429E" w:rsidP="00A4429E">
            <w:pPr>
              <w:rPr>
                <w:b/>
              </w:rPr>
            </w:pPr>
            <w:r w:rsidRPr="00A4429E">
              <w:rPr>
                <w:b/>
              </w:rPr>
              <w:t>Z toho kapacita v prostorách v nájmu</w:t>
            </w:r>
          </w:p>
        </w:tc>
        <w:tc>
          <w:tcPr>
            <w:tcW w:w="913" w:type="dxa"/>
            <w:gridSpan w:val="5"/>
            <w:tcBorders>
              <w:top w:val="single" w:sz="4" w:space="0" w:color="auto"/>
              <w:left w:val="single" w:sz="4" w:space="0" w:color="auto"/>
              <w:bottom w:val="single" w:sz="4" w:space="0" w:color="auto"/>
              <w:right w:val="single" w:sz="4" w:space="0" w:color="auto"/>
            </w:tcBorders>
          </w:tcPr>
          <w:p w14:paraId="2035DA79" w14:textId="77777777" w:rsidR="00A4429E" w:rsidRPr="00A4429E" w:rsidRDefault="00A4429E" w:rsidP="00A4429E">
            <w:r w:rsidRPr="00A4429E">
              <w:t>0</w:t>
            </w:r>
          </w:p>
        </w:tc>
        <w:tc>
          <w:tcPr>
            <w:tcW w:w="238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0B2434" w14:textId="77777777" w:rsidR="00A4429E" w:rsidRPr="00A4429E" w:rsidRDefault="00A4429E" w:rsidP="00A4429E">
            <w:pPr>
              <w:rPr>
                <w:b/>
              </w:rPr>
            </w:pPr>
            <w:r w:rsidRPr="00A4429E">
              <w:rPr>
                <w:b/>
                <w:shd w:val="clear" w:color="auto" w:fill="F7CAAC"/>
              </w:rPr>
              <w:t>Doba platnosti nájmu</w:t>
            </w:r>
          </w:p>
        </w:tc>
        <w:tc>
          <w:tcPr>
            <w:tcW w:w="3158" w:type="dxa"/>
            <w:gridSpan w:val="2"/>
            <w:tcBorders>
              <w:top w:val="single" w:sz="4" w:space="0" w:color="auto"/>
              <w:left w:val="single" w:sz="4" w:space="0" w:color="auto"/>
              <w:bottom w:val="single" w:sz="4" w:space="0" w:color="auto"/>
              <w:right w:val="single" w:sz="4" w:space="0" w:color="auto"/>
            </w:tcBorders>
          </w:tcPr>
          <w:p w14:paraId="3F78CD56" w14:textId="77777777" w:rsidR="00A4429E" w:rsidRPr="00A4429E" w:rsidRDefault="00A4429E" w:rsidP="00A4429E">
            <w:pPr>
              <w:rPr>
                <w:b/>
              </w:rPr>
            </w:pPr>
          </w:p>
        </w:tc>
      </w:tr>
      <w:tr w:rsidR="00A4429E" w:rsidRPr="00A4429E" w14:paraId="74F61703"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tcPr>
          <w:p w14:paraId="3C2866A2" w14:textId="77777777" w:rsidR="00A4429E" w:rsidRPr="00A4429E" w:rsidRDefault="00A4429E" w:rsidP="00A4429E">
            <w:pPr>
              <w:rPr>
                <w:b/>
              </w:rPr>
            </w:pPr>
            <w:r w:rsidRPr="00A4429E">
              <w:rPr>
                <w:b/>
              </w:rPr>
              <w:t>Kapacita a popis odborné učebny</w:t>
            </w:r>
          </w:p>
        </w:tc>
      </w:tr>
      <w:tr w:rsidR="00A4429E" w:rsidRPr="00A4429E" w14:paraId="17BC2D8D"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auto"/>
          </w:tcPr>
          <w:p w14:paraId="1FDDB6D8" w14:textId="1960C0D1" w:rsidR="00A4429E" w:rsidRPr="00A4429E" w:rsidRDefault="00A4429E" w:rsidP="00A4429E">
            <w:pPr>
              <w:spacing w:before="80" w:after="80" w:line="264" w:lineRule="auto"/>
              <w:jc w:val="both"/>
              <w:rPr>
                <w:b/>
              </w:rPr>
            </w:pPr>
            <w:r w:rsidRPr="00A4429E">
              <w:t xml:space="preserve">Speciální laboratoře, kde jsou umístěny pokročilé analytické </w:t>
            </w:r>
            <w:r w:rsidR="00455BC7" w:rsidRPr="00A4429E">
              <w:t>přístroje – ICPMS</w:t>
            </w:r>
            <w:r w:rsidRPr="00A4429E">
              <w:t>, LCMS, GCMS, … Laboratoře slouží pro individuální výuku a studentskou projektovou činnost.</w:t>
            </w:r>
          </w:p>
        </w:tc>
      </w:tr>
      <w:tr w:rsidR="00A4429E" w:rsidRPr="00A4429E" w14:paraId="057DB30B" w14:textId="77777777" w:rsidTr="003C7A4B">
        <w:trPr>
          <w:trHeight w:val="135"/>
        </w:trPr>
        <w:tc>
          <w:tcPr>
            <w:tcW w:w="3827" w:type="dxa"/>
            <w:gridSpan w:val="3"/>
            <w:tcBorders>
              <w:top w:val="single" w:sz="4" w:space="0" w:color="auto"/>
              <w:left w:val="single" w:sz="4" w:space="0" w:color="auto"/>
              <w:bottom w:val="single" w:sz="4" w:space="0" w:color="auto"/>
              <w:right w:val="single" w:sz="4" w:space="0" w:color="auto"/>
            </w:tcBorders>
            <w:shd w:val="clear" w:color="auto" w:fill="F7CAAC"/>
          </w:tcPr>
          <w:p w14:paraId="292C2CBA" w14:textId="77777777" w:rsidR="00A4429E" w:rsidRPr="00A4429E" w:rsidRDefault="00A4429E" w:rsidP="00A4429E">
            <w:pPr>
              <w:rPr>
                <w:b/>
              </w:rPr>
            </w:pPr>
            <w:r w:rsidRPr="00A4429E">
              <w:rPr>
                <w:b/>
              </w:rPr>
              <w:t>Z toho kapacita v prostorách v nájmu</w:t>
            </w:r>
          </w:p>
        </w:tc>
        <w:tc>
          <w:tcPr>
            <w:tcW w:w="867" w:type="dxa"/>
            <w:gridSpan w:val="3"/>
            <w:tcBorders>
              <w:top w:val="single" w:sz="4" w:space="0" w:color="auto"/>
              <w:left w:val="single" w:sz="4" w:space="0" w:color="auto"/>
              <w:bottom w:val="single" w:sz="4" w:space="0" w:color="auto"/>
              <w:right w:val="single" w:sz="4" w:space="0" w:color="auto"/>
            </w:tcBorders>
            <w:shd w:val="clear" w:color="auto" w:fill="auto"/>
          </w:tcPr>
          <w:p w14:paraId="1EBC9F62" w14:textId="77777777" w:rsidR="00A4429E" w:rsidRPr="00A4429E" w:rsidRDefault="00A4429E" w:rsidP="00A4429E">
            <w:r w:rsidRPr="00A4429E">
              <w:t>0</w:t>
            </w:r>
          </w:p>
        </w:tc>
        <w:tc>
          <w:tcPr>
            <w:tcW w:w="2444" w:type="dxa"/>
            <w:gridSpan w:val="4"/>
            <w:tcBorders>
              <w:top w:val="single" w:sz="4" w:space="0" w:color="auto"/>
              <w:left w:val="single" w:sz="4" w:space="0" w:color="auto"/>
              <w:bottom w:val="single" w:sz="4" w:space="0" w:color="auto"/>
              <w:right w:val="single" w:sz="4" w:space="0" w:color="auto"/>
            </w:tcBorders>
            <w:shd w:val="clear" w:color="auto" w:fill="F7CAAC"/>
          </w:tcPr>
          <w:p w14:paraId="453B34D7" w14:textId="77777777" w:rsidR="00A4429E" w:rsidRPr="00A4429E" w:rsidRDefault="00A4429E" w:rsidP="00A4429E">
            <w:pPr>
              <w:rPr>
                <w:b/>
              </w:rPr>
            </w:pPr>
            <w:r w:rsidRPr="00A4429E">
              <w:rPr>
                <w:b/>
                <w:shd w:val="clear" w:color="auto" w:fill="F7CAAC"/>
              </w:rPr>
              <w:t>Doba platnosti nájmu</w:t>
            </w:r>
          </w:p>
        </w:tc>
        <w:tc>
          <w:tcPr>
            <w:tcW w:w="3131" w:type="dxa"/>
            <w:tcBorders>
              <w:top w:val="single" w:sz="4" w:space="0" w:color="auto"/>
              <w:left w:val="single" w:sz="4" w:space="0" w:color="auto"/>
              <w:bottom w:val="single" w:sz="4" w:space="0" w:color="auto"/>
              <w:right w:val="single" w:sz="4" w:space="0" w:color="auto"/>
            </w:tcBorders>
            <w:shd w:val="clear" w:color="auto" w:fill="auto"/>
          </w:tcPr>
          <w:p w14:paraId="0B66E577" w14:textId="77777777" w:rsidR="00A4429E" w:rsidRPr="00A4429E" w:rsidRDefault="00A4429E" w:rsidP="00A4429E">
            <w:pPr>
              <w:rPr>
                <w:b/>
              </w:rPr>
            </w:pPr>
          </w:p>
        </w:tc>
      </w:tr>
      <w:tr w:rsidR="00A4429E" w:rsidRPr="00A4429E" w14:paraId="38362CB8"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tcPr>
          <w:p w14:paraId="424A51F0" w14:textId="77777777" w:rsidR="00A4429E" w:rsidRPr="00A4429E" w:rsidRDefault="00A4429E" w:rsidP="00A4429E">
            <w:pPr>
              <w:rPr>
                <w:b/>
              </w:rPr>
            </w:pPr>
            <w:r w:rsidRPr="00A4429E">
              <w:rPr>
                <w:b/>
              </w:rPr>
              <w:t>Kapacita a popis odborné učebny</w:t>
            </w:r>
          </w:p>
        </w:tc>
      </w:tr>
      <w:tr w:rsidR="00A4429E" w:rsidRPr="00A4429E" w14:paraId="6CE5DEA0" w14:textId="77777777" w:rsidTr="003C7A4B">
        <w:trPr>
          <w:trHeight w:val="1354"/>
        </w:trPr>
        <w:tc>
          <w:tcPr>
            <w:tcW w:w="10269" w:type="dxa"/>
            <w:gridSpan w:val="11"/>
            <w:tcBorders>
              <w:top w:val="single" w:sz="4" w:space="0" w:color="auto"/>
              <w:left w:val="single" w:sz="4" w:space="0" w:color="auto"/>
              <w:bottom w:val="single" w:sz="4" w:space="0" w:color="auto"/>
              <w:right w:val="single" w:sz="4" w:space="0" w:color="auto"/>
            </w:tcBorders>
            <w:shd w:val="clear" w:color="auto" w:fill="auto"/>
          </w:tcPr>
          <w:p w14:paraId="115E6218" w14:textId="5AB183E5" w:rsidR="00A4429E" w:rsidRPr="00A4429E" w:rsidRDefault="00A4429E" w:rsidP="004B2751">
            <w:pPr>
              <w:spacing w:before="80" w:after="80" w:line="264" w:lineRule="auto"/>
              <w:jc w:val="both"/>
              <w:rPr>
                <w:b/>
              </w:rPr>
            </w:pPr>
            <w:r w:rsidRPr="00A4429E">
              <w:t xml:space="preserve">Materiální zabezpečení studijního programu </w:t>
            </w:r>
            <w:r w:rsidR="0069067B" w:rsidRPr="0069067B">
              <w:rPr>
                <w:lang w:val="en-GB"/>
              </w:rPr>
              <w:t>Chemistry, Technology and Analysis of Food</w:t>
            </w:r>
            <w:r w:rsidR="0069067B" w:rsidRPr="00A4429E">
              <w:t xml:space="preserve"> </w:t>
            </w:r>
            <w:r w:rsidRPr="00A4429E">
              <w:t xml:space="preserve">je na FT UTB ve Zlíně zabezpečeno </w:t>
            </w:r>
            <w:r w:rsidR="004B2751" w:rsidRPr="00A4429E">
              <w:t xml:space="preserve">Ústavem analýzy a chemie potravin, </w:t>
            </w:r>
            <w:r w:rsidRPr="00A4429E">
              <w:t xml:space="preserve">Ústavem technologie potravin, Ústavem chemie a Ústavem inženýrství ochrany životního prostředí. V případě souvisejících mezioborových oblastí, se na materiálním zabezpečení programu podílejí také další ústavy FT. Více informací o využívaném přístrojovém vybavení v rámci daných ústavů je k dispozici na odkazu </w:t>
            </w:r>
            <w:hyperlink r:id="rId72" w:history="1">
              <w:r w:rsidRPr="00A4429E">
                <w:rPr>
                  <w:color w:val="0000FF" w:themeColor="hyperlink"/>
                  <w:u w:val="single"/>
                </w:rPr>
                <w:t>https://ft.utb.cz/veda-a-vyzkum/vedecko-vyzkumna-cinnost/vybaveni/</w:t>
              </w:r>
            </w:hyperlink>
            <w:r w:rsidRPr="00A4429E">
              <w:t>.</w:t>
            </w:r>
          </w:p>
        </w:tc>
      </w:tr>
      <w:tr w:rsidR="00A4429E" w:rsidRPr="00A4429E" w14:paraId="1E2EB3F3" w14:textId="77777777" w:rsidTr="003C7A4B">
        <w:trPr>
          <w:trHeight w:val="135"/>
        </w:trPr>
        <w:tc>
          <w:tcPr>
            <w:tcW w:w="3827" w:type="dxa"/>
            <w:gridSpan w:val="3"/>
            <w:tcBorders>
              <w:top w:val="single" w:sz="4" w:space="0" w:color="auto"/>
              <w:left w:val="single" w:sz="4" w:space="0" w:color="auto"/>
              <w:bottom w:val="single" w:sz="4" w:space="0" w:color="auto"/>
              <w:right w:val="single" w:sz="4" w:space="0" w:color="auto"/>
            </w:tcBorders>
            <w:shd w:val="clear" w:color="auto" w:fill="F7CAAC"/>
          </w:tcPr>
          <w:p w14:paraId="499A8AE6" w14:textId="77777777" w:rsidR="00A4429E" w:rsidRPr="00A4429E" w:rsidRDefault="00A4429E" w:rsidP="00A4429E">
            <w:pPr>
              <w:rPr>
                <w:b/>
              </w:rPr>
            </w:pPr>
            <w:r w:rsidRPr="00A4429E">
              <w:rPr>
                <w:b/>
              </w:rPr>
              <w:t>Z toho kapacita v prostorách v nájmu</w:t>
            </w:r>
          </w:p>
        </w:tc>
        <w:tc>
          <w:tcPr>
            <w:tcW w:w="867" w:type="dxa"/>
            <w:gridSpan w:val="3"/>
            <w:tcBorders>
              <w:top w:val="single" w:sz="4" w:space="0" w:color="auto"/>
              <w:left w:val="single" w:sz="4" w:space="0" w:color="auto"/>
              <w:bottom w:val="single" w:sz="4" w:space="0" w:color="auto"/>
              <w:right w:val="single" w:sz="4" w:space="0" w:color="auto"/>
            </w:tcBorders>
            <w:shd w:val="clear" w:color="auto" w:fill="auto"/>
          </w:tcPr>
          <w:p w14:paraId="48CF6D40" w14:textId="77777777" w:rsidR="00A4429E" w:rsidRPr="00A4429E" w:rsidRDefault="00A4429E" w:rsidP="00A4429E">
            <w:r w:rsidRPr="00A4429E">
              <w:t>0</w:t>
            </w:r>
          </w:p>
        </w:tc>
        <w:tc>
          <w:tcPr>
            <w:tcW w:w="2444" w:type="dxa"/>
            <w:gridSpan w:val="4"/>
            <w:tcBorders>
              <w:top w:val="single" w:sz="4" w:space="0" w:color="auto"/>
              <w:left w:val="single" w:sz="4" w:space="0" w:color="auto"/>
              <w:bottom w:val="single" w:sz="4" w:space="0" w:color="auto"/>
              <w:right w:val="single" w:sz="4" w:space="0" w:color="auto"/>
            </w:tcBorders>
            <w:shd w:val="clear" w:color="auto" w:fill="F7CAAC"/>
          </w:tcPr>
          <w:p w14:paraId="589F05F7" w14:textId="77777777" w:rsidR="00A4429E" w:rsidRPr="00A4429E" w:rsidRDefault="00A4429E" w:rsidP="00A4429E">
            <w:pPr>
              <w:rPr>
                <w:b/>
              </w:rPr>
            </w:pPr>
            <w:r w:rsidRPr="00A4429E">
              <w:rPr>
                <w:b/>
                <w:shd w:val="clear" w:color="auto" w:fill="F7CAAC"/>
              </w:rPr>
              <w:t>Doba platnosti nájmu</w:t>
            </w:r>
          </w:p>
        </w:tc>
        <w:tc>
          <w:tcPr>
            <w:tcW w:w="3131" w:type="dxa"/>
            <w:tcBorders>
              <w:top w:val="single" w:sz="4" w:space="0" w:color="auto"/>
              <w:left w:val="single" w:sz="4" w:space="0" w:color="auto"/>
              <w:bottom w:val="single" w:sz="4" w:space="0" w:color="auto"/>
              <w:right w:val="single" w:sz="4" w:space="0" w:color="auto"/>
            </w:tcBorders>
            <w:shd w:val="clear" w:color="auto" w:fill="auto"/>
          </w:tcPr>
          <w:p w14:paraId="67B4CD23" w14:textId="77777777" w:rsidR="00A4429E" w:rsidRPr="00A4429E" w:rsidRDefault="00A4429E" w:rsidP="00A4429E">
            <w:pPr>
              <w:rPr>
                <w:b/>
              </w:rPr>
            </w:pPr>
          </w:p>
        </w:tc>
      </w:tr>
      <w:tr w:rsidR="00A4429E" w:rsidRPr="00A4429E" w14:paraId="010C872F" w14:textId="77777777" w:rsidTr="003C7A4B">
        <w:trPr>
          <w:trHeight w:val="13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0BA2AE7" w14:textId="77777777" w:rsidR="00A4429E" w:rsidRPr="00A4429E" w:rsidRDefault="00A4429E" w:rsidP="00A4429E">
            <w:pPr>
              <w:rPr>
                <w:b/>
              </w:rPr>
            </w:pPr>
            <w:r w:rsidRPr="00A4429E">
              <w:rPr>
                <w:b/>
              </w:rPr>
              <w:t xml:space="preserve">Vyjádření orgánu </w:t>
            </w:r>
            <w:r w:rsidRPr="00A4429E">
              <w:rPr>
                <w:b/>
                <w:shd w:val="clear" w:color="auto" w:fill="F7CAAC"/>
              </w:rPr>
              <w:t>hygienické služby ze dne</w:t>
            </w:r>
          </w:p>
        </w:tc>
      </w:tr>
      <w:tr w:rsidR="00A4429E" w:rsidRPr="00A4429E" w14:paraId="2C0B777F" w14:textId="77777777" w:rsidTr="003C7A4B">
        <w:trPr>
          <w:trHeight w:val="301"/>
        </w:trPr>
        <w:tc>
          <w:tcPr>
            <w:tcW w:w="10269" w:type="dxa"/>
            <w:gridSpan w:val="11"/>
            <w:tcBorders>
              <w:top w:val="single" w:sz="4" w:space="0" w:color="auto"/>
              <w:left w:val="single" w:sz="4" w:space="0" w:color="auto"/>
              <w:bottom w:val="single" w:sz="4" w:space="0" w:color="auto"/>
              <w:right w:val="single" w:sz="4" w:space="0" w:color="auto"/>
            </w:tcBorders>
          </w:tcPr>
          <w:p w14:paraId="58AAD071" w14:textId="77777777" w:rsidR="00A4429E" w:rsidRPr="00A4429E" w:rsidRDefault="00A4429E" w:rsidP="00A4429E">
            <w:r w:rsidRPr="00A4429E">
              <w:t>---</w:t>
            </w:r>
          </w:p>
        </w:tc>
      </w:tr>
      <w:tr w:rsidR="00A4429E" w:rsidRPr="00A4429E" w14:paraId="05649BDE" w14:textId="77777777" w:rsidTr="003C7A4B">
        <w:trPr>
          <w:trHeight w:val="20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EF418B4" w14:textId="77777777" w:rsidR="00A4429E" w:rsidRPr="00A4429E" w:rsidRDefault="00A4429E" w:rsidP="00A4429E">
            <w:pPr>
              <w:rPr>
                <w:b/>
              </w:rPr>
            </w:pPr>
            <w:r w:rsidRPr="00A4429E">
              <w:rPr>
                <w:b/>
              </w:rPr>
              <w:t>Opatření a podmínky k zajištění rovného přístupu</w:t>
            </w:r>
          </w:p>
        </w:tc>
      </w:tr>
      <w:tr w:rsidR="00A4429E" w:rsidRPr="00A4429E" w14:paraId="75A540EC" w14:textId="77777777" w:rsidTr="003C7A4B">
        <w:trPr>
          <w:trHeight w:val="558"/>
        </w:trPr>
        <w:tc>
          <w:tcPr>
            <w:tcW w:w="10269" w:type="dxa"/>
            <w:gridSpan w:val="11"/>
            <w:tcBorders>
              <w:top w:val="single" w:sz="4" w:space="0" w:color="auto"/>
              <w:left w:val="single" w:sz="4" w:space="0" w:color="auto"/>
              <w:bottom w:val="single" w:sz="4" w:space="0" w:color="auto"/>
              <w:right w:val="single" w:sz="4" w:space="0" w:color="auto"/>
            </w:tcBorders>
          </w:tcPr>
          <w:p w14:paraId="7CC6AA7A" w14:textId="77777777" w:rsidR="00A4429E" w:rsidRDefault="00A4429E" w:rsidP="00A4429E">
            <w:pPr>
              <w:spacing w:before="80" w:after="80" w:line="264" w:lineRule="auto"/>
              <w:jc w:val="both"/>
            </w:pPr>
            <w:r w:rsidRPr="00A4429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1301EFFC" w14:textId="16485E48" w:rsidR="003C7A4B" w:rsidRDefault="003C7A4B" w:rsidP="00A4429E">
            <w:pPr>
              <w:spacing w:before="80" w:after="80" w:line="264" w:lineRule="auto"/>
              <w:jc w:val="both"/>
            </w:pPr>
          </w:p>
          <w:p w14:paraId="7155B52A" w14:textId="77777777" w:rsidR="00EA238A" w:rsidRDefault="00EA238A" w:rsidP="00A4429E">
            <w:pPr>
              <w:spacing w:before="80" w:after="80" w:line="264" w:lineRule="auto"/>
              <w:jc w:val="both"/>
            </w:pPr>
          </w:p>
          <w:p w14:paraId="7FBC4B64" w14:textId="4C60569C" w:rsidR="003C7A4B" w:rsidRPr="00A4429E" w:rsidRDefault="003C7A4B" w:rsidP="00A4429E">
            <w:pPr>
              <w:spacing w:before="80" w:after="80" w:line="264" w:lineRule="auto"/>
              <w:jc w:val="both"/>
            </w:pPr>
          </w:p>
        </w:tc>
      </w:tr>
      <w:tr w:rsidR="004B2751" w:rsidRPr="004B2751" w14:paraId="62172F67"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18E1061" w14:textId="77777777" w:rsidR="004B2751" w:rsidRPr="004B2751" w:rsidRDefault="004B2751" w:rsidP="004B2751">
            <w:pPr>
              <w:jc w:val="both"/>
              <w:rPr>
                <w:b/>
                <w:sz w:val="28"/>
              </w:rPr>
            </w:pPr>
            <w:r w:rsidRPr="004B2751">
              <w:rPr>
                <w:b/>
                <w:sz w:val="28"/>
              </w:rPr>
              <w:lastRenderedPageBreak/>
              <w:t>C-V – Finanční zabezpečení studijního programu</w:t>
            </w:r>
          </w:p>
        </w:tc>
      </w:tr>
      <w:tr w:rsidR="004B2751" w:rsidRPr="004B2751" w14:paraId="4869810E" w14:textId="77777777" w:rsidTr="003C7A4B">
        <w:tc>
          <w:tcPr>
            <w:tcW w:w="4247"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2E827E47" w14:textId="77777777" w:rsidR="004B2751" w:rsidRPr="004B2751" w:rsidRDefault="004B2751" w:rsidP="004B2751">
            <w:pPr>
              <w:jc w:val="both"/>
              <w:rPr>
                <w:b/>
              </w:rPr>
            </w:pPr>
            <w:r w:rsidRPr="004B2751">
              <w:rPr>
                <w:b/>
              </w:rPr>
              <w:t>Vzdělávací činnost vysoké školy financovaná ze státního rozpočtu</w:t>
            </w:r>
          </w:p>
        </w:tc>
        <w:tc>
          <w:tcPr>
            <w:tcW w:w="6022" w:type="dxa"/>
            <w:gridSpan w:val="7"/>
            <w:tcBorders>
              <w:top w:val="single" w:sz="12" w:space="0" w:color="auto"/>
              <w:left w:val="single" w:sz="4" w:space="0" w:color="auto"/>
              <w:bottom w:val="single" w:sz="4" w:space="0" w:color="auto"/>
              <w:right w:val="single" w:sz="4" w:space="0" w:color="auto"/>
            </w:tcBorders>
            <w:shd w:val="clear" w:color="auto" w:fill="FFFFFF"/>
            <w:hideMark/>
          </w:tcPr>
          <w:p w14:paraId="5F3326EF" w14:textId="77777777" w:rsidR="004B2751" w:rsidRPr="004B2751" w:rsidRDefault="004B2751" w:rsidP="004B2751">
            <w:pPr>
              <w:jc w:val="both"/>
              <w:rPr>
                <w:bCs/>
              </w:rPr>
            </w:pPr>
            <w:r w:rsidRPr="004B2751">
              <w:rPr>
                <w:bCs/>
              </w:rPr>
              <w:t xml:space="preserve">ano </w:t>
            </w:r>
          </w:p>
        </w:tc>
      </w:tr>
      <w:tr w:rsidR="004B2751" w:rsidRPr="004B2751" w14:paraId="265E201B" w14:textId="77777777" w:rsidTr="003C7A4B">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88D4F3" w14:textId="77777777" w:rsidR="004B2751" w:rsidRPr="004B2751" w:rsidRDefault="004B2751" w:rsidP="004B2751">
            <w:pPr>
              <w:jc w:val="both"/>
              <w:rPr>
                <w:b/>
              </w:rPr>
            </w:pPr>
            <w:r w:rsidRPr="004B2751">
              <w:rPr>
                <w:b/>
              </w:rPr>
              <w:t>Zhodnocení předpokládaných nákladů a zdrojů na uskutečňování studijního programu</w:t>
            </w:r>
          </w:p>
        </w:tc>
      </w:tr>
      <w:tr w:rsidR="004B2751" w:rsidRPr="004B2751" w14:paraId="62DD48C6" w14:textId="77777777" w:rsidTr="003C7A4B">
        <w:trPr>
          <w:trHeight w:val="5398"/>
        </w:trPr>
        <w:tc>
          <w:tcPr>
            <w:tcW w:w="10269" w:type="dxa"/>
            <w:gridSpan w:val="11"/>
            <w:tcBorders>
              <w:top w:val="single" w:sz="4" w:space="0" w:color="auto"/>
              <w:left w:val="single" w:sz="4" w:space="0" w:color="auto"/>
              <w:bottom w:val="single" w:sz="4" w:space="0" w:color="auto"/>
              <w:right w:val="single" w:sz="4" w:space="0" w:color="auto"/>
            </w:tcBorders>
          </w:tcPr>
          <w:p w14:paraId="04027DA2" w14:textId="77777777" w:rsidR="004B2751" w:rsidRPr="004B2751" w:rsidRDefault="004B2751" w:rsidP="004B2751">
            <w:pPr>
              <w:jc w:val="both"/>
            </w:pPr>
          </w:p>
          <w:p w14:paraId="6E9A70D0" w14:textId="77777777" w:rsidR="004B2751" w:rsidRPr="004B2751" w:rsidRDefault="004B2751" w:rsidP="004B2751">
            <w:pPr>
              <w:jc w:val="both"/>
            </w:pPr>
          </w:p>
          <w:p w14:paraId="35E6C7E9" w14:textId="77777777" w:rsidR="004B2751" w:rsidRPr="004B2751" w:rsidRDefault="004B2751" w:rsidP="004B2751">
            <w:pPr>
              <w:jc w:val="both"/>
            </w:pPr>
          </w:p>
          <w:p w14:paraId="7190024B" w14:textId="77777777" w:rsidR="004B2751" w:rsidRPr="004B2751" w:rsidRDefault="004B2751" w:rsidP="004B2751">
            <w:pPr>
              <w:jc w:val="both"/>
            </w:pPr>
          </w:p>
          <w:p w14:paraId="3CB4F07B" w14:textId="77777777" w:rsidR="004B2751" w:rsidRPr="004B2751" w:rsidRDefault="004B2751" w:rsidP="004B2751">
            <w:pPr>
              <w:jc w:val="both"/>
            </w:pPr>
          </w:p>
          <w:p w14:paraId="047A74A1" w14:textId="77777777" w:rsidR="004B2751" w:rsidRPr="004B2751" w:rsidRDefault="004B2751" w:rsidP="004B2751">
            <w:pPr>
              <w:jc w:val="both"/>
            </w:pPr>
          </w:p>
          <w:p w14:paraId="68D90513" w14:textId="77777777" w:rsidR="004B2751" w:rsidRPr="004B2751" w:rsidRDefault="004B2751" w:rsidP="004B2751">
            <w:pPr>
              <w:jc w:val="both"/>
            </w:pPr>
          </w:p>
          <w:p w14:paraId="68A499C5" w14:textId="77777777" w:rsidR="004B2751" w:rsidRPr="004B2751" w:rsidRDefault="004B2751" w:rsidP="004B2751">
            <w:pPr>
              <w:jc w:val="both"/>
            </w:pPr>
          </w:p>
          <w:p w14:paraId="0DABFBAD" w14:textId="77777777" w:rsidR="004B2751" w:rsidRPr="004B2751" w:rsidRDefault="004B2751" w:rsidP="004B2751">
            <w:pPr>
              <w:jc w:val="both"/>
            </w:pPr>
          </w:p>
          <w:p w14:paraId="19E2DEE9" w14:textId="77777777" w:rsidR="004B2751" w:rsidRPr="004B2751" w:rsidRDefault="004B2751" w:rsidP="004B2751">
            <w:pPr>
              <w:jc w:val="both"/>
            </w:pPr>
          </w:p>
          <w:p w14:paraId="12931C76" w14:textId="77777777" w:rsidR="004B2751" w:rsidRPr="004B2751" w:rsidRDefault="004B2751" w:rsidP="004B2751">
            <w:pPr>
              <w:jc w:val="both"/>
            </w:pPr>
          </w:p>
          <w:p w14:paraId="30B79FCD" w14:textId="77777777" w:rsidR="004B2751" w:rsidRPr="004B2751" w:rsidRDefault="004B2751" w:rsidP="004B2751">
            <w:pPr>
              <w:jc w:val="both"/>
            </w:pPr>
          </w:p>
          <w:p w14:paraId="0F7A5983" w14:textId="77777777" w:rsidR="004B2751" w:rsidRPr="004B2751" w:rsidRDefault="004B2751" w:rsidP="004B2751">
            <w:pPr>
              <w:jc w:val="both"/>
            </w:pPr>
          </w:p>
          <w:p w14:paraId="63C8A87D" w14:textId="77777777" w:rsidR="004B2751" w:rsidRPr="004B2751" w:rsidRDefault="004B2751" w:rsidP="004B2751">
            <w:pPr>
              <w:jc w:val="both"/>
            </w:pPr>
          </w:p>
          <w:p w14:paraId="23F4C291" w14:textId="77777777" w:rsidR="004B2751" w:rsidRPr="004B2751" w:rsidRDefault="004B2751" w:rsidP="004B2751">
            <w:pPr>
              <w:jc w:val="both"/>
            </w:pPr>
          </w:p>
          <w:p w14:paraId="7FD8F184" w14:textId="77777777" w:rsidR="004B2751" w:rsidRPr="004B2751" w:rsidRDefault="004B2751" w:rsidP="004B2751">
            <w:pPr>
              <w:jc w:val="both"/>
            </w:pPr>
          </w:p>
          <w:p w14:paraId="40B641AD" w14:textId="77777777" w:rsidR="004B2751" w:rsidRPr="004B2751" w:rsidRDefault="004B2751" w:rsidP="004B2751">
            <w:pPr>
              <w:jc w:val="both"/>
            </w:pPr>
          </w:p>
          <w:p w14:paraId="2B0252E8" w14:textId="77777777" w:rsidR="004B2751" w:rsidRPr="004B2751" w:rsidRDefault="004B2751" w:rsidP="004B2751">
            <w:pPr>
              <w:jc w:val="both"/>
            </w:pPr>
          </w:p>
          <w:p w14:paraId="13334595" w14:textId="77777777" w:rsidR="004B2751" w:rsidRPr="004B2751" w:rsidRDefault="004B2751" w:rsidP="004B2751">
            <w:pPr>
              <w:jc w:val="both"/>
            </w:pPr>
          </w:p>
          <w:p w14:paraId="31011A8E" w14:textId="77777777" w:rsidR="004B2751" w:rsidRPr="004B2751" w:rsidRDefault="004B2751" w:rsidP="004B2751">
            <w:pPr>
              <w:jc w:val="both"/>
            </w:pPr>
          </w:p>
          <w:p w14:paraId="1264809F" w14:textId="77777777" w:rsidR="004B2751" w:rsidRPr="004B2751" w:rsidRDefault="004B2751" w:rsidP="004B2751">
            <w:pPr>
              <w:jc w:val="both"/>
            </w:pPr>
          </w:p>
          <w:p w14:paraId="34A70EBB" w14:textId="77777777" w:rsidR="004B2751" w:rsidRPr="004B2751" w:rsidRDefault="004B2751" w:rsidP="004B2751">
            <w:pPr>
              <w:jc w:val="both"/>
            </w:pPr>
          </w:p>
          <w:p w14:paraId="07ECF3E7" w14:textId="77777777" w:rsidR="004B2751" w:rsidRPr="004B2751" w:rsidRDefault="004B2751" w:rsidP="004B2751">
            <w:pPr>
              <w:jc w:val="both"/>
            </w:pPr>
          </w:p>
          <w:p w14:paraId="2855A1D6" w14:textId="77777777" w:rsidR="004B2751" w:rsidRPr="004B2751" w:rsidRDefault="004B2751" w:rsidP="004B2751">
            <w:pPr>
              <w:jc w:val="both"/>
            </w:pPr>
          </w:p>
          <w:p w14:paraId="782E5C11" w14:textId="77777777" w:rsidR="004B2751" w:rsidRPr="004B2751" w:rsidRDefault="004B2751" w:rsidP="004B2751">
            <w:pPr>
              <w:jc w:val="both"/>
            </w:pPr>
          </w:p>
          <w:p w14:paraId="258EE366" w14:textId="77777777" w:rsidR="004B2751" w:rsidRPr="004B2751" w:rsidRDefault="004B2751" w:rsidP="004B2751">
            <w:pPr>
              <w:jc w:val="both"/>
            </w:pPr>
          </w:p>
          <w:p w14:paraId="75B69731" w14:textId="77777777" w:rsidR="004B2751" w:rsidRPr="004B2751" w:rsidRDefault="004B2751" w:rsidP="004B2751">
            <w:pPr>
              <w:jc w:val="both"/>
            </w:pPr>
          </w:p>
          <w:p w14:paraId="78D33C84" w14:textId="77777777" w:rsidR="004B2751" w:rsidRPr="004B2751" w:rsidRDefault="004B2751" w:rsidP="004B2751">
            <w:pPr>
              <w:jc w:val="both"/>
            </w:pPr>
          </w:p>
          <w:p w14:paraId="5AC58EC2" w14:textId="77777777" w:rsidR="004B2751" w:rsidRPr="004B2751" w:rsidRDefault="004B2751" w:rsidP="004B2751">
            <w:pPr>
              <w:jc w:val="both"/>
            </w:pPr>
          </w:p>
          <w:p w14:paraId="68029D96" w14:textId="77777777" w:rsidR="004B2751" w:rsidRPr="004B2751" w:rsidRDefault="004B2751" w:rsidP="004B2751">
            <w:pPr>
              <w:jc w:val="both"/>
            </w:pPr>
          </w:p>
          <w:p w14:paraId="47648006" w14:textId="77777777" w:rsidR="004B2751" w:rsidRPr="004B2751" w:rsidRDefault="004B2751" w:rsidP="004B2751">
            <w:pPr>
              <w:jc w:val="both"/>
            </w:pPr>
          </w:p>
          <w:p w14:paraId="75903BAC" w14:textId="77777777" w:rsidR="004B2751" w:rsidRPr="004B2751" w:rsidRDefault="004B2751" w:rsidP="004B2751">
            <w:pPr>
              <w:jc w:val="both"/>
            </w:pPr>
          </w:p>
          <w:p w14:paraId="394E18FD" w14:textId="77777777" w:rsidR="004B2751" w:rsidRPr="004B2751" w:rsidRDefault="004B2751" w:rsidP="004B2751">
            <w:pPr>
              <w:jc w:val="both"/>
            </w:pPr>
          </w:p>
          <w:p w14:paraId="04218425" w14:textId="77777777" w:rsidR="004B2751" w:rsidRPr="004B2751" w:rsidRDefault="004B2751" w:rsidP="004B2751">
            <w:pPr>
              <w:jc w:val="both"/>
            </w:pPr>
          </w:p>
          <w:p w14:paraId="14D737F1" w14:textId="77777777" w:rsidR="004B2751" w:rsidRPr="004B2751" w:rsidRDefault="004B2751" w:rsidP="004B2751">
            <w:pPr>
              <w:jc w:val="both"/>
            </w:pPr>
          </w:p>
          <w:p w14:paraId="1F89CA61" w14:textId="77777777" w:rsidR="004B2751" w:rsidRPr="004B2751" w:rsidRDefault="004B2751" w:rsidP="004B2751">
            <w:pPr>
              <w:jc w:val="both"/>
            </w:pPr>
          </w:p>
          <w:p w14:paraId="0425BD10" w14:textId="77777777" w:rsidR="004B2751" w:rsidRPr="004B2751" w:rsidRDefault="004B2751" w:rsidP="004B2751">
            <w:pPr>
              <w:jc w:val="both"/>
            </w:pPr>
          </w:p>
          <w:p w14:paraId="36D2CFC7" w14:textId="77777777" w:rsidR="004B2751" w:rsidRPr="004B2751" w:rsidRDefault="004B2751" w:rsidP="004B2751">
            <w:pPr>
              <w:jc w:val="both"/>
            </w:pPr>
          </w:p>
          <w:p w14:paraId="5079CB46" w14:textId="77777777" w:rsidR="004B2751" w:rsidRPr="004B2751" w:rsidRDefault="004B2751" w:rsidP="004B2751">
            <w:pPr>
              <w:jc w:val="both"/>
            </w:pPr>
          </w:p>
          <w:p w14:paraId="6B782F4B" w14:textId="77777777" w:rsidR="004B2751" w:rsidRPr="004B2751" w:rsidRDefault="004B2751" w:rsidP="004B2751">
            <w:pPr>
              <w:jc w:val="both"/>
            </w:pPr>
          </w:p>
          <w:p w14:paraId="7CBB3B8A" w14:textId="77777777" w:rsidR="004B2751" w:rsidRPr="004B2751" w:rsidRDefault="004B2751" w:rsidP="004B2751">
            <w:pPr>
              <w:jc w:val="both"/>
            </w:pPr>
          </w:p>
          <w:p w14:paraId="35E82188" w14:textId="77777777" w:rsidR="004B2751" w:rsidRPr="004B2751" w:rsidRDefault="004B2751" w:rsidP="004B2751">
            <w:pPr>
              <w:jc w:val="both"/>
            </w:pPr>
          </w:p>
          <w:p w14:paraId="255B36C0" w14:textId="77777777" w:rsidR="004B2751" w:rsidRPr="004B2751" w:rsidRDefault="004B2751" w:rsidP="004B2751">
            <w:pPr>
              <w:jc w:val="both"/>
            </w:pPr>
          </w:p>
          <w:p w14:paraId="37501D25" w14:textId="1AC49738" w:rsidR="004B2751" w:rsidRDefault="004B2751" w:rsidP="004B2751">
            <w:pPr>
              <w:jc w:val="both"/>
            </w:pPr>
          </w:p>
          <w:p w14:paraId="02E9FFC9" w14:textId="66067D96" w:rsidR="003C7A4B" w:rsidRDefault="003C7A4B" w:rsidP="004B2751">
            <w:pPr>
              <w:jc w:val="both"/>
            </w:pPr>
          </w:p>
          <w:p w14:paraId="220CCCD9" w14:textId="601B53C8" w:rsidR="003C7A4B" w:rsidRDefault="003C7A4B" w:rsidP="004B2751">
            <w:pPr>
              <w:jc w:val="both"/>
            </w:pPr>
          </w:p>
          <w:p w14:paraId="136A0D48" w14:textId="668C2CAA" w:rsidR="003C7A4B" w:rsidRDefault="003C7A4B" w:rsidP="004B2751">
            <w:pPr>
              <w:jc w:val="both"/>
            </w:pPr>
          </w:p>
          <w:p w14:paraId="2A9A67BA" w14:textId="008A089D" w:rsidR="003C7A4B" w:rsidRDefault="003C7A4B" w:rsidP="004B2751">
            <w:pPr>
              <w:jc w:val="both"/>
            </w:pPr>
          </w:p>
          <w:p w14:paraId="4A7931CC" w14:textId="267832E2" w:rsidR="003C7A4B" w:rsidRDefault="003C7A4B" w:rsidP="004B2751">
            <w:pPr>
              <w:jc w:val="both"/>
            </w:pPr>
          </w:p>
          <w:p w14:paraId="6C44C9E3" w14:textId="2601F5BD" w:rsidR="003C7A4B" w:rsidRDefault="003C7A4B" w:rsidP="004B2751">
            <w:pPr>
              <w:jc w:val="both"/>
            </w:pPr>
          </w:p>
          <w:p w14:paraId="343D1945" w14:textId="26FF3C17" w:rsidR="003C7A4B" w:rsidRDefault="003C7A4B" w:rsidP="004B2751">
            <w:pPr>
              <w:jc w:val="both"/>
            </w:pPr>
          </w:p>
          <w:p w14:paraId="28B117E6" w14:textId="2CEE885B" w:rsidR="003C7A4B" w:rsidRDefault="003C7A4B" w:rsidP="004B2751">
            <w:pPr>
              <w:jc w:val="both"/>
            </w:pPr>
          </w:p>
          <w:p w14:paraId="55F1CE91" w14:textId="388E83C4" w:rsidR="003C7A4B" w:rsidRDefault="003C7A4B" w:rsidP="004B2751">
            <w:pPr>
              <w:jc w:val="both"/>
            </w:pPr>
          </w:p>
          <w:p w14:paraId="4E61D00B" w14:textId="197707AC" w:rsidR="003C7A4B" w:rsidRDefault="003C7A4B" w:rsidP="004B2751">
            <w:pPr>
              <w:jc w:val="both"/>
            </w:pPr>
          </w:p>
          <w:p w14:paraId="066E0484" w14:textId="45AFE3D1" w:rsidR="003C7A4B" w:rsidRDefault="003C7A4B" w:rsidP="004B2751">
            <w:pPr>
              <w:jc w:val="both"/>
            </w:pPr>
          </w:p>
          <w:p w14:paraId="07C394AF" w14:textId="752BA32F" w:rsidR="003C7A4B" w:rsidRDefault="003C7A4B" w:rsidP="004B2751">
            <w:pPr>
              <w:jc w:val="both"/>
            </w:pPr>
          </w:p>
          <w:p w14:paraId="26204952" w14:textId="3FA9A362" w:rsidR="003C7A4B" w:rsidRDefault="003C7A4B" w:rsidP="004B2751">
            <w:pPr>
              <w:jc w:val="both"/>
            </w:pPr>
          </w:p>
          <w:p w14:paraId="69EDC336" w14:textId="6166DBF0" w:rsidR="003C7A4B" w:rsidRDefault="003C7A4B" w:rsidP="004B2751">
            <w:pPr>
              <w:jc w:val="both"/>
            </w:pPr>
          </w:p>
          <w:p w14:paraId="177AF387" w14:textId="77777777" w:rsidR="004B2751" w:rsidRPr="004B2751" w:rsidRDefault="004B2751" w:rsidP="004B2751">
            <w:pPr>
              <w:jc w:val="both"/>
            </w:pPr>
          </w:p>
        </w:tc>
      </w:tr>
      <w:tr w:rsidR="004B2751" w:rsidRPr="004B2751" w14:paraId="5DF95F47" w14:textId="77777777" w:rsidTr="003C7A4B">
        <w:tc>
          <w:tcPr>
            <w:tcW w:w="1026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39F3678" w14:textId="77777777" w:rsidR="004B2751" w:rsidRPr="004B2751" w:rsidRDefault="004B2751" w:rsidP="004B2751">
            <w:pPr>
              <w:jc w:val="both"/>
              <w:rPr>
                <w:b/>
                <w:sz w:val="28"/>
              </w:rPr>
            </w:pPr>
            <w:r w:rsidRPr="004B2751">
              <w:rPr>
                <w:b/>
                <w:sz w:val="28"/>
              </w:rPr>
              <w:lastRenderedPageBreak/>
              <w:t xml:space="preserve">D-I – </w:t>
            </w:r>
            <w:r w:rsidRPr="004B2751">
              <w:rPr>
                <w:b/>
                <w:sz w:val="26"/>
                <w:szCs w:val="26"/>
              </w:rPr>
              <w:t>Záměr rozvoje a další údaje ke studijnímu programu</w:t>
            </w:r>
          </w:p>
        </w:tc>
      </w:tr>
      <w:tr w:rsidR="004B2751" w:rsidRPr="004B2751" w14:paraId="33BCDD70" w14:textId="77777777" w:rsidTr="003C7A4B">
        <w:trPr>
          <w:trHeight w:val="185"/>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2C8FDC9" w14:textId="77777777" w:rsidR="004B2751" w:rsidRPr="004B2751" w:rsidRDefault="004B2751" w:rsidP="004B2751">
            <w:pPr>
              <w:rPr>
                <w:b/>
              </w:rPr>
            </w:pPr>
            <w:r w:rsidRPr="004B2751">
              <w:rPr>
                <w:b/>
              </w:rPr>
              <w:t>Záměr rozvoje studijního programu a jeho odůvodnění</w:t>
            </w:r>
          </w:p>
        </w:tc>
      </w:tr>
      <w:tr w:rsidR="004B2751" w:rsidRPr="004B2751" w14:paraId="4CCAE70F" w14:textId="77777777" w:rsidTr="003C7A4B">
        <w:trPr>
          <w:trHeight w:val="1949"/>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cPr>
          <w:p w14:paraId="6F87EE39" w14:textId="297BF539" w:rsidR="004B2751" w:rsidRPr="004B2751" w:rsidRDefault="004B2751" w:rsidP="004B2751">
            <w:pPr>
              <w:spacing w:before="120" w:after="120" w:line="276" w:lineRule="auto"/>
              <w:jc w:val="both"/>
              <w:rPr>
                <w:lang w:val="en-US"/>
              </w:rPr>
            </w:pPr>
            <w:r w:rsidRPr="004B2751">
              <w:t>Doktorský studijní program by měl pomoci dále rozvíjet vědeckou tématiku technologie, chemie a hodnocení potravin na Fakultě technologické UTB. Program naváže na akreditovan</w:t>
            </w:r>
            <w:r w:rsidR="003F4756">
              <w:t>é</w:t>
            </w:r>
            <w:r w:rsidR="005B1EB5">
              <w:t xml:space="preserve"> navazující</w:t>
            </w:r>
            <w:r w:rsidRPr="004B2751">
              <w:t xml:space="preserve"> magistersk</w:t>
            </w:r>
            <w:r w:rsidR="003F4756">
              <w:t>é</w:t>
            </w:r>
            <w:r w:rsidRPr="004B2751">
              <w:t xml:space="preserve"> program</w:t>
            </w:r>
            <w:r w:rsidR="003F4756">
              <w:t>y</w:t>
            </w:r>
            <w:r w:rsidRPr="004B2751">
              <w:t xml:space="preserve"> Technologie potravin a Chemie potravin a bioaktivních látek a umožní vědecký rozvoj studentům i pedagogům spoluvytvářejících tento program. V dalším období budou rozvíjeny tématiky, které jsou již studovány, například rozšiřování a prohlubování poznatků ze simulací jednotlivých technologických procesů a studium různých faktorů, které tyto procesy mohou ovlivnit. Rozvoj studijního programu bude směřován také do zavedení moderních potravinářských a </w:t>
            </w:r>
            <w:r>
              <w:t>gastronomických</w:t>
            </w:r>
            <w:r w:rsidRPr="004B2751">
              <w:t xml:space="preserve"> technologií do praktické výuky. Dále se bude rozvoj realizovat v implementaci nových chemických, mikrobiologických, molekulárně-biologických a fyzikálních metod do analýzy potravin a </w:t>
            </w:r>
            <w:r>
              <w:t>pokrmů</w:t>
            </w:r>
            <w:r w:rsidRPr="004B2751">
              <w:t xml:space="preserve">. Budou ale hledána i nová témata především v synergii s dalšími pracovišti na UTB, i s dalšími domácími či zahraničními partnery. </w:t>
            </w:r>
          </w:p>
        </w:tc>
      </w:tr>
      <w:tr w:rsidR="004B2751" w:rsidRPr="004B2751" w14:paraId="1EDC5448" w14:textId="77777777" w:rsidTr="003C7A4B">
        <w:trPr>
          <w:trHeight w:val="188"/>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F0F0916" w14:textId="77777777" w:rsidR="004B2751" w:rsidRPr="004B2751" w:rsidRDefault="004B2751" w:rsidP="004B2751">
            <w:pPr>
              <w:rPr>
                <w:b/>
              </w:rPr>
            </w:pPr>
            <w:r w:rsidRPr="004B2751">
              <w:rPr>
                <w:b/>
              </w:rPr>
              <w:t>Počet přijímaných uchazečů ke studiu ve studijním programu</w:t>
            </w:r>
          </w:p>
        </w:tc>
      </w:tr>
      <w:tr w:rsidR="004B2751" w:rsidRPr="004B2751" w14:paraId="4CC66CBA" w14:textId="77777777" w:rsidTr="003C7A4B">
        <w:trPr>
          <w:trHeight w:val="465"/>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cPr>
          <w:p w14:paraId="059A05FB" w14:textId="77777777" w:rsidR="004B2751" w:rsidRPr="004B2751" w:rsidRDefault="004B2751" w:rsidP="004B2751">
            <w:pPr>
              <w:spacing w:before="120" w:after="120" w:line="276" w:lineRule="auto"/>
              <w:jc w:val="both"/>
            </w:pPr>
            <w:r w:rsidRPr="004B2751">
              <w:t xml:space="preserve">Předpokládá se přijímání přibližně 10 studentů ročně do obou forem studia. </w:t>
            </w:r>
          </w:p>
          <w:p w14:paraId="00E42E07" w14:textId="1D36D246" w:rsidR="003337EC" w:rsidRPr="004B2751" w:rsidRDefault="004B2751" w:rsidP="003337EC">
            <w:pPr>
              <w:spacing w:before="120" w:after="120" w:line="276" w:lineRule="auto"/>
              <w:jc w:val="both"/>
              <w:rPr>
                <w:highlight w:val="red"/>
              </w:rPr>
            </w:pPr>
            <w:r w:rsidRPr="004B2751">
              <w:t xml:space="preserve">V současném doktorském studijním programu Chemie a technologie potravin, studijním oboru Technologie potravin byl poměr mezi přijatými a zapsanými studenty v akademickém roce </w:t>
            </w:r>
            <w:r w:rsidR="003337EC" w:rsidRPr="00A021C1">
              <w:t>2017/2018: 5/5, v ak. roce 2018/2019: 9/8, v ak. roce 2019/2020: 9/8, v ak. roce 2020/2021: 10/9, v ak. roce 2021/2022: 8/5</w:t>
            </w:r>
            <w:r w:rsidR="00A021C1">
              <w:t>.</w:t>
            </w:r>
          </w:p>
        </w:tc>
      </w:tr>
      <w:tr w:rsidR="004B2751" w:rsidRPr="004B2751" w14:paraId="5F68A8D2" w14:textId="77777777" w:rsidTr="003C7A4B">
        <w:trPr>
          <w:trHeight w:val="200"/>
        </w:trPr>
        <w:tc>
          <w:tcPr>
            <w:tcW w:w="1026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345FF86" w14:textId="77777777" w:rsidR="004B2751" w:rsidRPr="004B2751" w:rsidRDefault="004B2751" w:rsidP="004B2751">
            <w:pPr>
              <w:rPr>
                <w:b/>
              </w:rPr>
            </w:pPr>
            <w:r w:rsidRPr="004B2751">
              <w:rPr>
                <w:b/>
              </w:rPr>
              <w:t>Předpokládaná uplatnitelnost absolventů na trhu práce</w:t>
            </w:r>
          </w:p>
        </w:tc>
      </w:tr>
      <w:tr w:rsidR="004B2751" w:rsidRPr="004B2751" w14:paraId="56179F35" w14:textId="77777777" w:rsidTr="003C7A4B">
        <w:trPr>
          <w:trHeight w:val="2835"/>
        </w:trPr>
        <w:tc>
          <w:tcPr>
            <w:tcW w:w="10269" w:type="dxa"/>
            <w:gridSpan w:val="11"/>
            <w:tcBorders>
              <w:top w:val="single" w:sz="4" w:space="0" w:color="auto"/>
              <w:left w:val="single" w:sz="4" w:space="0" w:color="auto"/>
              <w:bottom w:val="single" w:sz="4" w:space="0" w:color="auto"/>
              <w:right w:val="single" w:sz="4" w:space="0" w:color="auto"/>
            </w:tcBorders>
            <w:shd w:val="clear" w:color="auto" w:fill="FFFFFF"/>
          </w:tcPr>
          <w:p w14:paraId="4D2164EB" w14:textId="019AB751" w:rsidR="004B2751" w:rsidRPr="004B2751" w:rsidRDefault="004B2751" w:rsidP="004B2751">
            <w:pPr>
              <w:spacing w:before="120" w:after="120" w:line="276" w:lineRule="auto"/>
              <w:jc w:val="both"/>
            </w:pPr>
            <w:r w:rsidRPr="004B2751">
              <w:t>Na základě získaných hlubokých teoretických znalostí z oblasti technologie výroby potravin</w:t>
            </w:r>
            <w:r w:rsidR="00E655BD">
              <w:t xml:space="preserve"> a pokrmů</w:t>
            </w:r>
            <w:r w:rsidRPr="004B2751">
              <w:t>, chemie a analýzy potravin</w:t>
            </w:r>
            <w:r w:rsidR="00E655BD">
              <w:t xml:space="preserve"> a pokrmů</w:t>
            </w:r>
            <w:r w:rsidRPr="004B2751">
              <w:t>, biochemie</w:t>
            </w:r>
            <w:r w:rsidR="00E655BD">
              <w:t xml:space="preserve"> a</w:t>
            </w:r>
            <w:r w:rsidRPr="004B2751">
              <w:t xml:space="preserve"> mikrobiologie je absolvent připraven na samostatnou tvůrčí výzkumnou činnost, řídicí práci v potravinářském průmyslu, vývoji a výzkumu potravinářských technologií a v návazných oblastech řídících činností ve funkcích kontrolních, preventivních a státní správě. Absolvent je profilován ve znalosti inženýrských procesů a jejich uplatnění v technologických postupech při výrobě a zpracování potravin rostlinného a živočišného původu, včetně ekologických aspektů potravinářských výrob, ve znalostech vlivu technologických procesů na chemické složení, fyzikálně – chemické, biochemické, mikrobiologické a výživové charakteristiky zpracovaných produktů. Absolventi budou profilováni k uplatnění ve vedoucích funkcích v potravinářském průmyslu, obchodních institucích a státních orgánů. Uplatnění mohou nalézt ve funkcích akademických pracovníků vysokých škol a jejich studijních programů a oborů daného zaměření.</w:t>
            </w:r>
          </w:p>
          <w:p w14:paraId="1529630A" w14:textId="77777777" w:rsidR="004B2751" w:rsidRPr="004B2751" w:rsidRDefault="004B2751" w:rsidP="004B2751">
            <w:pPr>
              <w:spacing w:before="120" w:after="120" w:line="276" w:lineRule="auto"/>
              <w:jc w:val="both"/>
            </w:pPr>
          </w:p>
          <w:p w14:paraId="6FC93E09" w14:textId="77777777" w:rsidR="004B2751" w:rsidRPr="004B2751" w:rsidRDefault="004B2751" w:rsidP="004B2751">
            <w:pPr>
              <w:spacing w:before="120" w:after="120" w:line="276" w:lineRule="auto"/>
              <w:jc w:val="both"/>
            </w:pPr>
          </w:p>
          <w:p w14:paraId="165DE372" w14:textId="77777777" w:rsidR="004B2751" w:rsidRPr="004B2751" w:rsidRDefault="004B2751" w:rsidP="004B2751">
            <w:pPr>
              <w:spacing w:before="120" w:after="120" w:line="276" w:lineRule="auto"/>
              <w:jc w:val="both"/>
            </w:pPr>
          </w:p>
          <w:p w14:paraId="2AEB4FC7" w14:textId="77777777" w:rsidR="004B2751" w:rsidRPr="004B2751" w:rsidRDefault="004B2751" w:rsidP="004B2751">
            <w:pPr>
              <w:spacing w:before="120" w:after="120" w:line="276" w:lineRule="auto"/>
              <w:jc w:val="both"/>
            </w:pPr>
          </w:p>
          <w:p w14:paraId="20604416" w14:textId="77777777" w:rsidR="004B2751" w:rsidRPr="004B2751" w:rsidRDefault="004B2751" w:rsidP="004B2751">
            <w:pPr>
              <w:spacing w:before="120" w:after="120" w:line="276" w:lineRule="auto"/>
              <w:jc w:val="both"/>
            </w:pPr>
          </w:p>
          <w:p w14:paraId="2820BBB6" w14:textId="77777777" w:rsidR="004B2751" w:rsidRPr="004B2751" w:rsidRDefault="004B2751" w:rsidP="004B2751">
            <w:pPr>
              <w:spacing w:before="120" w:after="120" w:line="276" w:lineRule="auto"/>
              <w:jc w:val="both"/>
            </w:pPr>
          </w:p>
          <w:p w14:paraId="0ACE060B" w14:textId="77777777" w:rsidR="004B2751" w:rsidRPr="004B2751" w:rsidRDefault="004B2751" w:rsidP="004B2751">
            <w:pPr>
              <w:spacing w:before="120" w:after="120" w:line="276" w:lineRule="auto"/>
              <w:jc w:val="both"/>
            </w:pPr>
          </w:p>
          <w:p w14:paraId="1CCA8E11" w14:textId="77777777" w:rsidR="004B2751" w:rsidRPr="004B2751" w:rsidRDefault="004B2751" w:rsidP="004B2751">
            <w:pPr>
              <w:spacing w:before="120" w:after="120" w:line="276" w:lineRule="auto"/>
              <w:jc w:val="both"/>
            </w:pPr>
          </w:p>
          <w:p w14:paraId="21B8F340" w14:textId="77777777" w:rsidR="004B2751" w:rsidRPr="004B2751" w:rsidRDefault="004B2751" w:rsidP="004B2751">
            <w:pPr>
              <w:spacing w:before="120" w:after="120" w:line="276" w:lineRule="auto"/>
              <w:jc w:val="both"/>
            </w:pPr>
          </w:p>
          <w:p w14:paraId="4F58A641" w14:textId="77777777" w:rsidR="004B2751" w:rsidRPr="004B2751" w:rsidRDefault="004B2751" w:rsidP="004B2751">
            <w:pPr>
              <w:spacing w:before="120" w:after="120" w:line="276" w:lineRule="auto"/>
              <w:jc w:val="both"/>
            </w:pPr>
          </w:p>
          <w:p w14:paraId="16EEFACF" w14:textId="77777777" w:rsidR="004B2751" w:rsidRPr="004B2751" w:rsidRDefault="004B2751" w:rsidP="004B2751">
            <w:pPr>
              <w:spacing w:before="120" w:after="120" w:line="276" w:lineRule="auto"/>
              <w:jc w:val="both"/>
            </w:pPr>
          </w:p>
          <w:p w14:paraId="69189FF4" w14:textId="77777777" w:rsidR="004B2751" w:rsidRPr="004B2751" w:rsidRDefault="004B2751" w:rsidP="004B2751">
            <w:pPr>
              <w:spacing w:before="120" w:after="120" w:line="276" w:lineRule="auto"/>
              <w:jc w:val="both"/>
            </w:pPr>
          </w:p>
          <w:p w14:paraId="70BD3BCA" w14:textId="77777777" w:rsidR="004B2751" w:rsidRPr="004B2751" w:rsidRDefault="004B2751" w:rsidP="004B2751">
            <w:pPr>
              <w:spacing w:before="120" w:after="120" w:line="276" w:lineRule="auto"/>
              <w:jc w:val="both"/>
            </w:pPr>
          </w:p>
          <w:p w14:paraId="26ABA0A8" w14:textId="77777777" w:rsidR="004B2751" w:rsidRPr="004B2751" w:rsidRDefault="004B2751" w:rsidP="004B2751">
            <w:pPr>
              <w:spacing w:before="120" w:after="120" w:line="276" w:lineRule="auto"/>
              <w:jc w:val="both"/>
            </w:pPr>
          </w:p>
          <w:p w14:paraId="213F12A4" w14:textId="77777777" w:rsidR="004B2751" w:rsidRPr="004B2751" w:rsidRDefault="004B2751" w:rsidP="004B2751">
            <w:pPr>
              <w:spacing w:before="120" w:after="120" w:line="276" w:lineRule="auto"/>
              <w:jc w:val="both"/>
            </w:pPr>
          </w:p>
          <w:p w14:paraId="0BBAED9B" w14:textId="0954DD50" w:rsidR="004B2751" w:rsidRDefault="004B2751" w:rsidP="004B2751">
            <w:pPr>
              <w:spacing w:before="120" w:after="120" w:line="276" w:lineRule="auto"/>
              <w:jc w:val="both"/>
            </w:pPr>
          </w:p>
          <w:p w14:paraId="1D3A067D" w14:textId="77777777" w:rsidR="004B2751" w:rsidRPr="004B2751" w:rsidRDefault="004B2751" w:rsidP="004B2751">
            <w:pPr>
              <w:spacing w:before="120" w:after="120" w:line="276" w:lineRule="auto"/>
              <w:jc w:val="both"/>
              <w:rPr>
                <w:rFonts w:eastAsia="Calibri"/>
                <w:sz w:val="22"/>
                <w:szCs w:val="22"/>
              </w:rPr>
            </w:pPr>
          </w:p>
        </w:tc>
      </w:tr>
    </w:tbl>
    <w:p w14:paraId="624731FC" w14:textId="77777777" w:rsidR="004B2751" w:rsidRPr="002711A0" w:rsidRDefault="004B2751" w:rsidP="00C248B5">
      <w:pPr>
        <w:tabs>
          <w:tab w:val="left" w:pos="4210"/>
        </w:tabs>
        <w:spacing w:before="120" w:after="120"/>
        <w:rPr>
          <w:b/>
          <w:sz w:val="28"/>
        </w:rPr>
      </w:pPr>
    </w:p>
    <w:sectPr w:rsidR="004B2751" w:rsidRPr="002711A0" w:rsidSect="00EA238A">
      <w:headerReference w:type="default" r:id="rId73"/>
      <w:footerReference w:type="even" r:id="rId74"/>
      <w:footerReference w:type="default" r:id="rId75"/>
      <w:headerReference w:type="first" r:id="rId76"/>
      <w:type w:val="continuous"/>
      <w:pgSz w:w="11906" w:h="16838"/>
      <w:pgMar w:top="1134" w:right="1134" w:bottom="709" w:left="1134"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8C930" w14:textId="77777777" w:rsidR="00E933D8" w:rsidRDefault="00E933D8">
      <w:r>
        <w:separator/>
      </w:r>
    </w:p>
  </w:endnote>
  <w:endnote w:type="continuationSeparator" w:id="0">
    <w:p w14:paraId="70C21A02" w14:textId="77777777" w:rsidR="00E933D8" w:rsidRDefault="00E9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28853" w14:textId="77777777" w:rsidR="00E933D8" w:rsidRDefault="00E933D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14A40D" w14:textId="77777777" w:rsidR="00E933D8" w:rsidRDefault="00E933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E3A3" w14:textId="0A6F4839" w:rsidR="00E933D8" w:rsidRDefault="00E933D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42F38">
      <w:rPr>
        <w:rStyle w:val="slostrnky"/>
        <w:noProof/>
      </w:rPr>
      <w:t>10</w:t>
    </w:r>
    <w:r>
      <w:rPr>
        <w:rStyle w:val="slostrnky"/>
      </w:rPr>
      <w:fldChar w:fldCharType="end"/>
    </w:r>
  </w:p>
  <w:p w14:paraId="1F8ADFD9" w14:textId="77777777" w:rsidR="00E933D8" w:rsidRDefault="00E933D8" w:rsidP="006378F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BDF0C" w14:textId="77777777" w:rsidR="00E933D8" w:rsidRDefault="00E933D8">
      <w:r>
        <w:separator/>
      </w:r>
    </w:p>
  </w:footnote>
  <w:footnote w:type="continuationSeparator" w:id="0">
    <w:p w14:paraId="5A0A9396" w14:textId="77777777" w:rsidR="00E933D8" w:rsidRDefault="00E93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FA124" w14:textId="6885897F" w:rsidR="00E933D8" w:rsidRDefault="00E933D8" w:rsidP="004E4E17">
    <w:pPr>
      <w:pStyle w:val="Zhlav"/>
      <w:jc w:val="center"/>
    </w:pPr>
    <w:r>
      <w:t>Univerzita Tomáše Bati ve Zlíně, Fakulta technologická</w:t>
    </w:r>
  </w:p>
  <w:p w14:paraId="3D75A48A" w14:textId="7F66B3B1" w:rsidR="00E933D8" w:rsidRDefault="00E933D8" w:rsidP="004E4E17">
    <w:pPr>
      <w:pStyle w:val="Zhlav"/>
      <w:jc w:val="center"/>
    </w:pPr>
    <w:r>
      <w:t xml:space="preserve">DSP: </w:t>
    </w:r>
    <w:r w:rsidRPr="00E436AC">
      <w:rPr>
        <w:lang w:val="en-GB"/>
      </w:rPr>
      <w:t>Chemistry, Technology and Analysis of Food</w:t>
    </w:r>
  </w:p>
  <w:p w14:paraId="0B0582A2" w14:textId="65362064" w:rsidR="00E933D8" w:rsidRDefault="00E933D8" w:rsidP="004E4E17">
    <w:pPr>
      <w:pStyle w:val="Zhlav"/>
      <w:tabs>
        <w:tab w:val="clear" w:pos="4536"/>
        <w:tab w:val="clear" w:pos="9072"/>
        <w:tab w:val="left" w:pos="379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A88E" w14:textId="77777777" w:rsidR="00E933D8" w:rsidRDefault="00E933D8" w:rsidP="00F61902">
    <w:pPr>
      <w:pStyle w:val="Zhlav"/>
      <w:jc w:val="center"/>
    </w:pPr>
    <w:r>
      <w:t>Univerzita Tomáše Bati ve Zlíně, Fakulta technologická</w:t>
    </w:r>
  </w:p>
  <w:p w14:paraId="75592D51" w14:textId="1F67D859" w:rsidR="00E933D8" w:rsidRDefault="00E933D8" w:rsidP="00F61902">
    <w:pPr>
      <w:pStyle w:val="Zhlav"/>
      <w:jc w:val="center"/>
    </w:pPr>
    <w:r>
      <w:t xml:space="preserve">DSP: </w:t>
    </w:r>
    <w:r w:rsidRPr="00E436AC">
      <w:rPr>
        <w:lang w:val="en-GB"/>
      </w:rPr>
      <w:t>Chemistry, Technology and Analysis of Food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2C9"/>
    <w:multiLevelType w:val="hybridMultilevel"/>
    <w:tmpl w:val="7584EEFC"/>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1A5812"/>
    <w:multiLevelType w:val="hybridMultilevel"/>
    <w:tmpl w:val="0F5C883E"/>
    <w:lvl w:ilvl="0" w:tplc="04050001">
      <w:start w:val="1"/>
      <w:numFmt w:val="bullet"/>
      <w:lvlText w:val=""/>
      <w:lvlJc w:val="left"/>
      <w:pPr>
        <w:ind w:left="790" w:hanging="360"/>
      </w:pPr>
      <w:rPr>
        <w:rFonts w:ascii="Symbol" w:hAnsi="Symbol" w:cs="Symbol"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cs="Wingdings" w:hint="default"/>
      </w:rPr>
    </w:lvl>
    <w:lvl w:ilvl="3" w:tplc="04050001" w:tentative="1">
      <w:start w:val="1"/>
      <w:numFmt w:val="bullet"/>
      <w:lvlText w:val=""/>
      <w:lvlJc w:val="left"/>
      <w:pPr>
        <w:ind w:left="2950" w:hanging="360"/>
      </w:pPr>
      <w:rPr>
        <w:rFonts w:ascii="Symbol" w:hAnsi="Symbol" w:cs="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cs="Wingdings" w:hint="default"/>
      </w:rPr>
    </w:lvl>
    <w:lvl w:ilvl="6" w:tplc="04050001" w:tentative="1">
      <w:start w:val="1"/>
      <w:numFmt w:val="bullet"/>
      <w:lvlText w:val=""/>
      <w:lvlJc w:val="left"/>
      <w:pPr>
        <w:ind w:left="5110" w:hanging="360"/>
      </w:pPr>
      <w:rPr>
        <w:rFonts w:ascii="Symbol" w:hAnsi="Symbol" w:cs="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cs="Wingdings" w:hint="default"/>
      </w:rPr>
    </w:lvl>
  </w:abstractNum>
  <w:abstractNum w:abstractNumId="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80770BA"/>
    <w:multiLevelType w:val="hybridMultilevel"/>
    <w:tmpl w:val="ACCEEB46"/>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682BD1"/>
    <w:multiLevelType w:val="hybridMultilevel"/>
    <w:tmpl w:val="CC3A417C"/>
    <w:lvl w:ilvl="0" w:tplc="A0A0B51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2246C0A"/>
    <w:multiLevelType w:val="hybridMultilevel"/>
    <w:tmpl w:val="09AA0F90"/>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34E7"/>
    <w:multiLevelType w:val="hybridMultilevel"/>
    <w:tmpl w:val="A50ADEE6"/>
    <w:lvl w:ilvl="0" w:tplc="8820B22A">
      <w:numFmt w:val="bullet"/>
      <w:lvlText w:val="-"/>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F1CBA"/>
    <w:multiLevelType w:val="multilevel"/>
    <w:tmpl w:val="07A6EAF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b w:val="0"/>
        <w:bCs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9" w15:restartNumberingAfterBreak="0">
    <w:nsid w:val="27E35D73"/>
    <w:multiLevelType w:val="hybridMultilevel"/>
    <w:tmpl w:val="BA642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CE11B6"/>
    <w:multiLevelType w:val="hybridMultilevel"/>
    <w:tmpl w:val="5802CED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BA2A29"/>
    <w:multiLevelType w:val="hybridMultilevel"/>
    <w:tmpl w:val="4CD282A0"/>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A926C6"/>
    <w:multiLevelType w:val="hybridMultilevel"/>
    <w:tmpl w:val="6E7264E0"/>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846E60"/>
    <w:multiLevelType w:val="hybridMultilevel"/>
    <w:tmpl w:val="5A5ABA2C"/>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180A4E"/>
    <w:multiLevelType w:val="hybridMultilevel"/>
    <w:tmpl w:val="E7961868"/>
    <w:lvl w:ilvl="0" w:tplc="EAF20EA0">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29395C"/>
    <w:multiLevelType w:val="hybridMultilevel"/>
    <w:tmpl w:val="FADA067C"/>
    <w:lvl w:ilvl="0" w:tplc="239C66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3511FE"/>
    <w:multiLevelType w:val="hybridMultilevel"/>
    <w:tmpl w:val="D25A65FA"/>
    <w:lvl w:ilvl="0" w:tplc="278A20AC">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3E6B35"/>
    <w:multiLevelType w:val="hybridMultilevel"/>
    <w:tmpl w:val="919CB4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EC6B6B"/>
    <w:multiLevelType w:val="hybridMultilevel"/>
    <w:tmpl w:val="A05C71A8"/>
    <w:lvl w:ilvl="0" w:tplc="C2C45D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007278"/>
    <w:multiLevelType w:val="hybridMultilevel"/>
    <w:tmpl w:val="62BAFAE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9B1E9C"/>
    <w:multiLevelType w:val="hybridMultilevel"/>
    <w:tmpl w:val="FF7609CA"/>
    <w:lvl w:ilvl="0" w:tplc="320C446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501C40"/>
    <w:multiLevelType w:val="hybridMultilevel"/>
    <w:tmpl w:val="ED9C41E4"/>
    <w:lvl w:ilvl="0" w:tplc="278A20AC">
      <w:start w:val="1"/>
      <w:numFmt w:val="decimal"/>
      <w:lvlText w:val="%1."/>
      <w:lvlJc w:val="righ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2" w15:restartNumberingAfterBreak="0">
    <w:nsid w:val="50896EA6"/>
    <w:multiLevelType w:val="hybridMultilevel"/>
    <w:tmpl w:val="1FBA6F34"/>
    <w:lvl w:ilvl="0" w:tplc="C73E52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5619FE"/>
    <w:multiLevelType w:val="hybridMultilevel"/>
    <w:tmpl w:val="C70CAD2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B93C71"/>
    <w:multiLevelType w:val="hybridMultilevel"/>
    <w:tmpl w:val="E5B26D9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E77C0C"/>
    <w:multiLevelType w:val="hybridMultilevel"/>
    <w:tmpl w:val="62BAFAEA"/>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AD6322"/>
    <w:multiLevelType w:val="hybridMultilevel"/>
    <w:tmpl w:val="C55C0BB4"/>
    <w:lvl w:ilvl="0" w:tplc="9AD671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2B16231"/>
    <w:multiLevelType w:val="hybridMultilevel"/>
    <w:tmpl w:val="7932D104"/>
    <w:lvl w:ilvl="0" w:tplc="278A20AC">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8344B0"/>
    <w:multiLevelType w:val="multilevel"/>
    <w:tmpl w:val="CB70133C"/>
    <w:lvl w:ilvl="0">
      <w:start w:val="1"/>
      <w:numFmt w:val="decimal"/>
      <w:lvlText w:val="%1."/>
      <w:lvlJc w:val="righ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6A8F4FBE"/>
    <w:multiLevelType w:val="hybridMultilevel"/>
    <w:tmpl w:val="BF780C94"/>
    <w:lvl w:ilvl="0" w:tplc="9C2CDFD2">
      <w:start w:val="1"/>
      <w:numFmt w:val="decimal"/>
      <w:lvlText w:val="%1."/>
      <w:lvlJc w:val="left"/>
      <w:pPr>
        <w:ind w:left="720" w:hanging="360"/>
      </w:pPr>
      <w:rPr>
        <w:rFonts w:hint="default"/>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2" w15:restartNumberingAfterBreak="0">
    <w:nsid w:val="73F977F7"/>
    <w:multiLevelType w:val="hybridMultilevel"/>
    <w:tmpl w:val="77DA8B2A"/>
    <w:lvl w:ilvl="0" w:tplc="47A873E6">
      <w:start w:val="1"/>
      <w:numFmt w:val="decimal"/>
      <w:lvlText w:val="%1."/>
      <w:lvlJc w:val="right"/>
      <w:pPr>
        <w:tabs>
          <w:tab w:val="num" w:pos="720"/>
        </w:tabs>
        <w:ind w:left="720"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B3E3FF3"/>
    <w:multiLevelType w:val="hybridMultilevel"/>
    <w:tmpl w:val="FD3A2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
  </w:num>
  <w:num w:numId="3">
    <w:abstractNumId w:val="8"/>
  </w:num>
  <w:num w:numId="4">
    <w:abstractNumId w:val="31"/>
  </w:num>
  <w:num w:numId="5">
    <w:abstractNumId w:val="33"/>
  </w:num>
  <w:num w:numId="6">
    <w:abstractNumId w:val="9"/>
  </w:num>
  <w:num w:numId="7">
    <w:abstractNumId w:val="30"/>
  </w:num>
  <w:num w:numId="8">
    <w:abstractNumId w:val="29"/>
  </w:num>
  <w:num w:numId="9">
    <w:abstractNumId w:val="32"/>
  </w:num>
  <w:num w:numId="10">
    <w:abstractNumId w:val="21"/>
  </w:num>
  <w:num w:numId="11">
    <w:abstractNumId w:val="0"/>
  </w:num>
  <w:num w:numId="12">
    <w:abstractNumId w:val="3"/>
  </w:num>
  <w:num w:numId="13">
    <w:abstractNumId w:val="5"/>
  </w:num>
  <w:num w:numId="14">
    <w:abstractNumId w:val="23"/>
  </w:num>
  <w:num w:numId="15">
    <w:abstractNumId w:val="16"/>
  </w:num>
  <w:num w:numId="16">
    <w:abstractNumId w:val="14"/>
  </w:num>
  <w:num w:numId="17">
    <w:abstractNumId w:val="27"/>
  </w:num>
  <w:num w:numId="18">
    <w:abstractNumId w:val="25"/>
  </w:num>
  <w:num w:numId="19">
    <w:abstractNumId w:val="12"/>
  </w:num>
  <w:num w:numId="20">
    <w:abstractNumId w:val="13"/>
  </w:num>
  <w:num w:numId="21">
    <w:abstractNumId w:val="24"/>
  </w:num>
  <w:num w:numId="22">
    <w:abstractNumId w:val="11"/>
  </w:num>
  <w:num w:numId="23">
    <w:abstractNumId w:val="7"/>
  </w:num>
  <w:num w:numId="24">
    <w:abstractNumId w:val="1"/>
  </w:num>
  <w:num w:numId="25">
    <w:abstractNumId w:val="26"/>
  </w:num>
  <w:num w:numId="26">
    <w:abstractNumId w:val="4"/>
  </w:num>
  <w:num w:numId="27">
    <w:abstractNumId w:val="6"/>
  </w:num>
  <w:num w:numId="28">
    <w:abstractNumId w:val="19"/>
  </w:num>
  <w:num w:numId="29">
    <w:abstractNumId w:val="10"/>
  </w:num>
  <w:num w:numId="30">
    <w:abstractNumId w:val="22"/>
  </w:num>
  <w:num w:numId="31">
    <w:abstractNumId w:val="18"/>
  </w:num>
  <w:num w:numId="32">
    <w:abstractNumId w:val="15"/>
  </w:num>
  <w:num w:numId="33">
    <w:abstractNumId w:val="20"/>
  </w:num>
  <w:num w:numId="3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da Vojáčková">
    <w15:presenceInfo w15:providerId="None" w15:userId="Lada Vojá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355E"/>
    <w:rsid w:val="00003F2F"/>
    <w:rsid w:val="00005355"/>
    <w:rsid w:val="00007769"/>
    <w:rsid w:val="00012888"/>
    <w:rsid w:val="00022712"/>
    <w:rsid w:val="000258F0"/>
    <w:rsid w:val="000313BB"/>
    <w:rsid w:val="000320B6"/>
    <w:rsid w:val="000340CA"/>
    <w:rsid w:val="0003422B"/>
    <w:rsid w:val="00036B6A"/>
    <w:rsid w:val="000372D6"/>
    <w:rsid w:val="00042D47"/>
    <w:rsid w:val="000479A1"/>
    <w:rsid w:val="000524D0"/>
    <w:rsid w:val="000536BA"/>
    <w:rsid w:val="00053EC1"/>
    <w:rsid w:val="00054FBB"/>
    <w:rsid w:val="00055548"/>
    <w:rsid w:val="00060456"/>
    <w:rsid w:val="000608A8"/>
    <w:rsid w:val="00062642"/>
    <w:rsid w:val="00064184"/>
    <w:rsid w:val="00064284"/>
    <w:rsid w:val="0006653A"/>
    <w:rsid w:val="0006739C"/>
    <w:rsid w:val="00072292"/>
    <w:rsid w:val="00072BC0"/>
    <w:rsid w:val="00075250"/>
    <w:rsid w:val="00076CFF"/>
    <w:rsid w:val="000802CB"/>
    <w:rsid w:val="00083686"/>
    <w:rsid w:val="00083A23"/>
    <w:rsid w:val="00085D8E"/>
    <w:rsid w:val="000868B2"/>
    <w:rsid w:val="00086A4B"/>
    <w:rsid w:val="00096CC8"/>
    <w:rsid w:val="000A0AEC"/>
    <w:rsid w:val="000A1CC7"/>
    <w:rsid w:val="000A4572"/>
    <w:rsid w:val="000A7687"/>
    <w:rsid w:val="000B1BE7"/>
    <w:rsid w:val="000B20E7"/>
    <w:rsid w:val="000B3C21"/>
    <w:rsid w:val="000B461F"/>
    <w:rsid w:val="000B5CB5"/>
    <w:rsid w:val="000C04DF"/>
    <w:rsid w:val="000C0B0F"/>
    <w:rsid w:val="000C38F1"/>
    <w:rsid w:val="000C4C5A"/>
    <w:rsid w:val="000C4DBA"/>
    <w:rsid w:val="000C64A1"/>
    <w:rsid w:val="000D460B"/>
    <w:rsid w:val="000D4914"/>
    <w:rsid w:val="000E1A14"/>
    <w:rsid w:val="000E1D75"/>
    <w:rsid w:val="000E3D7A"/>
    <w:rsid w:val="000E4C66"/>
    <w:rsid w:val="000E5C5C"/>
    <w:rsid w:val="000E6105"/>
    <w:rsid w:val="000E6417"/>
    <w:rsid w:val="000E6CF2"/>
    <w:rsid w:val="000E7063"/>
    <w:rsid w:val="000F0128"/>
    <w:rsid w:val="000F4086"/>
    <w:rsid w:val="000F435D"/>
    <w:rsid w:val="000F6270"/>
    <w:rsid w:val="000F648C"/>
    <w:rsid w:val="00102A11"/>
    <w:rsid w:val="00103E1C"/>
    <w:rsid w:val="00105199"/>
    <w:rsid w:val="00106A92"/>
    <w:rsid w:val="0011104E"/>
    <w:rsid w:val="001150AC"/>
    <w:rsid w:val="001154F3"/>
    <w:rsid w:val="00115978"/>
    <w:rsid w:val="0011697C"/>
    <w:rsid w:val="001174DC"/>
    <w:rsid w:val="00117C00"/>
    <w:rsid w:val="00120368"/>
    <w:rsid w:val="001216E0"/>
    <w:rsid w:val="001223D3"/>
    <w:rsid w:val="001245A1"/>
    <w:rsid w:val="00125362"/>
    <w:rsid w:val="00127ED9"/>
    <w:rsid w:val="001308C0"/>
    <w:rsid w:val="00131C0B"/>
    <w:rsid w:val="00135E41"/>
    <w:rsid w:val="00136CF9"/>
    <w:rsid w:val="00140618"/>
    <w:rsid w:val="00142A61"/>
    <w:rsid w:val="00143208"/>
    <w:rsid w:val="001457D3"/>
    <w:rsid w:val="001502E3"/>
    <w:rsid w:val="001530A5"/>
    <w:rsid w:val="001535A7"/>
    <w:rsid w:val="00155076"/>
    <w:rsid w:val="00155564"/>
    <w:rsid w:val="00155C7C"/>
    <w:rsid w:val="00157C0B"/>
    <w:rsid w:val="00163995"/>
    <w:rsid w:val="001642D8"/>
    <w:rsid w:val="0017007F"/>
    <w:rsid w:val="001723F8"/>
    <w:rsid w:val="0017246C"/>
    <w:rsid w:val="00174E7F"/>
    <w:rsid w:val="00174EC9"/>
    <w:rsid w:val="0017546F"/>
    <w:rsid w:val="00175912"/>
    <w:rsid w:val="001762EB"/>
    <w:rsid w:val="001777FD"/>
    <w:rsid w:val="001807C4"/>
    <w:rsid w:val="00181DAB"/>
    <w:rsid w:val="00182132"/>
    <w:rsid w:val="001834CD"/>
    <w:rsid w:val="0018468D"/>
    <w:rsid w:val="00185251"/>
    <w:rsid w:val="001874A6"/>
    <w:rsid w:val="001A0394"/>
    <w:rsid w:val="001A318F"/>
    <w:rsid w:val="001B0749"/>
    <w:rsid w:val="001B26F9"/>
    <w:rsid w:val="001B2A4D"/>
    <w:rsid w:val="001B386E"/>
    <w:rsid w:val="001B5E20"/>
    <w:rsid w:val="001B6161"/>
    <w:rsid w:val="001B6F07"/>
    <w:rsid w:val="001B7D51"/>
    <w:rsid w:val="001C18B0"/>
    <w:rsid w:val="001C2D23"/>
    <w:rsid w:val="001C2F2B"/>
    <w:rsid w:val="001C3577"/>
    <w:rsid w:val="001C5C60"/>
    <w:rsid w:val="001C61E6"/>
    <w:rsid w:val="001D083E"/>
    <w:rsid w:val="001D1AEA"/>
    <w:rsid w:val="001E016F"/>
    <w:rsid w:val="001E0E1A"/>
    <w:rsid w:val="001F0FE9"/>
    <w:rsid w:val="001F391C"/>
    <w:rsid w:val="001F4BD8"/>
    <w:rsid w:val="00200644"/>
    <w:rsid w:val="0020217B"/>
    <w:rsid w:val="0020445B"/>
    <w:rsid w:val="00205F5E"/>
    <w:rsid w:val="00207AB2"/>
    <w:rsid w:val="00213912"/>
    <w:rsid w:val="00214455"/>
    <w:rsid w:val="00214A38"/>
    <w:rsid w:val="00220365"/>
    <w:rsid w:val="0022763E"/>
    <w:rsid w:val="002278D9"/>
    <w:rsid w:val="00230E90"/>
    <w:rsid w:val="002377BC"/>
    <w:rsid w:val="00242F38"/>
    <w:rsid w:val="00245C60"/>
    <w:rsid w:val="00247CF6"/>
    <w:rsid w:val="00253BA3"/>
    <w:rsid w:val="00260BA2"/>
    <w:rsid w:val="00262F86"/>
    <w:rsid w:val="0026636D"/>
    <w:rsid w:val="00266F73"/>
    <w:rsid w:val="00270D71"/>
    <w:rsid w:val="00272B5D"/>
    <w:rsid w:val="002800E4"/>
    <w:rsid w:val="00281DC3"/>
    <w:rsid w:val="00282F7D"/>
    <w:rsid w:val="00283FB9"/>
    <w:rsid w:val="00286786"/>
    <w:rsid w:val="002873C8"/>
    <w:rsid w:val="00290E96"/>
    <w:rsid w:val="00294CA3"/>
    <w:rsid w:val="002965FC"/>
    <w:rsid w:val="00296900"/>
    <w:rsid w:val="00297492"/>
    <w:rsid w:val="002A0EDA"/>
    <w:rsid w:val="002A1489"/>
    <w:rsid w:val="002A36D3"/>
    <w:rsid w:val="002A6050"/>
    <w:rsid w:val="002B257F"/>
    <w:rsid w:val="002B4768"/>
    <w:rsid w:val="002B4EAA"/>
    <w:rsid w:val="002C170F"/>
    <w:rsid w:val="002C2A7C"/>
    <w:rsid w:val="002C328C"/>
    <w:rsid w:val="002C454C"/>
    <w:rsid w:val="002C4FC5"/>
    <w:rsid w:val="002C7621"/>
    <w:rsid w:val="002C7D40"/>
    <w:rsid w:val="002D2173"/>
    <w:rsid w:val="002D3155"/>
    <w:rsid w:val="002D68D5"/>
    <w:rsid w:val="002D6B42"/>
    <w:rsid w:val="002D6B64"/>
    <w:rsid w:val="002D7263"/>
    <w:rsid w:val="002D7FDA"/>
    <w:rsid w:val="002E2F6D"/>
    <w:rsid w:val="002E5EDB"/>
    <w:rsid w:val="002E676A"/>
    <w:rsid w:val="002E7858"/>
    <w:rsid w:val="002F28B4"/>
    <w:rsid w:val="002F2955"/>
    <w:rsid w:val="00300A41"/>
    <w:rsid w:val="00302AC3"/>
    <w:rsid w:val="00305AEC"/>
    <w:rsid w:val="003066D1"/>
    <w:rsid w:val="0030694E"/>
    <w:rsid w:val="00307221"/>
    <w:rsid w:val="00307476"/>
    <w:rsid w:val="003103FF"/>
    <w:rsid w:val="00311FFE"/>
    <w:rsid w:val="00312D69"/>
    <w:rsid w:val="003179A3"/>
    <w:rsid w:val="0032037A"/>
    <w:rsid w:val="00321A7B"/>
    <w:rsid w:val="00321F74"/>
    <w:rsid w:val="003228B7"/>
    <w:rsid w:val="00325A7E"/>
    <w:rsid w:val="00330E5E"/>
    <w:rsid w:val="00331046"/>
    <w:rsid w:val="003337EC"/>
    <w:rsid w:val="00336CD5"/>
    <w:rsid w:val="0034044C"/>
    <w:rsid w:val="00350656"/>
    <w:rsid w:val="00355BA9"/>
    <w:rsid w:val="00361248"/>
    <w:rsid w:val="00364154"/>
    <w:rsid w:val="00365CD9"/>
    <w:rsid w:val="0037083D"/>
    <w:rsid w:val="003712BC"/>
    <w:rsid w:val="00372A2A"/>
    <w:rsid w:val="00376077"/>
    <w:rsid w:val="00376C5C"/>
    <w:rsid w:val="00380906"/>
    <w:rsid w:val="00381A94"/>
    <w:rsid w:val="00381B2D"/>
    <w:rsid w:val="003820D4"/>
    <w:rsid w:val="00385DDB"/>
    <w:rsid w:val="00386232"/>
    <w:rsid w:val="003864F8"/>
    <w:rsid w:val="00386A51"/>
    <w:rsid w:val="003877D9"/>
    <w:rsid w:val="00395667"/>
    <w:rsid w:val="003A4B22"/>
    <w:rsid w:val="003A4C0F"/>
    <w:rsid w:val="003A60F8"/>
    <w:rsid w:val="003A678B"/>
    <w:rsid w:val="003A7BAD"/>
    <w:rsid w:val="003B0BEE"/>
    <w:rsid w:val="003B272C"/>
    <w:rsid w:val="003B30EA"/>
    <w:rsid w:val="003B66EE"/>
    <w:rsid w:val="003C1AB7"/>
    <w:rsid w:val="003C2F5F"/>
    <w:rsid w:val="003C70B4"/>
    <w:rsid w:val="003C7A4B"/>
    <w:rsid w:val="003D0B44"/>
    <w:rsid w:val="003D27A0"/>
    <w:rsid w:val="003D2E18"/>
    <w:rsid w:val="003D5917"/>
    <w:rsid w:val="003D723B"/>
    <w:rsid w:val="003F1087"/>
    <w:rsid w:val="003F1910"/>
    <w:rsid w:val="003F4756"/>
    <w:rsid w:val="003F6C84"/>
    <w:rsid w:val="003F734B"/>
    <w:rsid w:val="00400509"/>
    <w:rsid w:val="00400ABB"/>
    <w:rsid w:val="00403990"/>
    <w:rsid w:val="00406676"/>
    <w:rsid w:val="00406790"/>
    <w:rsid w:val="00406792"/>
    <w:rsid w:val="00407764"/>
    <w:rsid w:val="00407AB9"/>
    <w:rsid w:val="00413641"/>
    <w:rsid w:val="00413676"/>
    <w:rsid w:val="004136CD"/>
    <w:rsid w:val="00413BBF"/>
    <w:rsid w:val="00414B49"/>
    <w:rsid w:val="004154D2"/>
    <w:rsid w:val="004163E7"/>
    <w:rsid w:val="00416D82"/>
    <w:rsid w:val="004175AC"/>
    <w:rsid w:val="00422D18"/>
    <w:rsid w:val="00425606"/>
    <w:rsid w:val="004310C3"/>
    <w:rsid w:val="00432084"/>
    <w:rsid w:val="00432889"/>
    <w:rsid w:val="00436E40"/>
    <w:rsid w:val="00440E7B"/>
    <w:rsid w:val="00441068"/>
    <w:rsid w:val="00442F2C"/>
    <w:rsid w:val="00442F83"/>
    <w:rsid w:val="00443391"/>
    <w:rsid w:val="00445B69"/>
    <w:rsid w:val="00446855"/>
    <w:rsid w:val="00447629"/>
    <w:rsid w:val="00447ABC"/>
    <w:rsid w:val="004553DC"/>
    <w:rsid w:val="00455BC7"/>
    <w:rsid w:val="0046113C"/>
    <w:rsid w:val="00462258"/>
    <w:rsid w:val="004674EC"/>
    <w:rsid w:val="004711F4"/>
    <w:rsid w:val="00473117"/>
    <w:rsid w:val="00474060"/>
    <w:rsid w:val="00474172"/>
    <w:rsid w:val="00474ECE"/>
    <w:rsid w:val="00475514"/>
    <w:rsid w:val="0047593F"/>
    <w:rsid w:val="00475DCA"/>
    <w:rsid w:val="00480929"/>
    <w:rsid w:val="00481869"/>
    <w:rsid w:val="00482C0A"/>
    <w:rsid w:val="00483EB5"/>
    <w:rsid w:val="004875DF"/>
    <w:rsid w:val="004928D5"/>
    <w:rsid w:val="00494F9C"/>
    <w:rsid w:val="00495BCC"/>
    <w:rsid w:val="004A01A1"/>
    <w:rsid w:val="004A2E3A"/>
    <w:rsid w:val="004A4006"/>
    <w:rsid w:val="004A4CD3"/>
    <w:rsid w:val="004A65DE"/>
    <w:rsid w:val="004A6E06"/>
    <w:rsid w:val="004B1307"/>
    <w:rsid w:val="004B2751"/>
    <w:rsid w:val="004B2C86"/>
    <w:rsid w:val="004B3C13"/>
    <w:rsid w:val="004C0520"/>
    <w:rsid w:val="004C1161"/>
    <w:rsid w:val="004C1EFE"/>
    <w:rsid w:val="004C24D3"/>
    <w:rsid w:val="004C4D21"/>
    <w:rsid w:val="004C7712"/>
    <w:rsid w:val="004D075E"/>
    <w:rsid w:val="004D2CCC"/>
    <w:rsid w:val="004D671B"/>
    <w:rsid w:val="004E13B8"/>
    <w:rsid w:val="004E4D09"/>
    <w:rsid w:val="004E4E17"/>
    <w:rsid w:val="004E67B1"/>
    <w:rsid w:val="004E6FA8"/>
    <w:rsid w:val="004F04D9"/>
    <w:rsid w:val="004F0834"/>
    <w:rsid w:val="004F1C58"/>
    <w:rsid w:val="004F1D1D"/>
    <w:rsid w:val="004F2788"/>
    <w:rsid w:val="004F2B19"/>
    <w:rsid w:val="004F34DB"/>
    <w:rsid w:val="004F5575"/>
    <w:rsid w:val="004F6A72"/>
    <w:rsid w:val="00500B23"/>
    <w:rsid w:val="005027AC"/>
    <w:rsid w:val="00504291"/>
    <w:rsid w:val="0050475C"/>
    <w:rsid w:val="0051258E"/>
    <w:rsid w:val="00515306"/>
    <w:rsid w:val="0051733D"/>
    <w:rsid w:val="0052218F"/>
    <w:rsid w:val="00522579"/>
    <w:rsid w:val="00526211"/>
    <w:rsid w:val="00527AF2"/>
    <w:rsid w:val="005324BC"/>
    <w:rsid w:val="005450C3"/>
    <w:rsid w:val="00551597"/>
    <w:rsid w:val="00552F0C"/>
    <w:rsid w:val="005543A8"/>
    <w:rsid w:val="00557F74"/>
    <w:rsid w:val="00560C7D"/>
    <w:rsid w:val="00560D44"/>
    <w:rsid w:val="005618B3"/>
    <w:rsid w:val="00564C21"/>
    <w:rsid w:val="00566AF2"/>
    <w:rsid w:val="0056724C"/>
    <w:rsid w:val="00570AD6"/>
    <w:rsid w:val="00571762"/>
    <w:rsid w:val="0057255C"/>
    <w:rsid w:val="00573D9A"/>
    <w:rsid w:val="00574C53"/>
    <w:rsid w:val="00576F8B"/>
    <w:rsid w:val="00581EA6"/>
    <w:rsid w:val="00583273"/>
    <w:rsid w:val="0058477D"/>
    <w:rsid w:val="0059221B"/>
    <w:rsid w:val="00594D09"/>
    <w:rsid w:val="005966F6"/>
    <w:rsid w:val="00597342"/>
    <w:rsid w:val="005A092D"/>
    <w:rsid w:val="005A1B21"/>
    <w:rsid w:val="005A3334"/>
    <w:rsid w:val="005A7562"/>
    <w:rsid w:val="005B1EB5"/>
    <w:rsid w:val="005B33B1"/>
    <w:rsid w:val="005B3450"/>
    <w:rsid w:val="005B3E06"/>
    <w:rsid w:val="005B5ED2"/>
    <w:rsid w:val="005B5F40"/>
    <w:rsid w:val="005C0154"/>
    <w:rsid w:val="005C45F7"/>
    <w:rsid w:val="005D1BD3"/>
    <w:rsid w:val="005D2C78"/>
    <w:rsid w:val="005D5A83"/>
    <w:rsid w:val="005D5CEE"/>
    <w:rsid w:val="005D65BB"/>
    <w:rsid w:val="005E11DD"/>
    <w:rsid w:val="005E1B51"/>
    <w:rsid w:val="005E1D43"/>
    <w:rsid w:val="005E242A"/>
    <w:rsid w:val="005E268A"/>
    <w:rsid w:val="005E4874"/>
    <w:rsid w:val="005E4A90"/>
    <w:rsid w:val="005E66AA"/>
    <w:rsid w:val="005F3F2F"/>
    <w:rsid w:val="005F401C"/>
    <w:rsid w:val="005F600E"/>
    <w:rsid w:val="00600536"/>
    <w:rsid w:val="00600D55"/>
    <w:rsid w:val="00601E09"/>
    <w:rsid w:val="006029E7"/>
    <w:rsid w:val="006070CF"/>
    <w:rsid w:val="006074F4"/>
    <w:rsid w:val="006101BA"/>
    <w:rsid w:val="00610373"/>
    <w:rsid w:val="006107E1"/>
    <w:rsid w:val="00621E18"/>
    <w:rsid w:val="0062456A"/>
    <w:rsid w:val="00625314"/>
    <w:rsid w:val="00630341"/>
    <w:rsid w:val="0063523B"/>
    <w:rsid w:val="0063631A"/>
    <w:rsid w:val="006378FA"/>
    <w:rsid w:val="00641D2C"/>
    <w:rsid w:val="00642414"/>
    <w:rsid w:val="006449B2"/>
    <w:rsid w:val="00646B98"/>
    <w:rsid w:val="00650832"/>
    <w:rsid w:val="0065265C"/>
    <w:rsid w:val="0065509A"/>
    <w:rsid w:val="00657F51"/>
    <w:rsid w:val="0066121C"/>
    <w:rsid w:val="00662314"/>
    <w:rsid w:val="00662E0D"/>
    <w:rsid w:val="0066521F"/>
    <w:rsid w:val="0066764A"/>
    <w:rsid w:val="0066783A"/>
    <w:rsid w:val="00667A99"/>
    <w:rsid w:val="00670CB3"/>
    <w:rsid w:val="00672BEF"/>
    <w:rsid w:val="00672E66"/>
    <w:rsid w:val="006731C5"/>
    <w:rsid w:val="00674EE1"/>
    <w:rsid w:val="00675832"/>
    <w:rsid w:val="006857E7"/>
    <w:rsid w:val="006862DF"/>
    <w:rsid w:val="00687DE5"/>
    <w:rsid w:val="0069067B"/>
    <w:rsid w:val="00692A98"/>
    <w:rsid w:val="00692C09"/>
    <w:rsid w:val="00693A0A"/>
    <w:rsid w:val="00694BA8"/>
    <w:rsid w:val="006970C7"/>
    <w:rsid w:val="006A0198"/>
    <w:rsid w:val="006A091A"/>
    <w:rsid w:val="006A59AC"/>
    <w:rsid w:val="006A66C2"/>
    <w:rsid w:val="006A7546"/>
    <w:rsid w:val="006B24C8"/>
    <w:rsid w:val="006B6A08"/>
    <w:rsid w:val="006C0021"/>
    <w:rsid w:val="006C4FB9"/>
    <w:rsid w:val="006C61B3"/>
    <w:rsid w:val="006D32B2"/>
    <w:rsid w:val="006D3524"/>
    <w:rsid w:val="006D5BBE"/>
    <w:rsid w:val="006D6BDF"/>
    <w:rsid w:val="006D777C"/>
    <w:rsid w:val="006E0120"/>
    <w:rsid w:val="006E08E2"/>
    <w:rsid w:val="006E29E2"/>
    <w:rsid w:val="006E3724"/>
    <w:rsid w:val="006E3BA3"/>
    <w:rsid w:val="006E3C06"/>
    <w:rsid w:val="006E772D"/>
    <w:rsid w:val="006F13FC"/>
    <w:rsid w:val="006F45F8"/>
    <w:rsid w:val="006F62ED"/>
    <w:rsid w:val="007005AA"/>
    <w:rsid w:val="00701CF1"/>
    <w:rsid w:val="00705C89"/>
    <w:rsid w:val="00706C24"/>
    <w:rsid w:val="007073B1"/>
    <w:rsid w:val="00713817"/>
    <w:rsid w:val="0071509C"/>
    <w:rsid w:val="0071522E"/>
    <w:rsid w:val="007152D7"/>
    <w:rsid w:val="00715E3D"/>
    <w:rsid w:val="00717262"/>
    <w:rsid w:val="007224AA"/>
    <w:rsid w:val="00733872"/>
    <w:rsid w:val="007350E9"/>
    <w:rsid w:val="007370D7"/>
    <w:rsid w:val="00745914"/>
    <w:rsid w:val="007465B2"/>
    <w:rsid w:val="00747191"/>
    <w:rsid w:val="007476BA"/>
    <w:rsid w:val="00750DE3"/>
    <w:rsid w:val="00752CA5"/>
    <w:rsid w:val="007543F4"/>
    <w:rsid w:val="00757B66"/>
    <w:rsid w:val="00762021"/>
    <w:rsid w:val="0076246F"/>
    <w:rsid w:val="0076293C"/>
    <w:rsid w:val="00764502"/>
    <w:rsid w:val="007662EB"/>
    <w:rsid w:val="00770F28"/>
    <w:rsid w:val="007713F6"/>
    <w:rsid w:val="007778C3"/>
    <w:rsid w:val="007806EF"/>
    <w:rsid w:val="007820F5"/>
    <w:rsid w:val="00785DA6"/>
    <w:rsid w:val="00791ABA"/>
    <w:rsid w:val="00792D0D"/>
    <w:rsid w:val="007A0B73"/>
    <w:rsid w:val="007A4EDC"/>
    <w:rsid w:val="007A6A2C"/>
    <w:rsid w:val="007B47D9"/>
    <w:rsid w:val="007B59D4"/>
    <w:rsid w:val="007C12E8"/>
    <w:rsid w:val="007C25D5"/>
    <w:rsid w:val="007C2B9F"/>
    <w:rsid w:val="007C7E82"/>
    <w:rsid w:val="007D06FB"/>
    <w:rsid w:val="007D0A7F"/>
    <w:rsid w:val="007D0EBC"/>
    <w:rsid w:val="007D0FA8"/>
    <w:rsid w:val="007D14DD"/>
    <w:rsid w:val="007D2CF2"/>
    <w:rsid w:val="007D31A3"/>
    <w:rsid w:val="007D42E6"/>
    <w:rsid w:val="007D59C0"/>
    <w:rsid w:val="007D5A8D"/>
    <w:rsid w:val="007D64B9"/>
    <w:rsid w:val="007E24ED"/>
    <w:rsid w:val="007E40F8"/>
    <w:rsid w:val="007E5D40"/>
    <w:rsid w:val="007F0879"/>
    <w:rsid w:val="007F3150"/>
    <w:rsid w:val="007F3FEA"/>
    <w:rsid w:val="007F477D"/>
    <w:rsid w:val="007F6E3A"/>
    <w:rsid w:val="00800A1F"/>
    <w:rsid w:val="0080152D"/>
    <w:rsid w:val="00801B93"/>
    <w:rsid w:val="00802D16"/>
    <w:rsid w:val="00805223"/>
    <w:rsid w:val="00812128"/>
    <w:rsid w:val="00813EB4"/>
    <w:rsid w:val="008217A7"/>
    <w:rsid w:val="008269E0"/>
    <w:rsid w:val="00827B72"/>
    <w:rsid w:val="00827B96"/>
    <w:rsid w:val="00827C00"/>
    <w:rsid w:val="00830C73"/>
    <w:rsid w:val="008321B5"/>
    <w:rsid w:val="00832679"/>
    <w:rsid w:val="00832ADD"/>
    <w:rsid w:val="00837D73"/>
    <w:rsid w:val="008425F8"/>
    <w:rsid w:val="008436C5"/>
    <w:rsid w:val="00844FB5"/>
    <w:rsid w:val="00845F53"/>
    <w:rsid w:val="00853770"/>
    <w:rsid w:val="0085557C"/>
    <w:rsid w:val="00861004"/>
    <w:rsid w:val="00861CA8"/>
    <w:rsid w:val="00862919"/>
    <w:rsid w:val="00864D1C"/>
    <w:rsid w:val="00867CDC"/>
    <w:rsid w:val="00872E2B"/>
    <w:rsid w:val="00875541"/>
    <w:rsid w:val="008779EF"/>
    <w:rsid w:val="00883116"/>
    <w:rsid w:val="00883FCE"/>
    <w:rsid w:val="00885373"/>
    <w:rsid w:val="00885FBA"/>
    <w:rsid w:val="00887CB6"/>
    <w:rsid w:val="00893CB9"/>
    <w:rsid w:val="00894100"/>
    <w:rsid w:val="00895048"/>
    <w:rsid w:val="00895AD8"/>
    <w:rsid w:val="008A2532"/>
    <w:rsid w:val="008A3328"/>
    <w:rsid w:val="008A4AED"/>
    <w:rsid w:val="008A52C1"/>
    <w:rsid w:val="008A62A3"/>
    <w:rsid w:val="008B06D0"/>
    <w:rsid w:val="008B4B03"/>
    <w:rsid w:val="008D0C32"/>
    <w:rsid w:val="008D2D87"/>
    <w:rsid w:val="008D3940"/>
    <w:rsid w:val="008E01F5"/>
    <w:rsid w:val="008E06E4"/>
    <w:rsid w:val="008E48DB"/>
    <w:rsid w:val="008F0CB4"/>
    <w:rsid w:val="008F0D11"/>
    <w:rsid w:val="008F1B95"/>
    <w:rsid w:val="008F5AD3"/>
    <w:rsid w:val="008F67BD"/>
    <w:rsid w:val="008F7A58"/>
    <w:rsid w:val="00900164"/>
    <w:rsid w:val="009027A9"/>
    <w:rsid w:val="00902F41"/>
    <w:rsid w:val="00903530"/>
    <w:rsid w:val="009048AD"/>
    <w:rsid w:val="009056E9"/>
    <w:rsid w:val="00905F63"/>
    <w:rsid w:val="00912405"/>
    <w:rsid w:val="00912EE2"/>
    <w:rsid w:val="00914DB2"/>
    <w:rsid w:val="00916478"/>
    <w:rsid w:val="00917669"/>
    <w:rsid w:val="00923D4C"/>
    <w:rsid w:val="00924606"/>
    <w:rsid w:val="009258CA"/>
    <w:rsid w:val="00925E02"/>
    <w:rsid w:val="009354A0"/>
    <w:rsid w:val="00935517"/>
    <w:rsid w:val="009359AD"/>
    <w:rsid w:val="009374F6"/>
    <w:rsid w:val="009375A2"/>
    <w:rsid w:val="0094192F"/>
    <w:rsid w:val="0095354B"/>
    <w:rsid w:val="00955E20"/>
    <w:rsid w:val="009576B4"/>
    <w:rsid w:val="009606CF"/>
    <w:rsid w:val="009630E4"/>
    <w:rsid w:val="00964484"/>
    <w:rsid w:val="0096534D"/>
    <w:rsid w:val="00966A5F"/>
    <w:rsid w:val="0097034A"/>
    <w:rsid w:val="00970C1C"/>
    <w:rsid w:val="00971743"/>
    <w:rsid w:val="00977A19"/>
    <w:rsid w:val="00987D55"/>
    <w:rsid w:val="0099013F"/>
    <w:rsid w:val="009917A9"/>
    <w:rsid w:val="00991FAB"/>
    <w:rsid w:val="00992D5B"/>
    <w:rsid w:val="009961E7"/>
    <w:rsid w:val="00996B6F"/>
    <w:rsid w:val="00997499"/>
    <w:rsid w:val="009A36A7"/>
    <w:rsid w:val="009A6DBF"/>
    <w:rsid w:val="009B0E60"/>
    <w:rsid w:val="009B16C2"/>
    <w:rsid w:val="009B26DA"/>
    <w:rsid w:val="009B5811"/>
    <w:rsid w:val="009B63BA"/>
    <w:rsid w:val="009C71DC"/>
    <w:rsid w:val="009C7A2B"/>
    <w:rsid w:val="009D1944"/>
    <w:rsid w:val="009D344F"/>
    <w:rsid w:val="009E024A"/>
    <w:rsid w:val="009E048D"/>
    <w:rsid w:val="009E366A"/>
    <w:rsid w:val="009E4011"/>
    <w:rsid w:val="009E619F"/>
    <w:rsid w:val="009E61A7"/>
    <w:rsid w:val="009E7C38"/>
    <w:rsid w:val="009F08E3"/>
    <w:rsid w:val="009F3C36"/>
    <w:rsid w:val="00A00F00"/>
    <w:rsid w:val="00A021C1"/>
    <w:rsid w:val="00A03A0F"/>
    <w:rsid w:val="00A07036"/>
    <w:rsid w:val="00A1180F"/>
    <w:rsid w:val="00A1623F"/>
    <w:rsid w:val="00A202A5"/>
    <w:rsid w:val="00A21BB5"/>
    <w:rsid w:val="00A220F3"/>
    <w:rsid w:val="00A23688"/>
    <w:rsid w:val="00A24F21"/>
    <w:rsid w:val="00A263CA"/>
    <w:rsid w:val="00A26915"/>
    <w:rsid w:val="00A3032D"/>
    <w:rsid w:val="00A33568"/>
    <w:rsid w:val="00A351C2"/>
    <w:rsid w:val="00A4045D"/>
    <w:rsid w:val="00A404FE"/>
    <w:rsid w:val="00A40CF9"/>
    <w:rsid w:val="00A40CFE"/>
    <w:rsid w:val="00A418CC"/>
    <w:rsid w:val="00A432AC"/>
    <w:rsid w:val="00A4429E"/>
    <w:rsid w:val="00A44B46"/>
    <w:rsid w:val="00A45EE7"/>
    <w:rsid w:val="00A511F0"/>
    <w:rsid w:val="00A51D40"/>
    <w:rsid w:val="00A53966"/>
    <w:rsid w:val="00A540FB"/>
    <w:rsid w:val="00A6040B"/>
    <w:rsid w:val="00A60A20"/>
    <w:rsid w:val="00A64891"/>
    <w:rsid w:val="00A6490D"/>
    <w:rsid w:val="00A64C69"/>
    <w:rsid w:val="00A64EC3"/>
    <w:rsid w:val="00A66378"/>
    <w:rsid w:val="00A66A0B"/>
    <w:rsid w:val="00A72DD1"/>
    <w:rsid w:val="00A73AEA"/>
    <w:rsid w:val="00A7517A"/>
    <w:rsid w:val="00A770BC"/>
    <w:rsid w:val="00A77AB3"/>
    <w:rsid w:val="00A81376"/>
    <w:rsid w:val="00A81AEA"/>
    <w:rsid w:val="00A83D6E"/>
    <w:rsid w:val="00A91A68"/>
    <w:rsid w:val="00A952B2"/>
    <w:rsid w:val="00A9549F"/>
    <w:rsid w:val="00A95E55"/>
    <w:rsid w:val="00A9693E"/>
    <w:rsid w:val="00AA1667"/>
    <w:rsid w:val="00AA4903"/>
    <w:rsid w:val="00AA68E7"/>
    <w:rsid w:val="00AB58BE"/>
    <w:rsid w:val="00AC0748"/>
    <w:rsid w:val="00AC1748"/>
    <w:rsid w:val="00AC1890"/>
    <w:rsid w:val="00AC4E1A"/>
    <w:rsid w:val="00AC7038"/>
    <w:rsid w:val="00AC7E03"/>
    <w:rsid w:val="00AD2B66"/>
    <w:rsid w:val="00AD430B"/>
    <w:rsid w:val="00AD4EA2"/>
    <w:rsid w:val="00AD66C6"/>
    <w:rsid w:val="00AD7980"/>
    <w:rsid w:val="00AE0B57"/>
    <w:rsid w:val="00AE1A83"/>
    <w:rsid w:val="00AE662D"/>
    <w:rsid w:val="00AE728F"/>
    <w:rsid w:val="00AF0C91"/>
    <w:rsid w:val="00AF1C72"/>
    <w:rsid w:val="00AF25F0"/>
    <w:rsid w:val="00AF2857"/>
    <w:rsid w:val="00AF4A3E"/>
    <w:rsid w:val="00AF61B2"/>
    <w:rsid w:val="00B00BC5"/>
    <w:rsid w:val="00B018A6"/>
    <w:rsid w:val="00B01D13"/>
    <w:rsid w:val="00B02DCC"/>
    <w:rsid w:val="00B0516D"/>
    <w:rsid w:val="00B06016"/>
    <w:rsid w:val="00B11478"/>
    <w:rsid w:val="00B11B1E"/>
    <w:rsid w:val="00B16C2F"/>
    <w:rsid w:val="00B202F9"/>
    <w:rsid w:val="00B2174C"/>
    <w:rsid w:val="00B22D14"/>
    <w:rsid w:val="00B26E81"/>
    <w:rsid w:val="00B26FBD"/>
    <w:rsid w:val="00B2782A"/>
    <w:rsid w:val="00B304E1"/>
    <w:rsid w:val="00B33BDE"/>
    <w:rsid w:val="00B3488E"/>
    <w:rsid w:val="00B354D8"/>
    <w:rsid w:val="00B36CDF"/>
    <w:rsid w:val="00B4114C"/>
    <w:rsid w:val="00B4225D"/>
    <w:rsid w:val="00B4282E"/>
    <w:rsid w:val="00B518FB"/>
    <w:rsid w:val="00B53506"/>
    <w:rsid w:val="00B54C1F"/>
    <w:rsid w:val="00B56612"/>
    <w:rsid w:val="00B61482"/>
    <w:rsid w:val="00B62579"/>
    <w:rsid w:val="00B631C1"/>
    <w:rsid w:val="00B66945"/>
    <w:rsid w:val="00B72D28"/>
    <w:rsid w:val="00B73537"/>
    <w:rsid w:val="00B73CDF"/>
    <w:rsid w:val="00B800F2"/>
    <w:rsid w:val="00B84F37"/>
    <w:rsid w:val="00B87202"/>
    <w:rsid w:val="00B8788A"/>
    <w:rsid w:val="00B90262"/>
    <w:rsid w:val="00B9581E"/>
    <w:rsid w:val="00B958EB"/>
    <w:rsid w:val="00B96056"/>
    <w:rsid w:val="00B978B5"/>
    <w:rsid w:val="00BA2FB0"/>
    <w:rsid w:val="00BB113E"/>
    <w:rsid w:val="00BB1C78"/>
    <w:rsid w:val="00BB3B37"/>
    <w:rsid w:val="00BB55D4"/>
    <w:rsid w:val="00BB7BE4"/>
    <w:rsid w:val="00BC0567"/>
    <w:rsid w:val="00BC0CCA"/>
    <w:rsid w:val="00BC19ED"/>
    <w:rsid w:val="00BC2035"/>
    <w:rsid w:val="00BC282E"/>
    <w:rsid w:val="00BC40FD"/>
    <w:rsid w:val="00BC48EE"/>
    <w:rsid w:val="00BC6DCF"/>
    <w:rsid w:val="00BD06BD"/>
    <w:rsid w:val="00BD2E7F"/>
    <w:rsid w:val="00BD3922"/>
    <w:rsid w:val="00BD50EC"/>
    <w:rsid w:val="00BD6ABA"/>
    <w:rsid w:val="00BE2B7E"/>
    <w:rsid w:val="00BF2108"/>
    <w:rsid w:val="00BF650B"/>
    <w:rsid w:val="00C00BE3"/>
    <w:rsid w:val="00C027F2"/>
    <w:rsid w:val="00C02E8E"/>
    <w:rsid w:val="00C04886"/>
    <w:rsid w:val="00C06BD9"/>
    <w:rsid w:val="00C079E8"/>
    <w:rsid w:val="00C121BE"/>
    <w:rsid w:val="00C12A94"/>
    <w:rsid w:val="00C167D7"/>
    <w:rsid w:val="00C248B5"/>
    <w:rsid w:val="00C25DD9"/>
    <w:rsid w:val="00C33A9E"/>
    <w:rsid w:val="00C406CA"/>
    <w:rsid w:val="00C414FC"/>
    <w:rsid w:val="00C453A0"/>
    <w:rsid w:val="00C5093B"/>
    <w:rsid w:val="00C51B44"/>
    <w:rsid w:val="00C52984"/>
    <w:rsid w:val="00C52DA2"/>
    <w:rsid w:val="00C62369"/>
    <w:rsid w:val="00C67A19"/>
    <w:rsid w:val="00C70123"/>
    <w:rsid w:val="00C70EFA"/>
    <w:rsid w:val="00C72B12"/>
    <w:rsid w:val="00C731A4"/>
    <w:rsid w:val="00C80A51"/>
    <w:rsid w:val="00C81BBF"/>
    <w:rsid w:val="00C865F4"/>
    <w:rsid w:val="00C9169C"/>
    <w:rsid w:val="00C944FE"/>
    <w:rsid w:val="00C95278"/>
    <w:rsid w:val="00C9575F"/>
    <w:rsid w:val="00C963A4"/>
    <w:rsid w:val="00CA2F37"/>
    <w:rsid w:val="00CA46EA"/>
    <w:rsid w:val="00CA5ADE"/>
    <w:rsid w:val="00CB2B62"/>
    <w:rsid w:val="00CB5524"/>
    <w:rsid w:val="00CB6F66"/>
    <w:rsid w:val="00CC3757"/>
    <w:rsid w:val="00CC4D63"/>
    <w:rsid w:val="00CC65A2"/>
    <w:rsid w:val="00CD264C"/>
    <w:rsid w:val="00CD2804"/>
    <w:rsid w:val="00CD3764"/>
    <w:rsid w:val="00CE0337"/>
    <w:rsid w:val="00CE11AC"/>
    <w:rsid w:val="00CE4870"/>
    <w:rsid w:val="00CE5DC2"/>
    <w:rsid w:val="00CE6B6D"/>
    <w:rsid w:val="00CE6D34"/>
    <w:rsid w:val="00CE7377"/>
    <w:rsid w:val="00CF00CE"/>
    <w:rsid w:val="00CF3151"/>
    <w:rsid w:val="00CF5991"/>
    <w:rsid w:val="00D004A5"/>
    <w:rsid w:val="00D01DB5"/>
    <w:rsid w:val="00D0281B"/>
    <w:rsid w:val="00D054E0"/>
    <w:rsid w:val="00D10033"/>
    <w:rsid w:val="00D119FA"/>
    <w:rsid w:val="00D12A50"/>
    <w:rsid w:val="00D13CEF"/>
    <w:rsid w:val="00D154B7"/>
    <w:rsid w:val="00D15710"/>
    <w:rsid w:val="00D213D8"/>
    <w:rsid w:val="00D22C2F"/>
    <w:rsid w:val="00D26F3E"/>
    <w:rsid w:val="00D30B7A"/>
    <w:rsid w:val="00D323C1"/>
    <w:rsid w:val="00D340EA"/>
    <w:rsid w:val="00D422A3"/>
    <w:rsid w:val="00D42865"/>
    <w:rsid w:val="00D441A4"/>
    <w:rsid w:val="00D466B5"/>
    <w:rsid w:val="00D46AB0"/>
    <w:rsid w:val="00D521A3"/>
    <w:rsid w:val="00D52D4E"/>
    <w:rsid w:val="00D53A20"/>
    <w:rsid w:val="00D544A0"/>
    <w:rsid w:val="00D54DB4"/>
    <w:rsid w:val="00D61147"/>
    <w:rsid w:val="00D61DF4"/>
    <w:rsid w:val="00D6469C"/>
    <w:rsid w:val="00D70ABE"/>
    <w:rsid w:val="00D71A14"/>
    <w:rsid w:val="00D72C7E"/>
    <w:rsid w:val="00D8176B"/>
    <w:rsid w:val="00D82ACA"/>
    <w:rsid w:val="00D84026"/>
    <w:rsid w:val="00D94723"/>
    <w:rsid w:val="00D95B1E"/>
    <w:rsid w:val="00D96925"/>
    <w:rsid w:val="00DA57E4"/>
    <w:rsid w:val="00DB6B82"/>
    <w:rsid w:val="00DC21D3"/>
    <w:rsid w:val="00DC2415"/>
    <w:rsid w:val="00DC31C4"/>
    <w:rsid w:val="00DC752D"/>
    <w:rsid w:val="00DD2148"/>
    <w:rsid w:val="00DD24AB"/>
    <w:rsid w:val="00DD44D1"/>
    <w:rsid w:val="00DD4830"/>
    <w:rsid w:val="00DD49AD"/>
    <w:rsid w:val="00DD7CB2"/>
    <w:rsid w:val="00DE0376"/>
    <w:rsid w:val="00DE1019"/>
    <w:rsid w:val="00DE47F6"/>
    <w:rsid w:val="00DE7E39"/>
    <w:rsid w:val="00DF0881"/>
    <w:rsid w:val="00DF2E68"/>
    <w:rsid w:val="00DF4299"/>
    <w:rsid w:val="00DF5BF6"/>
    <w:rsid w:val="00DF6832"/>
    <w:rsid w:val="00DF6B34"/>
    <w:rsid w:val="00DF7E4A"/>
    <w:rsid w:val="00DF7E5D"/>
    <w:rsid w:val="00E03729"/>
    <w:rsid w:val="00E05DDC"/>
    <w:rsid w:val="00E11180"/>
    <w:rsid w:val="00E12002"/>
    <w:rsid w:val="00E12E85"/>
    <w:rsid w:val="00E148D2"/>
    <w:rsid w:val="00E14FE3"/>
    <w:rsid w:val="00E17F4B"/>
    <w:rsid w:val="00E22A0D"/>
    <w:rsid w:val="00E24413"/>
    <w:rsid w:val="00E24F60"/>
    <w:rsid w:val="00E268A9"/>
    <w:rsid w:val="00E26A5D"/>
    <w:rsid w:val="00E316E9"/>
    <w:rsid w:val="00E32206"/>
    <w:rsid w:val="00E367EC"/>
    <w:rsid w:val="00E36DD7"/>
    <w:rsid w:val="00E40704"/>
    <w:rsid w:val="00E4120A"/>
    <w:rsid w:val="00E436AC"/>
    <w:rsid w:val="00E535C2"/>
    <w:rsid w:val="00E579B2"/>
    <w:rsid w:val="00E64F95"/>
    <w:rsid w:val="00E655BD"/>
    <w:rsid w:val="00E66230"/>
    <w:rsid w:val="00E664EC"/>
    <w:rsid w:val="00E702E1"/>
    <w:rsid w:val="00E72481"/>
    <w:rsid w:val="00E72548"/>
    <w:rsid w:val="00E76494"/>
    <w:rsid w:val="00E778B6"/>
    <w:rsid w:val="00E80D58"/>
    <w:rsid w:val="00E82DFD"/>
    <w:rsid w:val="00E8588F"/>
    <w:rsid w:val="00E86C36"/>
    <w:rsid w:val="00E86CAF"/>
    <w:rsid w:val="00E8753A"/>
    <w:rsid w:val="00E933D8"/>
    <w:rsid w:val="00E94CEA"/>
    <w:rsid w:val="00E95D0A"/>
    <w:rsid w:val="00E969F0"/>
    <w:rsid w:val="00E9755A"/>
    <w:rsid w:val="00EA1BA3"/>
    <w:rsid w:val="00EA238A"/>
    <w:rsid w:val="00EB0406"/>
    <w:rsid w:val="00EB11F7"/>
    <w:rsid w:val="00EB38DB"/>
    <w:rsid w:val="00EB4285"/>
    <w:rsid w:val="00EB5A48"/>
    <w:rsid w:val="00EB7FB9"/>
    <w:rsid w:val="00EC34CE"/>
    <w:rsid w:val="00ED12B1"/>
    <w:rsid w:val="00ED322D"/>
    <w:rsid w:val="00ED324E"/>
    <w:rsid w:val="00ED5386"/>
    <w:rsid w:val="00EE031A"/>
    <w:rsid w:val="00EE0DBB"/>
    <w:rsid w:val="00EE11A3"/>
    <w:rsid w:val="00EE3541"/>
    <w:rsid w:val="00EE6E7D"/>
    <w:rsid w:val="00EE7729"/>
    <w:rsid w:val="00EF0A6D"/>
    <w:rsid w:val="00EF0A8C"/>
    <w:rsid w:val="00EF1E0C"/>
    <w:rsid w:val="00EF35DF"/>
    <w:rsid w:val="00EF3C14"/>
    <w:rsid w:val="00F03372"/>
    <w:rsid w:val="00F045A5"/>
    <w:rsid w:val="00F04849"/>
    <w:rsid w:val="00F058CA"/>
    <w:rsid w:val="00F062A1"/>
    <w:rsid w:val="00F07749"/>
    <w:rsid w:val="00F138A2"/>
    <w:rsid w:val="00F13D6B"/>
    <w:rsid w:val="00F20D35"/>
    <w:rsid w:val="00F20FB3"/>
    <w:rsid w:val="00F21576"/>
    <w:rsid w:val="00F2440D"/>
    <w:rsid w:val="00F2720A"/>
    <w:rsid w:val="00F27493"/>
    <w:rsid w:val="00F27BDC"/>
    <w:rsid w:val="00F356C7"/>
    <w:rsid w:val="00F37077"/>
    <w:rsid w:val="00F413C5"/>
    <w:rsid w:val="00F41F5F"/>
    <w:rsid w:val="00F43687"/>
    <w:rsid w:val="00F55DB4"/>
    <w:rsid w:val="00F560D8"/>
    <w:rsid w:val="00F60F50"/>
    <w:rsid w:val="00F61902"/>
    <w:rsid w:val="00F61997"/>
    <w:rsid w:val="00F6435F"/>
    <w:rsid w:val="00F64893"/>
    <w:rsid w:val="00F65AB2"/>
    <w:rsid w:val="00F65B06"/>
    <w:rsid w:val="00F707CA"/>
    <w:rsid w:val="00F7274D"/>
    <w:rsid w:val="00F7744F"/>
    <w:rsid w:val="00F87F75"/>
    <w:rsid w:val="00F90A2B"/>
    <w:rsid w:val="00F913AF"/>
    <w:rsid w:val="00F9315C"/>
    <w:rsid w:val="00F96673"/>
    <w:rsid w:val="00FA020B"/>
    <w:rsid w:val="00FA07FE"/>
    <w:rsid w:val="00FA1406"/>
    <w:rsid w:val="00FA2C80"/>
    <w:rsid w:val="00FA60AA"/>
    <w:rsid w:val="00FB15BE"/>
    <w:rsid w:val="00FB1FCC"/>
    <w:rsid w:val="00FB2DE2"/>
    <w:rsid w:val="00FB3690"/>
    <w:rsid w:val="00FB5AF9"/>
    <w:rsid w:val="00FC0BE8"/>
    <w:rsid w:val="00FC2D12"/>
    <w:rsid w:val="00FC371E"/>
    <w:rsid w:val="00FC50D4"/>
    <w:rsid w:val="00FC5FCD"/>
    <w:rsid w:val="00FD7089"/>
    <w:rsid w:val="00FE02EB"/>
    <w:rsid w:val="00FE0BB0"/>
    <w:rsid w:val="00FE1483"/>
    <w:rsid w:val="00FE15E3"/>
    <w:rsid w:val="00FE26A2"/>
    <w:rsid w:val="00FE4266"/>
    <w:rsid w:val="00FE47EC"/>
    <w:rsid w:val="00FF0A9A"/>
    <w:rsid w:val="00FF39A3"/>
    <w:rsid w:val="00FF6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94452C0"/>
  <w15:docId w15:val="{27E2109E-9701-4FCE-9F9F-FC85F3B4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4">
    <w:name w:val="heading 4"/>
    <w:basedOn w:val="Normln"/>
    <w:link w:val="Nadpis4Char"/>
    <w:uiPriority w:val="9"/>
    <w:qFormat/>
    <w:locked/>
    <w:rsid w:val="00FE1483"/>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semiHidden/>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C9575F"/>
    <w:rPr>
      <w:color w:val="0000FF" w:themeColor="hyperlink"/>
      <w:u w:val="single"/>
    </w:rPr>
  </w:style>
  <w:style w:type="paragraph" w:styleId="Odstavecseseznamem">
    <w:name w:val="List Paragraph"/>
    <w:aliases w:val="nad 1,Název grafu"/>
    <w:basedOn w:val="Normln"/>
    <w:link w:val="OdstavecseseznamemChar"/>
    <w:uiPriority w:val="34"/>
    <w:qFormat/>
    <w:rsid w:val="00C9575F"/>
    <w:pPr>
      <w:ind w:left="720"/>
      <w:contextualSpacing/>
    </w:pPr>
  </w:style>
  <w:style w:type="character" w:styleId="Odkaznakoment">
    <w:name w:val="annotation reference"/>
    <w:basedOn w:val="Standardnpsmoodstavce"/>
    <w:uiPriority w:val="99"/>
    <w:unhideWhenUsed/>
    <w:rsid w:val="00F61902"/>
    <w:rPr>
      <w:sz w:val="16"/>
      <w:szCs w:val="16"/>
    </w:rPr>
  </w:style>
  <w:style w:type="paragraph" w:styleId="Textkomente">
    <w:name w:val="annotation text"/>
    <w:basedOn w:val="Normln"/>
    <w:link w:val="TextkomenteChar"/>
    <w:uiPriority w:val="99"/>
    <w:unhideWhenUsed/>
    <w:rsid w:val="00F61902"/>
  </w:style>
  <w:style w:type="character" w:customStyle="1" w:styleId="TextkomenteChar">
    <w:name w:val="Text komentáře Char"/>
    <w:basedOn w:val="Standardnpsmoodstavce"/>
    <w:link w:val="Textkomente"/>
    <w:uiPriority w:val="99"/>
    <w:rsid w:val="00F61902"/>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F61902"/>
    <w:rPr>
      <w:b/>
      <w:bCs/>
    </w:rPr>
  </w:style>
  <w:style w:type="character" w:customStyle="1" w:styleId="PedmtkomenteChar">
    <w:name w:val="Předmět komentáře Char"/>
    <w:basedOn w:val="TextkomenteChar"/>
    <w:link w:val="Pedmtkomente"/>
    <w:uiPriority w:val="99"/>
    <w:semiHidden/>
    <w:rsid w:val="00F61902"/>
    <w:rPr>
      <w:rFonts w:ascii="Times New Roman" w:eastAsia="Times New Roman" w:hAnsi="Times New Roman" w:cs="Times New Roman"/>
      <w:b/>
      <w:bCs/>
      <w:sz w:val="20"/>
      <w:szCs w:val="20"/>
    </w:rPr>
  </w:style>
  <w:style w:type="paragraph" w:customStyle="1" w:styleId="xxmsonormal">
    <w:name w:val="x_x_msonormal"/>
    <w:basedOn w:val="Normln"/>
    <w:rsid w:val="001457D3"/>
    <w:pPr>
      <w:spacing w:before="100" w:beforeAutospacing="1" w:after="100" w:afterAutospacing="1"/>
    </w:pPr>
    <w:rPr>
      <w:sz w:val="24"/>
      <w:szCs w:val="24"/>
    </w:rPr>
  </w:style>
  <w:style w:type="paragraph" w:customStyle="1" w:styleId="TableParagraph">
    <w:name w:val="Table Paragraph"/>
    <w:basedOn w:val="Normln"/>
    <w:uiPriority w:val="1"/>
    <w:qFormat/>
    <w:rsid w:val="00E316E9"/>
    <w:pPr>
      <w:widowControl w:val="0"/>
      <w:ind w:left="64"/>
    </w:pPr>
    <w:rPr>
      <w:sz w:val="22"/>
      <w:szCs w:val="22"/>
      <w:lang w:val="en-US" w:eastAsia="en-US"/>
    </w:rPr>
  </w:style>
  <w:style w:type="paragraph" w:styleId="Normlnweb">
    <w:name w:val="Normal (Web)"/>
    <w:basedOn w:val="Normln"/>
    <w:uiPriority w:val="99"/>
    <w:unhideWhenUsed/>
    <w:rsid w:val="00E316E9"/>
    <w:pPr>
      <w:spacing w:before="100" w:beforeAutospacing="1" w:after="100" w:afterAutospacing="1"/>
    </w:pPr>
    <w:rPr>
      <w:sz w:val="24"/>
      <w:szCs w:val="24"/>
    </w:rPr>
  </w:style>
  <w:style w:type="paragraph" w:styleId="Textpoznpodarou">
    <w:name w:val="footnote text"/>
    <w:basedOn w:val="Normln"/>
    <w:link w:val="TextpoznpodarouChar"/>
    <w:semiHidden/>
    <w:rsid w:val="009374F6"/>
    <w:pPr>
      <w:widowControl w:val="0"/>
    </w:pPr>
  </w:style>
  <w:style w:type="character" w:customStyle="1" w:styleId="TextpoznpodarouChar">
    <w:name w:val="Text pozn. pod čarou Char"/>
    <w:basedOn w:val="Standardnpsmoodstavce"/>
    <w:link w:val="Textpoznpodarou"/>
    <w:semiHidden/>
    <w:rsid w:val="009374F6"/>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9374F6"/>
    <w:rPr>
      <w:color w:val="800080" w:themeColor="followedHyperlink"/>
      <w:u w:val="single"/>
    </w:rPr>
  </w:style>
  <w:style w:type="character" w:customStyle="1" w:styleId="Nevyeenzmnka1">
    <w:name w:val="Nevyřešená zmínka1"/>
    <w:basedOn w:val="Standardnpsmoodstavce"/>
    <w:uiPriority w:val="99"/>
    <w:semiHidden/>
    <w:unhideWhenUsed/>
    <w:rsid w:val="003F734B"/>
    <w:rPr>
      <w:color w:val="605E5C"/>
      <w:shd w:val="clear" w:color="auto" w:fill="E1DFDD"/>
    </w:rPr>
  </w:style>
  <w:style w:type="character" w:customStyle="1" w:styleId="Nadpis4Char">
    <w:name w:val="Nadpis 4 Char"/>
    <w:basedOn w:val="Standardnpsmoodstavce"/>
    <w:link w:val="Nadpis4"/>
    <w:uiPriority w:val="9"/>
    <w:rsid w:val="00FE1483"/>
    <w:rPr>
      <w:rFonts w:ascii="Times New Roman" w:eastAsia="Times New Roman" w:hAnsi="Times New Roman" w:cs="Times New Roman"/>
      <w:b/>
      <w:bCs/>
      <w:sz w:val="24"/>
      <w:szCs w:val="24"/>
    </w:rPr>
  </w:style>
  <w:style w:type="paragraph" w:customStyle="1" w:styleId="Default">
    <w:name w:val="Default"/>
    <w:rsid w:val="004136CD"/>
    <w:pPr>
      <w:autoSpaceDE w:val="0"/>
      <w:autoSpaceDN w:val="0"/>
      <w:adjustRightInd w:val="0"/>
    </w:pPr>
    <w:rPr>
      <w:rFonts w:ascii="Times New Roman" w:eastAsia="Times New Roman" w:hAnsi="Times New Roman" w:cs="Times New Roman"/>
      <w:color w:val="000000"/>
      <w:sz w:val="24"/>
      <w:szCs w:val="24"/>
    </w:rPr>
  </w:style>
  <w:style w:type="character" w:customStyle="1" w:styleId="apple-converted-space">
    <w:name w:val="apple-converted-space"/>
    <w:basedOn w:val="Standardnpsmoodstavce"/>
    <w:rsid w:val="00832679"/>
  </w:style>
  <w:style w:type="character" w:customStyle="1" w:styleId="databold">
    <w:name w:val="data_bold"/>
    <w:rsid w:val="00C079E8"/>
  </w:style>
  <w:style w:type="paragraph" w:customStyle="1" w:styleId="xmsonormal">
    <w:name w:val="x_msonormal"/>
    <w:basedOn w:val="Normln"/>
    <w:rsid w:val="00C079E8"/>
    <w:pPr>
      <w:spacing w:before="100" w:beforeAutospacing="1" w:after="100" w:afterAutospacing="1"/>
    </w:pPr>
    <w:rPr>
      <w:sz w:val="24"/>
      <w:szCs w:val="24"/>
    </w:rPr>
  </w:style>
  <w:style w:type="character" w:styleId="Siln">
    <w:name w:val="Strong"/>
    <w:uiPriority w:val="22"/>
    <w:qFormat/>
    <w:locked/>
    <w:rsid w:val="00D544A0"/>
    <w:rPr>
      <w:b/>
      <w:bCs/>
    </w:rPr>
  </w:style>
  <w:style w:type="paragraph" w:customStyle="1" w:styleId="default0">
    <w:name w:val="default"/>
    <w:basedOn w:val="Normln"/>
    <w:rsid w:val="00D544A0"/>
    <w:pPr>
      <w:spacing w:before="100" w:beforeAutospacing="1" w:after="100" w:afterAutospacing="1"/>
    </w:pPr>
    <w:rPr>
      <w:sz w:val="24"/>
      <w:szCs w:val="24"/>
    </w:rPr>
  </w:style>
  <w:style w:type="paragraph" w:customStyle="1" w:styleId="a">
    <w:uiPriority w:val="20"/>
    <w:qFormat/>
    <w:rsid w:val="00D544A0"/>
    <w:rPr>
      <w:rFonts w:ascii="Times New Roman" w:eastAsia="Times New Roman" w:hAnsi="Times New Roman" w:cs="Times New Roman"/>
      <w:sz w:val="20"/>
      <w:szCs w:val="20"/>
    </w:rPr>
  </w:style>
  <w:style w:type="character" w:styleId="Zdraznn">
    <w:name w:val="Emphasis"/>
    <w:basedOn w:val="Standardnpsmoodstavce"/>
    <w:qFormat/>
    <w:locked/>
    <w:rsid w:val="00D544A0"/>
    <w:rPr>
      <w:i/>
      <w:iCs/>
    </w:rPr>
  </w:style>
  <w:style w:type="character" w:customStyle="1" w:styleId="maintitle">
    <w:name w:val="maintitle"/>
    <w:rsid w:val="004C1161"/>
  </w:style>
  <w:style w:type="character" w:customStyle="1" w:styleId="hlfld-title">
    <w:name w:val="hlfld-title"/>
    <w:rsid w:val="004C1161"/>
  </w:style>
  <w:style w:type="character" w:customStyle="1" w:styleId="citationvolume">
    <w:name w:val="citation_volume"/>
    <w:rsid w:val="004C1161"/>
  </w:style>
  <w:style w:type="character" w:customStyle="1" w:styleId="highlight">
    <w:name w:val="highlight"/>
    <w:rsid w:val="004C1161"/>
  </w:style>
  <w:style w:type="paragraph" w:styleId="Zkladntext">
    <w:name w:val="Body Text"/>
    <w:basedOn w:val="Normln"/>
    <w:link w:val="ZkladntextChar"/>
    <w:uiPriority w:val="1"/>
    <w:unhideWhenUsed/>
    <w:qFormat/>
    <w:rsid w:val="00D0281B"/>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D0281B"/>
    <w:rPr>
      <w:rFonts w:ascii="Times New Roman" w:eastAsia="Times New Roman" w:hAnsi="Times New Roman" w:cs="Times New Roman"/>
      <w:sz w:val="24"/>
      <w:szCs w:val="24"/>
      <w:lang w:val="en-US" w:eastAsia="en-US"/>
    </w:rPr>
  </w:style>
  <w:style w:type="character" w:customStyle="1" w:styleId="author-data">
    <w:name w:val="author-data"/>
    <w:basedOn w:val="Standardnpsmoodstavce"/>
    <w:rsid w:val="00EE0DBB"/>
  </w:style>
  <w:style w:type="character" w:customStyle="1" w:styleId="author-property-role">
    <w:name w:val="author-property-role"/>
    <w:basedOn w:val="Standardnpsmoodstavce"/>
    <w:rsid w:val="00EE0DBB"/>
  </w:style>
  <w:style w:type="paragraph" w:customStyle="1" w:styleId="xmsolistparagraph">
    <w:name w:val="x_msolistparagraph"/>
    <w:basedOn w:val="Normln"/>
    <w:rsid w:val="002C4FC5"/>
    <w:pPr>
      <w:spacing w:before="100" w:beforeAutospacing="1" w:after="100" w:afterAutospacing="1"/>
    </w:pPr>
    <w:rPr>
      <w:sz w:val="24"/>
      <w:szCs w:val="24"/>
    </w:rPr>
  </w:style>
  <w:style w:type="character" w:customStyle="1" w:styleId="infolabel">
    <w:name w:val="info_label"/>
    <w:basedOn w:val="Standardnpsmoodstavce"/>
    <w:rsid w:val="001C5C60"/>
  </w:style>
  <w:style w:type="character" w:customStyle="1" w:styleId="infovalue">
    <w:name w:val="info_value"/>
    <w:basedOn w:val="Standardnpsmoodstavce"/>
    <w:rsid w:val="001C5C60"/>
  </w:style>
  <w:style w:type="character" w:customStyle="1" w:styleId="OdstavecseseznamemChar">
    <w:name w:val="Odstavec se seznamem Char"/>
    <w:aliases w:val="nad 1 Char,Název grafu Char"/>
    <w:basedOn w:val="Standardnpsmoodstavce"/>
    <w:link w:val="Odstavecseseznamem"/>
    <w:uiPriority w:val="34"/>
    <w:rsid w:val="009359AD"/>
    <w:rPr>
      <w:rFonts w:ascii="Times New Roman" w:eastAsia="Times New Roman" w:hAnsi="Times New Roman" w:cs="Times New Roman"/>
      <w:sz w:val="20"/>
      <w:szCs w:val="20"/>
    </w:rPr>
  </w:style>
  <w:style w:type="paragraph" w:styleId="Revize">
    <w:name w:val="Revision"/>
    <w:hidden/>
    <w:uiPriority w:val="99"/>
    <w:semiHidden/>
    <w:rsid w:val="00D441A4"/>
    <w:rPr>
      <w:rFonts w:ascii="Times New Roman" w:eastAsia="Times New Roman" w:hAnsi="Times New Roman" w:cs="Times New Roman"/>
      <w:sz w:val="20"/>
      <w:szCs w:val="20"/>
    </w:rPr>
  </w:style>
  <w:style w:type="character" w:customStyle="1" w:styleId="a-size-extra-large">
    <w:name w:val="a-size-extra-large"/>
    <w:basedOn w:val="Standardnpsmoodstavce"/>
    <w:rsid w:val="00E03729"/>
  </w:style>
  <w:style w:type="character" w:customStyle="1" w:styleId="a-text-bold">
    <w:name w:val="a-text-bold"/>
    <w:basedOn w:val="Standardnpsmoodstavce"/>
    <w:rsid w:val="00E03729"/>
  </w:style>
  <w:style w:type="character" w:customStyle="1" w:styleId="author">
    <w:name w:val="author"/>
    <w:basedOn w:val="Standardnpsmoodstavce"/>
    <w:rsid w:val="00E03729"/>
  </w:style>
  <w:style w:type="character" w:customStyle="1" w:styleId="a-color-secondary">
    <w:name w:val="a-color-secondary"/>
    <w:basedOn w:val="Standardnpsmoodstavce"/>
    <w:rsid w:val="00E03729"/>
  </w:style>
  <w:style w:type="character" w:customStyle="1" w:styleId="Nevyeenzmnka2">
    <w:name w:val="Nevyřešená zmínka2"/>
    <w:basedOn w:val="Standardnpsmoodstavce"/>
    <w:uiPriority w:val="99"/>
    <w:semiHidden/>
    <w:unhideWhenUsed/>
    <w:rsid w:val="00060456"/>
    <w:rPr>
      <w:color w:val="605E5C"/>
      <w:shd w:val="clear" w:color="auto" w:fill="E1DFDD"/>
    </w:rPr>
  </w:style>
  <w:style w:type="character" w:customStyle="1" w:styleId="obdpole34">
    <w:name w:val="obd_pole_34"/>
    <w:basedOn w:val="Standardnpsmoodstavce"/>
    <w:rsid w:val="00F64893"/>
  </w:style>
  <w:style w:type="character" w:customStyle="1" w:styleId="xjlqj4b">
    <w:name w:val="x_jlqj4b"/>
    <w:basedOn w:val="Standardnpsmoodstavce"/>
    <w:rsid w:val="00B0516D"/>
  </w:style>
  <w:style w:type="paragraph" w:customStyle="1" w:styleId="xxmsonormal0">
    <w:name w:val="x_xmsonormal"/>
    <w:basedOn w:val="Normln"/>
    <w:rsid w:val="00350656"/>
    <w:pPr>
      <w:spacing w:before="100" w:beforeAutospacing="1" w:after="100" w:afterAutospacing="1"/>
    </w:pPr>
    <w:rPr>
      <w:sz w:val="24"/>
      <w:szCs w:val="24"/>
    </w:rPr>
  </w:style>
  <w:style w:type="character" w:customStyle="1" w:styleId="xxjlqj4b">
    <w:name w:val="x_xjlqj4b"/>
    <w:basedOn w:val="Standardnpsmoodstavce"/>
    <w:rsid w:val="00350656"/>
  </w:style>
  <w:style w:type="character" w:customStyle="1" w:styleId="Nevyeenzmnka3">
    <w:name w:val="Nevyřešená zmínka3"/>
    <w:basedOn w:val="Standardnpsmoodstavce"/>
    <w:uiPriority w:val="99"/>
    <w:semiHidden/>
    <w:unhideWhenUsed/>
    <w:rsid w:val="00E43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6969">
      <w:bodyDiv w:val="1"/>
      <w:marLeft w:val="0"/>
      <w:marRight w:val="0"/>
      <w:marTop w:val="0"/>
      <w:marBottom w:val="0"/>
      <w:divBdr>
        <w:top w:val="none" w:sz="0" w:space="0" w:color="auto"/>
        <w:left w:val="none" w:sz="0" w:space="0" w:color="auto"/>
        <w:bottom w:val="none" w:sz="0" w:space="0" w:color="auto"/>
        <w:right w:val="none" w:sz="0" w:space="0" w:color="auto"/>
      </w:divBdr>
    </w:div>
    <w:div w:id="110049661">
      <w:bodyDiv w:val="1"/>
      <w:marLeft w:val="0"/>
      <w:marRight w:val="0"/>
      <w:marTop w:val="0"/>
      <w:marBottom w:val="0"/>
      <w:divBdr>
        <w:top w:val="none" w:sz="0" w:space="0" w:color="auto"/>
        <w:left w:val="none" w:sz="0" w:space="0" w:color="auto"/>
        <w:bottom w:val="none" w:sz="0" w:space="0" w:color="auto"/>
        <w:right w:val="none" w:sz="0" w:space="0" w:color="auto"/>
      </w:divBdr>
    </w:div>
    <w:div w:id="171066124">
      <w:bodyDiv w:val="1"/>
      <w:marLeft w:val="0"/>
      <w:marRight w:val="0"/>
      <w:marTop w:val="0"/>
      <w:marBottom w:val="0"/>
      <w:divBdr>
        <w:top w:val="none" w:sz="0" w:space="0" w:color="auto"/>
        <w:left w:val="none" w:sz="0" w:space="0" w:color="auto"/>
        <w:bottom w:val="none" w:sz="0" w:space="0" w:color="auto"/>
        <w:right w:val="none" w:sz="0" w:space="0" w:color="auto"/>
      </w:divBdr>
      <w:divsChild>
        <w:div w:id="1307005251">
          <w:marLeft w:val="0"/>
          <w:marRight w:val="0"/>
          <w:marTop w:val="0"/>
          <w:marBottom w:val="0"/>
          <w:divBdr>
            <w:top w:val="none" w:sz="0" w:space="0" w:color="auto"/>
            <w:left w:val="none" w:sz="0" w:space="0" w:color="auto"/>
            <w:bottom w:val="none" w:sz="0" w:space="0" w:color="auto"/>
            <w:right w:val="none" w:sz="0" w:space="0" w:color="auto"/>
          </w:divBdr>
        </w:div>
        <w:div w:id="480193595">
          <w:marLeft w:val="0"/>
          <w:marRight w:val="0"/>
          <w:marTop w:val="0"/>
          <w:marBottom w:val="0"/>
          <w:divBdr>
            <w:top w:val="none" w:sz="0" w:space="0" w:color="auto"/>
            <w:left w:val="none" w:sz="0" w:space="0" w:color="auto"/>
            <w:bottom w:val="none" w:sz="0" w:space="0" w:color="auto"/>
            <w:right w:val="none" w:sz="0" w:space="0" w:color="auto"/>
          </w:divBdr>
        </w:div>
        <w:div w:id="1158614637">
          <w:marLeft w:val="0"/>
          <w:marRight w:val="0"/>
          <w:marTop w:val="0"/>
          <w:marBottom w:val="0"/>
          <w:divBdr>
            <w:top w:val="none" w:sz="0" w:space="0" w:color="auto"/>
            <w:left w:val="none" w:sz="0" w:space="0" w:color="auto"/>
            <w:bottom w:val="none" w:sz="0" w:space="0" w:color="auto"/>
            <w:right w:val="none" w:sz="0" w:space="0" w:color="auto"/>
          </w:divBdr>
          <w:divsChild>
            <w:div w:id="206105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6261">
      <w:bodyDiv w:val="1"/>
      <w:marLeft w:val="0"/>
      <w:marRight w:val="0"/>
      <w:marTop w:val="0"/>
      <w:marBottom w:val="0"/>
      <w:divBdr>
        <w:top w:val="none" w:sz="0" w:space="0" w:color="auto"/>
        <w:left w:val="none" w:sz="0" w:space="0" w:color="auto"/>
        <w:bottom w:val="none" w:sz="0" w:space="0" w:color="auto"/>
        <w:right w:val="none" w:sz="0" w:space="0" w:color="auto"/>
      </w:divBdr>
    </w:div>
    <w:div w:id="23555421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458383434">
      <w:bodyDiv w:val="1"/>
      <w:marLeft w:val="0"/>
      <w:marRight w:val="0"/>
      <w:marTop w:val="0"/>
      <w:marBottom w:val="0"/>
      <w:divBdr>
        <w:top w:val="none" w:sz="0" w:space="0" w:color="auto"/>
        <w:left w:val="none" w:sz="0" w:space="0" w:color="auto"/>
        <w:bottom w:val="none" w:sz="0" w:space="0" w:color="auto"/>
        <w:right w:val="none" w:sz="0" w:space="0" w:color="auto"/>
      </w:divBdr>
    </w:div>
    <w:div w:id="487404803">
      <w:bodyDiv w:val="1"/>
      <w:marLeft w:val="0"/>
      <w:marRight w:val="0"/>
      <w:marTop w:val="0"/>
      <w:marBottom w:val="0"/>
      <w:divBdr>
        <w:top w:val="none" w:sz="0" w:space="0" w:color="auto"/>
        <w:left w:val="none" w:sz="0" w:space="0" w:color="auto"/>
        <w:bottom w:val="none" w:sz="0" w:space="0" w:color="auto"/>
        <w:right w:val="none" w:sz="0" w:space="0" w:color="auto"/>
      </w:divBdr>
    </w:div>
    <w:div w:id="560793172">
      <w:bodyDiv w:val="1"/>
      <w:marLeft w:val="0"/>
      <w:marRight w:val="0"/>
      <w:marTop w:val="0"/>
      <w:marBottom w:val="0"/>
      <w:divBdr>
        <w:top w:val="none" w:sz="0" w:space="0" w:color="auto"/>
        <w:left w:val="none" w:sz="0" w:space="0" w:color="auto"/>
        <w:bottom w:val="none" w:sz="0" w:space="0" w:color="auto"/>
        <w:right w:val="none" w:sz="0" w:space="0" w:color="auto"/>
      </w:divBdr>
    </w:div>
    <w:div w:id="594022940">
      <w:bodyDiv w:val="1"/>
      <w:marLeft w:val="0"/>
      <w:marRight w:val="0"/>
      <w:marTop w:val="0"/>
      <w:marBottom w:val="0"/>
      <w:divBdr>
        <w:top w:val="none" w:sz="0" w:space="0" w:color="auto"/>
        <w:left w:val="none" w:sz="0" w:space="0" w:color="auto"/>
        <w:bottom w:val="none" w:sz="0" w:space="0" w:color="auto"/>
        <w:right w:val="none" w:sz="0" w:space="0" w:color="auto"/>
      </w:divBdr>
    </w:div>
    <w:div w:id="612594158">
      <w:bodyDiv w:val="1"/>
      <w:marLeft w:val="0"/>
      <w:marRight w:val="0"/>
      <w:marTop w:val="0"/>
      <w:marBottom w:val="0"/>
      <w:divBdr>
        <w:top w:val="none" w:sz="0" w:space="0" w:color="auto"/>
        <w:left w:val="none" w:sz="0" w:space="0" w:color="auto"/>
        <w:bottom w:val="none" w:sz="0" w:space="0" w:color="auto"/>
        <w:right w:val="none" w:sz="0" w:space="0" w:color="auto"/>
      </w:divBdr>
    </w:div>
    <w:div w:id="646521193">
      <w:bodyDiv w:val="1"/>
      <w:marLeft w:val="0"/>
      <w:marRight w:val="0"/>
      <w:marTop w:val="0"/>
      <w:marBottom w:val="0"/>
      <w:divBdr>
        <w:top w:val="none" w:sz="0" w:space="0" w:color="auto"/>
        <w:left w:val="none" w:sz="0" w:space="0" w:color="auto"/>
        <w:bottom w:val="none" w:sz="0" w:space="0" w:color="auto"/>
        <w:right w:val="none" w:sz="0" w:space="0" w:color="auto"/>
      </w:divBdr>
    </w:div>
    <w:div w:id="778261451">
      <w:bodyDiv w:val="1"/>
      <w:marLeft w:val="0"/>
      <w:marRight w:val="0"/>
      <w:marTop w:val="0"/>
      <w:marBottom w:val="0"/>
      <w:divBdr>
        <w:top w:val="none" w:sz="0" w:space="0" w:color="auto"/>
        <w:left w:val="none" w:sz="0" w:space="0" w:color="auto"/>
        <w:bottom w:val="none" w:sz="0" w:space="0" w:color="auto"/>
        <w:right w:val="none" w:sz="0" w:space="0" w:color="auto"/>
      </w:divBdr>
    </w:div>
    <w:div w:id="794328559">
      <w:bodyDiv w:val="1"/>
      <w:marLeft w:val="0"/>
      <w:marRight w:val="0"/>
      <w:marTop w:val="0"/>
      <w:marBottom w:val="0"/>
      <w:divBdr>
        <w:top w:val="none" w:sz="0" w:space="0" w:color="auto"/>
        <w:left w:val="none" w:sz="0" w:space="0" w:color="auto"/>
        <w:bottom w:val="none" w:sz="0" w:space="0" w:color="auto"/>
        <w:right w:val="none" w:sz="0" w:space="0" w:color="auto"/>
      </w:divBdr>
    </w:div>
    <w:div w:id="985203794">
      <w:bodyDiv w:val="1"/>
      <w:marLeft w:val="0"/>
      <w:marRight w:val="0"/>
      <w:marTop w:val="0"/>
      <w:marBottom w:val="0"/>
      <w:divBdr>
        <w:top w:val="none" w:sz="0" w:space="0" w:color="auto"/>
        <w:left w:val="none" w:sz="0" w:space="0" w:color="auto"/>
        <w:bottom w:val="none" w:sz="0" w:space="0" w:color="auto"/>
        <w:right w:val="none" w:sz="0" w:space="0" w:color="auto"/>
      </w:divBdr>
      <w:divsChild>
        <w:div w:id="178279627">
          <w:marLeft w:val="0"/>
          <w:marRight w:val="0"/>
          <w:marTop w:val="0"/>
          <w:marBottom w:val="0"/>
          <w:divBdr>
            <w:top w:val="none" w:sz="0" w:space="0" w:color="auto"/>
            <w:left w:val="none" w:sz="0" w:space="0" w:color="auto"/>
            <w:bottom w:val="none" w:sz="0" w:space="0" w:color="auto"/>
            <w:right w:val="none" w:sz="0" w:space="0" w:color="auto"/>
          </w:divBdr>
        </w:div>
        <w:div w:id="293144912">
          <w:marLeft w:val="0"/>
          <w:marRight w:val="0"/>
          <w:marTop w:val="0"/>
          <w:marBottom w:val="0"/>
          <w:divBdr>
            <w:top w:val="none" w:sz="0" w:space="0" w:color="auto"/>
            <w:left w:val="none" w:sz="0" w:space="0" w:color="auto"/>
            <w:bottom w:val="none" w:sz="0" w:space="0" w:color="auto"/>
            <w:right w:val="none" w:sz="0" w:space="0" w:color="auto"/>
          </w:divBdr>
        </w:div>
      </w:divsChild>
    </w:div>
    <w:div w:id="1021975318">
      <w:bodyDiv w:val="1"/>
      <w:marLeft w:val="0"/>
      <w:marRight w:val="0"/>
      <w:marTop w:val="0"/>
      <w:marBottom w:val="0"/>
      <w:divBdr>
        <w:top w:val="none" w:sz="0" w:space="0" w:color="auto"/>
        <w:left w:val="none" w:sz="0" w:space="0" w:color="auto"/>
        <w:bottom w:val="none" w:sz="0" w:space="0" w:color="auto"/>
        <w:right w:val="none" w:sz="0" w:space="0" w:color="auto"/>
      </w:divBdr>
    </w:div>
    <w:div w:id="1088237430">
      <w:bodyDiv w:val="1"/>
      <w:marLeft w:val="0"/>
      <w:marRight w:val="0"/>
      <w:marTop w:val="0"/>
      <w:marBottom w:val="0"/>
      <w:divBdr>
        <w:top w:val="none" w:sz="0" w:space="0" w:color="auto"/>
        <w:left w:val="none" w:sz="0" w:space="0" w:color="auto"/>
        <w:bottom w:val="none" w:sz="0" w:space="0" w:color="auto"/>
        <w:right w:val="none" w:sz="0" w:space="0" w:color="auto"/>
      </w:divBdr>
    </w:div>
    <w:div w:id="1091506513">
      <w:bodyDiv w:val="1"/>
      <w:marLeft w:val="0"/>
      <w:marRight w:val="0"/>
      <w:marTop w:val="0"/>
      <w:marBottom w:val="0"/>
      <w:divBdr>
        <w:top w:val="none" w:sz="0" w:space="0" w:color="auto"/>
        <w:left w:val="none" w:sz="0" w:space="0" w:color="auto"/>
        <w:bottom w:val="none" w:sz="0" w:space="0" w:color="auto"/>
        <w:right w:val="none" w:sz="0" w:space="0" w:color="auto"/>
      </w:divBdr>
    </w:div>
    <w:div w:id="1129712124">
      <w:bodyDiv w:val="1"/>
      <w:marLeft w:val="0"/>
      <w:marRight w:val="0"/>
      <w:marTop w:val="0"/>
      <w:marBottom w:val="0"/>
      <w:divBdr>
        <w:top w:val="none" w:sz="0" w:space="0" w:color="auto"/>
        <w:left w:val="none" w:sz="0" w:space="0" w:color="auto"/>
        <w:bottom w:val="none" w:sz="0" w:space="0" w:color="auto"/>
        <w:right w:val="none" w:sz="0" w:space="0" w:color="auto"/>
      </w:divBdr>
    </w:div>
    <w:div w:id="1226987896">
      <w:bodyDiv w:val="1"/>
      <w:marLeft w:val="0"/>
      <w:marRight w:val="0"/>
      <w:marTop w:val="0"/>
      <w:marBottom w:val="0"/>
      <w:divBdr>
        <w:top w:val="none" w:sz="0" w:space="0" w:color="auto"/>
        <w:left w:val="none" w:sz="0" w:space="0" w:color="auto"/>
        <w:bottom w:val="none" w:sz="0" w:space="0" w:color="auto"/>
        <w:right w:val="none" w:sz="0" w:space="0" w:color="auto"/>
      </w:divBdr>
      <w:divsChild>
        <w:div w:id="896209202">
          <w:marLeft w:val="0"/>
          <w:marRight w:val="0"/>
          <w:marTop w:val="0"/>
          <w:marBottom w:val="0"/>
          <w:divBdr>
            <w:top w:val="none" w:sz="0" w:space="0" w:color="auto"/>
            <w:left w:val="none" w:sz="0" w:space="0" w:color="auto"/>
            <w:bottom w:val="none" w:sz="0" w:space="0" w:color="auto"/>
            <w:right w:val="none" w:sz="0" w:space="0" w:color="auto"/>
          </w:divBdr>
        </w:div>
        <w:div w:id="1174996577">
          <w:marLeft w:val="0"/>
          <w:marRight w:val="0"/>
          <w:marTop w:val="0"/>
          <w:marBottom w:val="0"/>
          <w:divBdr>
            <w:top w:val="none" w:sz="0" w:space="0" w:color="auto"/>
            <w:left w:val="none" w:sz="0" w:space="0" w:color="auto"/>
            <w:bottom w:val="none" w:sz="0" w:space="0" w:color="auto"/>
            <w:right w:val="none" w:sz="0" w:space="0" w:color="auto"/>
          </w:divBdr>
        </w:div>
      </w:divsChild>
    </w:div>
    <w:div w:id="1231621298">
      <w:bodyDiv w:val="1"/>
      <w:marLeft w:val="0"/>
      <w:marRight w:val="0"/>
      <w:marTop w:val="0"/>
      <w:marBottom w:val="0"/>
      <w:divBdr>
        <w:top w:val="none" w:sz="0" w:space="0" w:color="auto"/>
        <w:left w:val="none" w:sz="0" w:space="0" w:color="auto"/>
        <w:bottom w:val="none" w:sz="0" w:space="0" w:color="auto"/>
        <w:right w:val="none" w:sz="0" w:space="0" w:color="auto"/>
      </w:divBdr>
    </w:div>
    <w:div w:id="1296643336">
      <w:bodyDiv w:val="1"/>
      <w:marLeft w:val="0"/>
      <w:marRight w:val="0"/>
      <w:marTop w:val="0"/>
      <w:marBottom w:val="0"/>
      <w:divBdr>
        <w:top w:val="none" w:sz="0" w:space="0" w:color="auto"/>
        <w:left w:val="none" w:sz="0" w:space="0" w:color="auto"/>
        <w:bottom w:val="none" w:sz="0" w:space="0" w:color="auto"/>
        <w:right w:val="none" w:sz="0" w:space="0" w:color="auto"/>
      </w:divBdr>
    </w:div>
    <w:div w:id="1434787198">
      <w:bodyDiv w:val="1"/>
      <w:marLeft w:val="0"/>
      <w:marRight w:val="0"/>
      <w:marTop w:val="0"/>
      <w:marBottom w:val="0"/>
      <w:divBdr>
        <w:top w:val="none" w:sz="0" w:space="0" w:color="auto"/>
        <w:left w:val="none" w:sz="0" w:space="0" w:color="auto"/>
        <w:bottom w:val="none" w:sz="0" w:space="0" w:color="auto"/>
        <w:right w:val="none" w:sz="0" w:space="0" w:color="auto"/>
      </w:divBdr>
    </w:div>
    <w:div w:id="1512335037">
      <w:bodyDiv w:val="1"/>
      <w:marLeft w:val="0"/>
      <w:marRight w:val="0"/>
      <w:marTop w:val="0"/>
      <w:marBottom w:val="0"/>
      <w:divBdr>
        <w:top w:val="none" w:sz="0" w:space="0" w:color="auto"/>
        <w:left w:val="none" w:sz="0" w:space="0" w:color="auto"/>
        <w:bottom w:val="none" w:sz="0" w:space="0" w:color="auto"/>
        <w:right w:val="none" w:sz="0" w:space="0" w:color="auto"/>
      </w:divBdr>
    </w:div>
    <w:div w:id="1564102451">
      <w:bodyDiv w:val="1"/>
      <w:marLeft w:val="0"/>
      <w:marRight w:val="0"/>
      <w:marTop w:val="0"/>
      <w:marBottom w:val="0"/>
      <w:divBdr>
        <w:top w:val="none" w:sz="0" w:space="0" w:color="auto"/>
        <w:left w:val="none" w:sz="0" w:space="0" w:color="auto"/>
        <w:bottom w:val="none" w:sz="0" w:space="0" w:color="auto"/>
        <w:right w:val="none" w:sz="0" w:space="0" w:color="auto"/>
      </w:divBdr>
      <w:divsChild>
        <w:div w:id="2120761195">
          <w:marLeft w:val="0"/>
          <w:marRight w:val="0"/>
          <w:marTop w:val="0"/>
          <w:marBottom w:val="0"/>
          <w:divBdr>
            <w:top w:val="none" w:sz="0" w:space="0" w:color="auto"/>
            <w:left w:val="none" w:sz="0" w:space="0" w:color="auto"/>
            <w:bottom w:val="none" w:sz="0" w:space="0" w:color="auto"/>
            <w:right w:val="none" w:sz="0" w:space="0" w:color="auto"/>
          </w:divBdr>
        </w:div>
        <w:div w:id="354966835">
          <w:marLeft w:val="0"/>
          <w:marRight w:val="0"/>
          <w:marTop w:val="0"/>
          <w:marBottom w:val="0"/>
          <w:divBdr>
            <w:top w:val="none" w:sz="0" w:space="0" w:color="auto"/>
            <w:left w:val="none" w:sz="0" w:space="0" w:color="auto"/>
            <w:bottom w:val="none" w:sz="0" w:space="0" w:color="auto"/>
            <w:right w:val="none" w:sz="0" w:space="0" w:color="auto"/>
          </w:divBdr>
        </w:div>
        <w:div w:id="162210662">
          <w:marLeft w:val="0"/>
          <w:marRight w:val="0"/>
          <w:marTop w:val="0"/>
          <w:marBottom w:val="0"/>
          <w:divBdr>
            <w:top w:val="none" w:sz="0" w:space="0" w:color="auto"/>
            <w:left w:val="none" w:sz="0" w:space="0" w:color="auto"/>
            <w:bottom w:val="none" w:sz="0" w:space="0" w:color="auto"/>
            <w:right w:val="none" w:sz="0" w:space="0" w:color="auto"/>
          </w:divBdr>
        </w:div>
        <w:div w:id="277957028">
          <w:marLeft w:val="0"/>
          <w:marRight w:val="0"/>
          <w:marTop w:val="0"/>
          <w:marBottom w:val="0"/>
          <w:divBdr>
            <w:top w:val="none" w:sz="0" w:space="0" w:color="auto"/>
            <w:left w:val="none" w:sz="0" w:space="0" w:color="auto"/>
            <w:bottom w:val="none" w:sz="0" w:space="0" w:color="auto"/>
            <w:right w:val="none" w:sz="0" w:space="0" w:color="auto"/>
          </w:divBdr>
        </w:div>
        <w:div w:id="693965392">
          <w:marLeft w:val="0"/>
          <w:marRight w:val="0"/>
          <w:marTop w:val="0"/>
          <w:marBottom w:val="0"/>
          <w:divBdr>
            <w:top w:val="none" w:sz="0" w:space="0" w:color="auto"/>
            <w:left w:val="none" w:sz="0" w:space="0" w:color="auto"/>
            <w:bottom w:val="none" w:sz="0" w:space="0" w:color="auto"/>
            <w:right w:val="none" w:sz="0" w:space="0" w:color="auto"/>
          </w:divBdr>
        </w:div>
        <w:div w:id="396903085">
          <w:marLeft w:val="0"/>
          <w:marRight w:val="0"/>
          <w:marTop w:val="0"/>
          <w:marBottom w:val="0"/>
          <w:divBdr>
            <w:top w:val="none" w:sz="0" w:space="0" w:color="auto"/>
            <w:left w:val="none" w:sz="0" w:space="0" w:color="auto"/>
            <w:bottom w:val="none" w:sz="0" w:space="0" w:color="auto"/>
            <w:right w:val="none" w:sz="0" w:space="0" w:color="auto"/>
          </w:divBdr>
        </w:div>
        <w:div w:id="148253408">
          <w:marLeft w:val="0"/>
          <w:marRight w:val="0"/>
          <w:marTop w:val="0"/>
          <w:marBottom w:val="0"/>
          <w:divBdr>
            <w:top w:val="none" w:sz="0" w:space="0" w:color="auto"/>
            <w:left w:val="none" w:sz="0" w:space="0" w:color="auto"/>
            <w:bottom w:val="none" w:sz="0" w:space="0" w:color="auto"/>
            <w:right w:val="none" w:sz="0" w:space="0" w:color="auto"/>
          </w:divBdr>
        </w:div>
        <w:div w:id="1531916923">
          <w:marLeft w:val="0"/>
          <w:marRight w:val="0"/>
          <w:marTop w:val="0"/>
          <w:marBottom w:val="0"/>
          <w:divBdr>
            <w:top w:val="none" w:sz="0" w:space="0" w:color="auto"/>
            <w:left w:val="none" w:sz="0" w:space="0" w:color="auto"/>
            <w:bottom w:val="none" w:sz="0" w:space="0" w:color="auto"/>
            <w:right w:val="none" w:sz="0" w:space="0" w:color="auto"/>
          </w:divBdr>
        </w:div>
        <w:div w:id="479615442">
          <w:marLeft w:val="0"/>
          <w:marRight w:val="0"/>
          <w:marTop w:val="0"/>
          <w:marBottom w:val="0"/>
          <w:divBdr>
            <w:top w:val="none" w:sz="0" w:space="0" w:color="auto"/>
            <w:left w:val="none" w:sz="0" w:space="0" w:color="auto"/>
            <w:bottom w:val="none" w:sz="0" w:space="0" w:color="auto"/>
            <w:right w:val="none" w:sz="0" w:space="0" w:color="auto"/>
          </w:divBdr>
        </w:div>
        <w:div w:id="2084401865">
          <w:marLeft w:val="0"/>
          <w:marRight w:val="0"/>
          <w:marTop w:val="0"/>
          <w:marBottom w:val="0"/>
          <w:divBdr>
            <w:top w:val="none" w:sz="0" w:space="0" w:color="auto"/>
            <w:left w:val="none" w:sz="0" w:space="0" w:color="auto"/>
            <w:bottom w:val="none" w:sz="0" w:space="0" w:color="auto"/>
            <w:right w:val="none" w:sz="0" w:space="0" w:color="auto"/>
          </w:divBdr>
        </w:div>
        <w:div w:id="677386388">
          <w:marLeft w:val="0"/>
          <w:marRight w:val="0"/>
          <w:marTop w:val="0"/>
          <w:marBottom w:val="0"/>
          <w:divBdr>
            <w:top w:val="none" w:sz="0" w:space="0" w:color="auto"/>
            <w:left w:val="none" w:sz="0" w:space="0" w:color="auto"/>
            <w:bottom w:val="none" w:sz="0" w:space="0" w:color="auto"/>
            <w:right w:val="none" w:sz="0" w:space="0" w:color="auto"/>
          </w:divBdr>
        </w:div>
        <w:div w:id="1985573903">
          <w:marLeft w:val="0"/>
          <w:marRight w:val="0"/>
          <w:marTop w:val="0"/>
          <w:marBottom w:val="0"/>
          <w:divBdr>
            <w:top w:val="none" w:sz="0" w:space="0" w:color="auto"/>
            <w:left w:val="none" w:sz="0" w:space="0" w:color="auto"/>
            <w:bottom w:val="none" w:sz="0" w:space="0" w:color="auto"/>
            <w:right w:val="none" w:sz="0" w:space="0" w:color="auto"/>
          </w:divBdr>
        </w:div>
        <w:div w:id="460811501">
          <w:marLeft w:val="0"/>
          <w:marRight w:val="0"/>
          <w:marTop w:val="0"/>
          <w:marBottom w:val="0"/>
          <w:divBdr>
            <w:top w:val="none" w:sz="0" w:space="0" w:color="auto"/>
            <w:left w:val="none" w:sz="0" w:space="0" w:color="auto"/>
            <w:bottom w:val="none" w:sz="0" w:space="0" w:color="auto"/>
            <w:right w:val="none" w:sz="0" w:space="0" w:color="auto"/>
          </w:divBdr>
        </w:div>
      </w:divsChild>
    </w:div>
    <w:div w:id="1683504554">
      <w:bodyDiv w:val="1"/>
      <w:marLeft w:val="0"/>
      <w:marRight w:val="0"/>
      <w:marTop w:val="0"/>
      <w:marBottom w:val="0"/>
      <w:divBdr>
        <w:top w:val="none" w:sz="0" w:space="0" w:color="auto"/>
        <w:left w:val="none" w:sz="0" w:space="0" w:color="auto"/>
        <w:bottom w:val="none" w:sz="0" w:space="0" w:color="auto"/>
        <w:right w:val="none" w:sz="0" w:space="0" w:color="auto"/>
      </w:divBdr>
    </w:div>
    <w:div w:id="1803039115">
      <w:bodyDiv w:val="1"/>
      <w:marLeft w:val="0"/>
      <w:marRight w:val="0"/>
      <w:marTop w:val="0"/>
      <w:marBottom w:val="0"/>
      <w:divBdr>
        <w:top w:val="none" w:sz="0" w:space="0" w:color="auto"/>
        <w:left w:val="none" w:sz="0" w:space="0" w:color="auto"/>
        <w:bottom w:val="none" w:sz="0" w:space="0" w:color="auto"/>
        <w:right w:val="none" w:sz="0" w:space="0" w:color="auto"/>
      </w:divBdr>
    </w:div>
    <w:div w:id="1832600476">
      <w:bodyDiv w:val="1"/>
      <w:marLeft w:val="0"/>
      <w:marRight w:val="0"/>
      <w:marTop w:val="0"/>
      <w:marBottom w:val="0"/>
      <w:divBdr>
        <w:top w:val="none" w:sz="0" w:space="0" w:color="auto"/>
        <w:left w:val="none" w:sz="0" w:space="0" w:color="auto"/>
        <w:bottom w:val="none" w:sz="0" w:space="0" w:color="auto"/>
        <w:right w:val="none" w:sz="0" w:space="0" w:color="auto"/>
      </w:divBdr>
      <w:divsChild>
        <w:div w:id="1566916629">
          <w:marLeft w:val="0"/>
          <w:marRight w:val="0"/>
          <w:marTop w:val="0"/>
          <w:marBottom w:val="0"/>
          <w:divBdr>
            <w:top w:val="none" w:sz="0" w:space="0" w:color="auto"/>
            <w:left w:val="none" w:sz="0" w:space="0" w:color="auto"/>
            <w:bottom w:val="none" w:sz="0" w:space="0" w:color="auto"/>
            <w:right w:val="none" w:sz="0" w:space="0" w:color="auto"/>
          </w:divBdr>
        </w:div>
        <w:div w:id="2081563600">
          <w:marLeft w:val="0"/>
          <w:marRight w:val="0"/>
          <w:marTop w:val="0"/>
          <w:marBottom w:val="0"/>
          <w:divBdr>
            <w:top w:val="none" w:sz="0" w:space="0" w:color="auto"/>
            <w:left w:val="none" w:sz="0" w:space="0" w:color="auto"/>
            <w:bottom w:val="none" w:sz="0" w:space="0" w:color="auto"/>
            <w:right w:val="none" w:sz="0" w:space="0" w:color="auto"/>
          </w:divBdr>
        </w:div>
      </w:divsChild>
    </w:div>
    <w:div w:id="1866020726">
      <w:bodyDiv w:val="1"/>
      <w:marLeft w:val="0"/>
      <w:marRight w:val="0"/>
      <w:marTop w:val="0"/>
      <w:marBottom w:val="0"/>
      <w:divBdr>
        <w:top w:val="none" w:sz="0" w:space="0" w:color="auto"/>
        <w:left w:val="none" w:sz="0" w:space="0" w:color="auto"/>
        <w:bottom w:val="none" w:sz="0" w:space="0" w:color="auto"/>
        <w:right w:val="none" w:sz="0" w:space="0" w:color="auto"/>
      </w:divBdr>
      <w:divsChild>
        <w:div w:id="2126659541">
          <w:marLeft w:val="0"/>
          <w:marRight w:val="0"/>
          <w:marTop w:val="0"/>
          <w:marBottom w:val="0"/>
          <w:divBdr>
            <w:top w:val="none" w:sz="0" w:space="0" w:color="auto"/>
            <w:left w:val="none" w:sz="0" w:space="0" w:color="auto"/>
            <w:bottom w:val="none" w:sz="0" w:space="0" w:color="auto"/>
            <w:right w:val="none" w:sz="0" w:space="0" w:color="auto"/>
          </w:divBdr>
        </w:div>
      </w:divsChild>
    </w:div>
    <w:div w:id="2026904134">
      <w:bodyDiv w:val="1"/>
      <w:marLeft w:val="0"/>
      <w:marRight w:val="0"/>
      <w:marTop w:val="0"/>
      <w:marBottom w:val="0"/>
      <w:divBdr>
        <w:top w:val="none" w:sz="0" w:space="0" w:color="auto"/>
        <w:left w:val="none" w:sz="0" w:space="0" w:color="auto"/>
        <w:bottom w:val="none" w:sz="0" w:space="0" w:color="auto"/>
        <w:right w:val="none" w:sz="0" w:space="0" w:color="auto"/>
      </w:divBdr>
    </w:div>
    <w:div w:id="204544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t.utb.cz/o-fakulte/uredni-deska/vnitrni-normy-a-predpisy/vnitrni-predpisy/" TargetMode="External"/><Relationship Id="rId18" Type="http://schemas.openxmlformats.org/officeDocument/2006/relationships/hyperlink" Target="https://www.utb.cz/mdocs-posts/sr_25_2017_p6/?afterLogin=1" TargetMode="External"/><Relationship Id="rId26" Type="http://schemas.openxmlformats.org/officeDocument/2006/relationships/hyperlink" Target="https://www.amazon.com/Gordon-L-Robertson/e/B001KIDC7Y/ref=dp_byline_cont_book_1" TargetMode="External"/><Relationship Id="rId39" Type="http://schemas.openxmlformats.org/officeDocument/2006/relationships/hyperlink" Target="mailto:sumczynski@utb.cz" TargetMode="External"/><Relationship Id="rId21" Type="http://schemas.openxmlformats.org/officeDocument/2006/relationships/hyperlink" Target="http://stag.utb.cz" TargetMode="External"/><Relationship Id="rId34" Type="http://schemas.openxmlformats.org/officeDocument/2006/relationships/hyperlink" Target="mailto:bunkova@utb.cz" TargetMode="External"/><Relationship Id="rId42" Type="http://schemas.openxmlformats.org/officeDocument/2006/relationships/hyperlink" Target="https://iopscience.iop.org/article/10.1088/2053-1583/ab1e0a" TargetMode="External"/><Relationship Id="rId47" Type="http://schemas.openxmlformats.org/officeDocument/2006/relationships/hyperlink" Target="https://app.knovel.com/hotlink/pdf/id:kt0112TQ22/fermented-foods-in-health/front-matter" TargetMode="External"/><Relationship Id="rId50" Type="http://schemas.openxmlformats.org/officeDocument/2006/relationships/hyperlink" Target="https://app.knovel.com/hotlink/pdf/id:kt011G0SR4/new-aspects-meat-quality/new-aspect-sources-animal" TargetMode="External"/><Relationship Id="rId55" Type="http://schemas.openxmlformats.org/officeDocument/2006/relationships/hyperlink" Target="mailto:lengalova@utb.cz" TargetMode="External"/><Relationship Id="rId63" Type="http://schemas.openxmlformats.org/officeDocument/2006/relationships/hyperlink" Target="https://app.knovel.com/hotlink/toc/id:kpCAFPT002/conventional-advanced/conventional-advanced" TargetMode="External"/><Relationship Id="rId68" Type="http://schemas.openxmlformats.org/officeDocument/2006/relationships/hyperlink" Target="http://digilib.k.utb.cz" TargetMode="External"/><Relationship Id="rId76"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hyperlink" Target="http://portal.k.utb.cz/databases/alphabetical/" TargetMode="External"/><Relationship Id="rId2" Type="http://schemas.openxmlformats.org/officeDocument/2006/relationships/customXml" Target="../customXml/item2.xml"/><Relationship Id="rId16" Type="http://schemas.openxmlformats.org/officeDocument/2006/relationships/hyperlink" Target="https://ft.utb.cz/mdocs-posts/studijnim-a-zkusebnim-radem-utb-ve-zline/" TargetMode="External"/><Relationship Id="rId29" Type="http://schemas.openxmlformats.org/officeDocument/2006/relationships/hyperlink" Target="mailto:sumczynski@utb.cz" TargetMode="External"/><Relationship Id="rId11" Type="http://schemas.openxmlformats.org/officeDocument/2006/relationships/hyperlink" Target="http://akreditace.ft.utb.cz/phd_CHTAP_an/" TargetMode="External"/><Relationship Id="rId24" Type="http://schemas.openxmlformats.org/officeDocument/2006/relationships/hyperlink" Target="https://www.taylorfrancis.com/books/mono/10.1201/9781420006186/handbook-nutraceuticals-functional-foods-robert-wildman-robert-wildman-taylor-wallace" TargetMode="External"/><Relationship Id="rId32" Type="http://schemas.openxmlformats.org/officeDocument/2006/relationships/hyperlink" Target="https://app.knovel.com/hotlink/toc/id:kpFME00042/food-microbiology-4th/food-microbiology-4th" TargetMode="External"/><Relationship Id="rId37" Type="http://schemas.openxmlformats.org/officeDocument/2006/relationships/hyperlink" Target="mailto:sumczynski@utb.cz" TargetMode="External"/><Relationship Id="rId40" Type="http://schemas.openxmlformats.org/officeDocument/2006/relationships/hyperlink" Target="https://www.taylorfrancis.com/books/mono/10.1201/9780203910436/physical-chemistry-foods-pieter-walstra" TargetMode="External"/><Relationship Id="rId45" Type="http://schemas.openxmlformats.org/officeDocument/2006/relationships/hyperlink" Target="https://app.knovel.com/hotlink/toc/id:kpDNFFNP02/developing-new-functional/developing-new-functional" TargetMode="External"/><Relationship Id="rId53" Type="http://schemas.openxmlformats.org/officeDocument/2006/relationships/hyperlink" Target="https://digilib.k.utb.cz/handle/10563/45940" TargetMode="External"/><Relationship Id="rId58" Type="http://schemas.openxmlformats.org/officeDocument/2006/relationships/hyperlink" Target="mailto:rsalek@utb.cz" TargetMode="External"/><Relationship Id="rId66" Type="http://schemas.openxmlformats.org/officeDocument/2006/relationships/hyperlink" Target="https://www.rvvi.cz/cep?s=rozsirene-vyhledavani&amp;ss=detail&amp;n=0&amp;h=GA17-09594S"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app.knovel.com/hotlink/pdf/id:kt011G2UUB/kents-technology-cereals/bread-baking-technology" TargetMode="External"/><Relationship Id="rId10" Type="http://schemas.openxmlformats.org/officeDocument/2006/relationships/endnotes" Target="endnotes.xml"/><Relationship Id="rId19" Type="http://schemas.openxmlformats.org/officeDocument/2006/relationships/hyperlink" Target="https://ft.utb.cz/mdocs-posts/pravidla-prubehu-studia-ve-studijnich-programech-uskutecnovanych-na-fakulte-technologicke/" TargetMode="External"/><Relationship Id="rId31" Type="http://schemas.openxmlformats.org/officeDocument/2006/relationships/hyperlink" Target="https://app.knovel.com/hotlink/toc/id:kpFMAIE017/food-microbiology-an/food-microbiology-an" TargetMode="External"/><Relationship Id="rId44" Type="http://schemas.openxmlformats.org/officeDocument/2006/relationships/hyperlink" Target="mailto:lapcikova@utb.cz" TargetMode="External"/><Relationship Id="rId52" Type="http://schemas.openxmlformats.org/officeDocument/2006/relationships/hyperlink" Target="mailto:mlcek@utb.cz" TargetMode="External"/><Relationship Id="rId60" Type="http://schemas.openxmlformats.org/officeDocument/2006/relationships/hyperlink" Target="https://app.knovel.com/hotlink/toc/id:kpICCHCFD2/icc-handbook-cereals/icc-handbook-cereals" TargetMode="External"/><Relationship Id="rId65" Type="http://schemas.openxmlformats.org/officeDocument/2006/relationships/hyperlink" Target="mailto:mlcek@utb.cz" TargetMode="External"/><Relationship Id="rId73" Type="http://schemas.openxmlformats.org/officeDocument/2006/relationships/header" Target="header1.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en/university/official-board/internal-rules-and-regulations/rules-and-regulations/" TargetMode="External"/><Relationship Id="rId22" Type="http://schemas.openxmlformats.org/officeDocument/2006/relationships/hyperlink" Target="https://onlinelibrary.wiley.com/doi/book/10.1002/9780470277577" TargetMode="External"/><Relationship Id="rId27" Type="http://schemas.openxmlformats.org/officeDocument/2006/relationships/hyperlink" Target="mailto:slobodian@utb.cz" TargetMode="External"/><Relationship Id="rId30" Type="http://schemas.openxmlformats.org/officeDocument/2006/relationships/hyperlink" Target="mailto:fisera@utb.cz" TargetMode="External"/><Relationship Id="rId35" Type="http://schemas.openxmlformats.org/officeDocument/2006/relationships/hyperlink" Target="mailto:ruzickaj@utb.cz" TargetMode="External"/><Relationship Id="rId43" Type="http://schemas.openxmlformats.org/officeDocument/2006/relationships/hyperlink" Target="mailto:lapcik@utb.cz" TargetMode="External"/><Relationship Id="rId48" Type="http://schemas.openxmlformats.org/officeDocument/2006/relationships/hyperlink" Target="https://app.knovel.com/hotlink/toc/id:kpNSHDP001/nuts-seeds-in-health/nuts-seeds-in-health" TargetMode="External"/><Relationship Id="rId56" Type="http://schemas.openxmlformats.org/officeDocument/2006/relationships/hyperlink" Target="https://app.knovel.com/hotlink/toc/id:kpEMSE0003/encyclopedia-meat-sciences/encyclopedia-meat-sciences" TargetMode="External"/><Relationship Id="rId64" Type="http://schemas.openxmlformats.org/officeDocument/2006/relationships/hyperlink" Target="mailto:buresova@utb.cz" TargetMode="External"/><Relationship Id="rId69" Type="http://schemas.openxmlformats.org/officeDocument/2006/relationships/hyperlink" Target="http://publikace.k.utb.cz"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mailto:buresova@utb.cz" TargetMode="External"/><Relationship Id="rId72" Type="http://schemas.openxmlformats.org/officeDocument/2006/relationships/hyperlink" Target="https://ft.utb.cz/veda-a-vyzkum/vedecko-vyzkumna-cinnost/vybaveni/" TargetMode="External"/><Relationship Id="rId3" Type="http://schemas.openxmlformats.org/officeDocument/2006/relationships/customXml" Target="../customXml/item3.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t.utb.cz/mdocs-posts/pravidla-prubehu-studia-ve-studijnich-programech-uskutecnovanych-na-fakulte-technologicke/" TargetMode="External"/><Relationship Id="rId25" Type="http://schemas.openxmlformats.org/officeDocument/2006/relationships/hyperlink" Target="mailto:sumczynski@utb.cz" TargetMode="External"/><Relationship Id="rId33" Type="http://schemas.openxmlformats.org/officeDocument/2006/relationships/hyperlink" Target="https://app.knovel.com/hotlink/toc/id:kpFMFFE001/food-microbiology-fundamentals/food-microbiology-fundamentals" TargetMode="External"/><Relationship Id="rId38" Type="http://schemas.openxmlformats.org/officeDocument/2006/relationships/hyperlink" Target="https://web.s.ebscohost.com/ehost/ebookviewer/ebook/bmxlYmtfXzQ4MTA1NV9fQU41?sid=19d549b7-2315-44da-a6ce-6d91760f021b@redis&amp;vid=1&amp;format=EB&amp;rid=3" TargetMode="External"/><Relationship Id="rId46" Type="http://schemas.openxmlformats.org/officeDocument/2006/relationships/hyperlink" Target="https://app.knovel.com/hotlink/pdf/id:kt0122DP9G/innovations-in-traditional" TargetMode="External"/><Relationship Id="rId59" Type="http://schemas.openxmlformats.org/officeDocument/2006/relationships/hyperlink" Target="https://app.knovel.com/hotlink/toc/id:kpFPETE002/food-process-engineering/food-process-engineering" TargetMode="External"/><Relationship Id="rId67" Type="http://schemas.openxmlformats.org/officeDocument/2006/relationships/hyperlink" Target="https://stag.utb.cz/portal/" TargetMode="External"/><Relationship Id="rId20" Type="http://schemas.openxmlformats.org/officeDocument/2006/relationships/hyperlink" Target="https://ft.utb.cz/mdocs-posts/pravidla-prubehu-studia-ve-studijnich-programech-uskutecnovanych-na-fakulte-technologicke/" TargetMode="External"/><Relationship Id="rId41" Type="http://schemas.openxmlformats.org/officeDocument/2006/relationships/hyperlink" Target="https://www.taylorfrancis.com/books/mono/10.1201/b14705/introduction-physical-chemistry-foods-christos-ritzoulis" TargetMode="External"/><Relationship Id="rId54" Type="http://schemas.openxmlformats.org/officeDocument/2006/relationships/hyperlink" Target="https://www.sciencedirect.com/book/9780123859693/designing-science-presentations" TargetMode="External"/><Relationship Id="rId62" Type="http://schemas.openxmlformats.org/officeDocument/2006/relationships/hyperlink" Target="https://app.knovel.com/hotlink/toc/id:kpAFRA0008/advances-in-food-rheology/advances-in-food-rheology" TargetMode="External"/><Relationship Id="rId70" Type="http://schemas.openxmlformats.org/officeDocument/2006/relationships/hyperlink" Target="http://portal.k.utb.cz"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t.utb.cz/en/about-the-faculty/official-board/internal-regulations/" TargetMode="External"/><Relationship Id="rId23" Type="http://schemas.openxmlformats.org/officeDocument/2006/relationships/hyperlink" Target="mailto:mkoutny@utb.cz" TargetMode="External"/><Relationship Id="rId28" Type="http://schemas.openxmlformats.org/officeDocument/2006/relationships/hyperlink" Target="https://web.a.ebscohost.com/ehost/ebookviewer/ebook/bmxlYmtfXzQ3MjI2N19fQU41?sid=102f58dc-56f5-4fbb-84e8-6c489df06c18@sessionmgr4008&amp;vid=1&amp;format=EB&amp;rid=2" TargetMode="External"/><Relationship Id="rId36" Type="http://schemas.openxmlformats.org/officeDocument/2006/relationships/hyperlink" Target="https://www.taylorfrancis.com/books/mono/10.1201/b16241/essence-gastronomy-peter-klosse" TargetMode="External"/><Relationship Id="rId49" Type="http://schemas.openxmlformats.org/officeDocument/2006/relationships/hyperlink" Target="https://app.knovel.com/hotlink/toc/id:kpFFCPE001/functional-foods-concept/functional-foods-concept" TargetMode="External"/><Relationship Id="rId57" Type="http://schemas.openxmlformats.org/officeDocument/2006/relationships/hyperlink" Target="mailto:pachlova@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6EA071BA8FB8C4FB615B412F3CD06B6" ma:contentTypeVersion="14" ma:contentTypeDescription="Vytvoří nový dokument" ma:contentTypeScope="" ma:versionID="ad5f9a1219115b381f5d351d388f6999">
  <xsd:schema xmlns:xsd="http://www.w3.org/2001/XMLSchema" xmlns:xs="http://www.w3.org/2001/XMLSchema" xmlns:p="http://schemas.microsoft.com/office/2006/metadata/properties" xmlns:ns3="cf822508-510a-46dd-ac7a-ddf5fa42e9d3" xmlns:ns4="768594f4-16e5-4c67-941d-4255fc8f6cba" targetNamespace="http://schemas.microsoft.com/office/2006/metadata/properties" ma:root="true" ma:fieldsID="954afee965011f9c1040266002ae2cef" ns3:_="" ns4:_="">
    <xsd:import namespace="cf822508-510a-46dd-ac7a-ddf5fa42e9d3"/>
    <xsd:import namespace="768594f4-16e5-4c67-941d-4255fc8f6c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22508-510a-46dd-ac7a-ddf5fa42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8594f4-16e5-4c67-941d-4255fc8f6cba"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SharingHintHash" ma:index="1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A22C1-95B1-4BE1-9B20-47ED48420FDD}">
  <ds:schemaRefs>
    <ds:schemaRef ds:uri="http://schemas.microsoft.com/sharepoint/v3/contenttype/forms"/>
  </ds:schemaRefs>
</ds:datastoreItem>
</file>

<file path=customXml/itemProps2.xml><?xml version="1.0" encoding="utf-8"?>
<ds:datastoreItem xmlns:ds="http://schemas.openxmlformats.org/officeDocument/2006/customXml" ds:itemID="{56169A60-0FC1-40F4-AD6F-894A00C1867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68594f4-16e5-4c67-941d-4255fc8f6cba"/>
    <ds:schemaRef ds:uri="cf822508-510a-46dd-ac7a-ddf5fa42e9d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4A6FF29-A34D-43BF-B891-7EBC424C8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22508-510a-46dd-ac7a-ddf5fa42e9d3"/>
    <ds:schemaRef ds:uri="768594f4-16e5-4c67-941d-4255fc8f6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1F41A4-8F80-44BA-A51B-26B6E3D0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38</Pages>
  <Words>17759</Words>
  <Characters>104784</Characters>
  <Application>Microsoft Office Word</Application>
  <DocSecurity>0</DocSecurity>
  <Lines>873</Lines>
  <Paragraphs>244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 Buňková</dc:creator>
  <cp:keywords/>
  <dc:description/>
  <cp:lastModifiedBy>Lada Vojáčková</cp:lastModifiedBy>
  <cp:revision>4</cp:revision>
  <cp:lastPrinted>2021-11-29T12:48:00Z</cp:lastPrinted>
  <dcterms:created xsi:type="dcterms:W3CDTF">2022-05-12T07:02:00Z</dcterms:created>
  <dcterms:modified xsi:type="dcterms:W3CDTF">2022-05-12T10:25:00Z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0x010100F6EA071BA8FB8C4FB615B412F3CD06B6</vt:lpwstr>
  </property>
</Properties>
</file>